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E0E" w:rsidRPr="00257E0E" w:rsidRDefault="00257E0E" w:rsidP="00257E0E">
      <w:pPr>
        <w:spacing w:after="0" w:line="240" w:lineRule="auto"/>
        <w:rPr>
          <w:rFonts w:ascii="Times New Roman" w:eastAsia="Times New Roman" w:hAnsi="Times New Roman" w:cs="Times New Roman"/>
          <w:sz w:val="36"/>
          <w:szCs w:val="24"/>
          <w:lang w:val="es-ES" w:eastAsia="es-ES"/>
        </w:rPr>
      </w:pPr>
      <w:bookmarkStart w:id="0" w:name="_GoBack"/>
      <w:bookmarkEnd w:id="0"/>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tabs>
          <w:tab w:val="left" w:pos="5747"/>
        </w:tabs>
        <w:spacing w:after="0" w:line="240" w:lineRule="auto"/>
        <w:rPr>
          <w:rFonts w:ascii="Times New Roman" w:eastAsia="Times New Roman" w:hAnsi="Times New Roman" w:cs="Times New Roman"/>
          <w:sz w:val="24"/>
          <w:szCs w:val="24"/>
          <w:lang w:val="es-ES_tradnl" w:eastAsia="es-ES"/>
        </w:rPr>
      </w:pPr>
      <w:r w:rsidRPr="00257E0E">
        <w:rPr>
          <w:rFonts w:ascii="Times New Roman" w:eastAsia="Times New Roman" w:hAnsi="Times New Roman" w:cs="Times New Roman"/>
          <w:sz w:val="24"/>
          <w:szCs w:val="24"/>
          <w:lang w:val="es-ES_tradnl" w:eastAsia="es-ES"/>
        </w:rPr>
        <w:tab/>
      </w: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r w:rsidRPr="00257E0E">
        <w:rPr>
          <w:rFonts w:ascii="Antique Olive" w:eastAsia="Times New Roman" w:hAnsi="Antique Olive" w:cs="Times New Roman"/>
          <w:b/>
          <w:sz w:val="48"/>
          <w:szCs w:val="20"/>
          <w:lang w:val="es-ES_tradnl" w:eastAsia="es-ES"/>
        </w:rPr>
        <w:t>SOBRE N° 1</w:t>
      </w: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p>
    <w:p w:rsidR="00257E0E" w:rsidRPr="00257E0E" w:rsidRDefault="00257E0E" w:rsidP="00257E0E">
      <w:pPr>
        <w:spacing w:after="0" w:line="240" w:lineRule="auto"/>
        <w:jc w:val="center"/>
        <w:rPr>
          <w:rFonts w:ascii="Antique Olive" w:eastAsia="Times New Roman" w:hAnsi="Antique Olive" w:cs="Times New Roman"/>
          <w:sz w:val="48"/>
          <w:szCs w:val="24"/>
          <w:lang w:val="es-ES" w:eastAsia="es-ES"/>
        </w:rPr>
      </w:pPr>
      <w:r w:rsidRPr="00257E0E">
        <w:rPr>
          <w:rFonts w:ascii="Clarendon Extended" w:eastAsia="Times New Roman" w:hAnsi="Clarendon Extended" w:cs="Times New Roman"/>
          <w:sz w:val="56"/>
          <w:szCs w:val="24"/>
          <w:lang w:val="es-ES" w:eastAsia="es-ES"/>
        </w:rPr>
        <w:t>PROPUESTA TÉCNICA</w:t>
      </w:r>
      <w:r w:rsidRPr="00257E0E">
        <w:rPr>
          <w:rFonts w:ascii="Antique Olive" w:eastAsia="Times New Roman" w:hAnsi="Antique Olive" w:cs="Times New Roman"/>
          <w:sz w:val="48"/>
          <w:szCs w:val="24"/>
          <w:lang w:val="es-ES" w:eastAsia="es-ES"/>
        </w:rPr>
        <w:br w:type="page"/>
      </w:r>
    </w:p>
    <w:p w:rsidR="00257E0E" w:rsidRDefault="00257E0E" w:rsidP="00257E0E">
      <w:pPr>
        <w:spacing w:after="0" w:line="240" w:lineRule="auto"/>
        <w:jc w:val="center"/>
        <w:rPr>
          <w:rFonts w:ascii="Antique Olive" w:eastAsia="Times New Roman" w:hAnsi="Antique Olive" w:cs="Times New Roman"/>
          <w:sz w:val="48"/>
          <w:szCs w:val="24"/>
          <w:lang w:val="es-ES" w:eastAsia="es-ES"/>
        </w:rPr>
      </w:pPr>
    </w:p>
    <w:p w:rsidR="00257E0E" w:rsidRDefault="00257E0E" w:rsidP="00257E0E">
      <w:pPr>
        <w:spacing w:after="0" w:line="240" w:lineRule="auto"/>
        <w:jc w:val="center"/>
        <w:rPr>
          <w:rFonts w:ascii="Antique Olive" w:eastAsia="Times New Roman" w:hAnsi="Antique Olive" w:cs="Times New Roman"/>
          <w:sz w:val="48"/>
          <w:szCs w:val="24"/>
          <w:lang w:val="es-ES" w:eastAsia="es-ES"/>
        </w:rPr>
      </w:pPr>
    </w:p>
    <w:p w:rsidR="00257E0E" w:rsidRDefault="00257E0E" w:rsidP="00257E0E">
      <w:pPr>
        <w:spacing w:after="0" w:line="240" w:lineRule="auto"/>
        <w:jc w:val="center"/>
        <w:rPr>
          <w:rFonts w:ascii="Antique Olive" w:eastAsia="Times New Roman" w:hAnsi="Antique Olive" w:cs="Times New Roman"/>
          <w:sz w:val="48"/>
          <w:szCs w:val="24"/>
          <w:lang w:val="es-ES" w:eastAsia="es-ES"/>
        </w:rPr>
      </w:pPr>
    </w:p>
    <w:p w:rsidR="00257E0E" w:rsidRPr="00257E0E" w:rsidRDefault="00257E0E" w:rsidP="00257E0E">
      <w:pPr>
        <w:spacing w:after="0" w:line="240" w:lineRule="auto"/>
        <w:jc w:val="center"/>
        <w:rPr>
          <w:rFonts w:ascii="Antique Olive" w:eastAsia="Times New Roman" w:hAnsi="Antique Olive" w:cs="Times New Roman"/>
          <w:sz w:val="48"/>
          <w:szCs w:val="24"/>
          <w:lang w:val="es-ES" w:eastAsia="es-ES"/>
        </w:rPr>
      </w:pPr>
    </w:p>
    <w:p w:rsidR="00257E0E" w:rsidRPr="00257E0E" w:rsidRDefault="00257E0E" w:rsidP="00257E0E">
      <w:pPr>
        <w:spacing w:after="0" w:line="240" w:lineRule="auto"/>
        <w:jc w:val="center"/>
        <w:rPr>
          <w:rFonts w:ascii="Antique Olive" w:eastAsia="Times New Roman" w:hAnsi="Antique Olive" w:cs="Times New Roman"/>
          <w:b/>
          <w:sz w:val="28"/>
          <w:szCs w:val="28"/>
          <w:lang w:val="es-ES" w:eastAsia="es-ES"/>
        </w:rPr>
      </w:pPr>
      <w:r w:rsidRPr="00257E0E">
        <w:rPr>
          <w:rFonts w:ascii="Antique Olive" w:eastAsia="Times New Roman" w:hAnsi="Antique Olive" w:cs="Times New Roman"/>
          <w:b/>
          <w:sz w:val="28"/>
          <w:szCs w:val="28"/>
          <w:lang w:val="es-ES" w:eastAsia="es-ES"/>
        </w:rPr>
        <w:t>GENERALIDADES DE LA OBRA</w:t>
      </w:r>
    </w:p>
    <w:p w:rsidR="00257E0E" w:rsidRPr="00257E0E" w:rsidRDefault="00257E0E" w:rsidP="00257E0E">
      <w:pPr>
        <w:spacing w:after="0" w:line="240" w:lineRule="auto"/>
        <w:jc w:val="center"/>
        <w:rPr>
          <w:rFonts w:ascii="Antique Olive" w:eastAsia="Times New Roman" w:hAnsi="Antique Olive" w:cs="Times New Roman"/>
          <w:b/>
          <w:sz w:val="28"/>
          <w:szCs w:val="28"/>
          <w:lang w:val="es-ES" w:eastAsia="es-ES"/>
        </w:rPr>
      </w:pPr>
    </w:p>
    <w:p w:rsidR="00257E0E" w:rsidRPr="00257E0E" w:rsidRDefault="00257E0E" w:rsidP="00257E0E">
      <w:pPr>
        <w:spacing w:after="0" w:line="240" w:lineRule="auto"/>
        <w:jc w:val="center"/>
        <w:rPr>
          <w:rFonts w:ascii="Times New Roman" w:eastAsia="Times New Roman" w:hAnsi="Times New Roman" w:cs="Times New Roman"/>
          <w:i/>
          <w:spacing w:val="-20"/>
          <w:sz w:val="10"/>
          <w:szCs w:val="10"/>
          <w:lang w:val="es-ES" w:eastAsia="es-ES"/>
        </w:rPr>
      </w:pPr>
    </w:p>
    <w:p w:rsidR="00257E0E" w:rsidRPr="00257E0E" w:rsidRDefault="00257E0E" w:rsidP="00257E0E">
      <w:pPr>
        <w:keepNext/>
        <w:spacing w:after="0" w:line="240" w:lineRule="auto"/>
        <w:outlineLvl w:val="1"/>
        <w:rPr>
          <w:rFonts w:ascii="Antique Olive" w:eastAsia="Times New Roman" w:hAnsi="Antique Olive" w:cs="Times New Roman"/>
          <w:b/>
          <w:sz w:val="18"/>
          <w:szCs w:val="20"/>
          <w:lang w:eastAsia="es-ES"/>
        </w:rPr>
      </w:pPr>
      <w:r w:rsidRPr="00257E0E">
        <w:rPr>
          <w:rFonts w:ascii="Antique Olive" w:eastAsia="Times New Roman" w:hAnsi="Antique Olive" w:cs="Times New Roman"/>
          <w:b/>
          <w:sz w:val="18"/>
          <w:szCs w:val="20"/>
          <w:lang w:val="es-ES" w:eastAsia="es-ES"/>
        </w:rPr>
        <w:t xml:space="preserve">                                                  </w:t>
      </w:r>
      <w:r w:rsidR="00A30657">
        <w:rPr>
          <w:rFonts w:ascii="Antique Olive" w:eastAsia="Times New Roman" w:hAnsi="Antique Olive" w:cs="Times New Roman"/>
          <w:b/>
          <w:sz w:val="18"/>
          <w:szCs w:val="20"/>
          <w:lang w:val="es-ES" w:eastAsia="es-ES"/>
        </w:rPr>
        <w:t>INVITACION</w:t>
      </w:r>
      <w:r w:rsidR="00A30657">
        <w:rPr>
          <w:rFonts w:ascii="Antique Olive" w:eastAsia="Times New Roman" w:hAnsi="Antique Olive" w:cs="Times New Roman"/>
          <w:b/>
          <w:sz w:val="18"/>
          <w:szCs w:val="20"/>
          <w:lang w:eastAsia="es-ES"/>
        </w:rPr>
        <w:t xml:space="preserve"> No. I</w:t>
      </w:r>
      <w:r w:rsidRPr="00257E0E">
        <w:rPr>
          <w:rFonts w:ascii="Antique Olive" w:eastAsia="Times New Roman" w:hAnsi="Antique Olive" w:cs="Times New Roman"/>
          <w:b/>
          <w:sz w:val="18"/>
          <w:szCs w:val="20"/>
          <w:lang w:eastAsia="es-ES"/>
        </w:rPr>
        <w:t>O-920039998-</w:t>
      </w:r>
      <w:r>
        <w:rPr>
          <w:rFonts w:ascii="Antique Olive" w:eastAsia="Times New Roman" w:hAnsi="Antique Olive" w:cs="Times New Roman"/>
          <w:b/>
          <w:sz w:val="18"/>
          <w:szCs w:val="20"/>
          <w:lang w:eastAsia="es-ES"/>
        </w:rPr>
        <w:t>__________</w:t>
      </w:r>
      <w:r w:rsidRPr="00257E0E">
        <w:rPr>
          <w:rFonts w:ascii="Antique Olive" w:eastAsia="Times New Roman" w:hAnsi="Antique Olive" w:cs="Times New Roman"/>
          <w:b/>
          <w:sz w:val="18"/>
          <w:szCs w:val="20"/>
          <w:lang w:eastAsia="es-ES"/>
        </w:rPr>
        <w:t xml:space="preserve"> -2023</w:t>
      </w:r>
    </w:p>
    <w:p w:rsidR="00257E0E" w:rsidRPr="00257E0E" w:rsidRDefault="00257E0E" w:rsidP="00257E0E">
      <w:pPr>
        <w:spacing w:after="0" w:line="240" w:lineRule="auto"/>
        <w:rPr>
          <w:rFonts w:ascii="Times New Roman" w:eastAsia="Times New Roman" w:hAnsi="Times New Roman" w:cs="Times New Roman"/>
          <w:sz w:val="24"/>
          <w:szCs w:val="24"/>
          <w:lang w:eastAsia="es-ES"/>
        </w:rPr>
      </w:pPr>
    </w:p>
    <w:p w:rsidR="00257E0E" w:rsidRPr="00257E0E" w:rsidRDefault="00257E0E" w:rsidP="00257E0E">
      <w:pPr>
        <w:spacing w:after="0" w:line="240" w:lineRule="auto"/>
        <w:rPr>
          <w:rFonts w:ascii="Times New Roman" w:eastAsia="Times New Roman" w:hAnsi="Times New Roman" w:cs="Times New Roman"/>
          <w:sz w:val="24"/>
          <w:szCs w:val="24"/>
          <w:lang w:eastAsia="es-ES"/>
        </w:rPr>
      </w:pPr>
    </w:p>
    <w:p w:rsidR="00257E0E" w:rsidRPr="00257E0E" w:rsidRDefault="00257E0E" w:rsidP="00257E0E">
      <w:pPr>
        <w:tabs>
          <w:tab w:val="left" w:pos="1778"/>
        </w:tabs>
        <w:spacing w:after="0" w:line="240" w:lineRule="auto"/>
        <w:ind w:left="1778" w:hanging="360"/>
        <w:jc w:val="center"/>
        <w:rPr>
          <w:rFonts w:ascii="Antique Olive" w:eastAsia="Times New Roman" w:hAnsi="Antique Olive" w:cs="Times New Roman"/>
          <w:b/>
          <w:sz w:val="24"/>
          <w:szCs w:val="24"/>
          <w:lang w:val="es-ES" w:eastAsia="es-ES"/>
        </w:rPr>
      </w:pPr>
      <w:r w:rsidRPr="00257E0E">
        <w:rPr>
          <w:rFonts w:ascii="Antique Olive" w:eastAsia="Times New Roman" w:hAnsi="Antique Olive" w:cs="Times New Roman"/>
          <w:b/>
          <w:sz w:val="24"/>
          <w:szCs w:val="24"/>
          <w:lang w:val="es-ES" w:eastAsia="es-ES"/>
        </w:rPr>
        <w:t>A)</w:t>
      </w:r>
      <w:r w:rsidRPr="00257E0E">
        <w:rPr>
          <w:rFonts w:ascii="Antique Olive" w:eastAsia="Times New Roman" w:hAnsi="Antique Olive" w:cs="Times New Roman"/>
          <w:b/>
          <w:sz w:val="24"/>
          <w:szCs w:val="24"/>
          <w:lang w:val="es-ES" w:eastAsia="es-ES"/>
        </w:rPr>
        <w:tab/>
        <w:t xml:space="preserve"> DESCRIPCIÓN GENERAL DE LA OBRA Y UBICACIÓN.</w:t>
      </w:r>
    </w:p>
    <w:p w:rsidR="00257E0E" w:rsidRPr="00257E0E" w:rsidRDefault="00257E0E" w:rsidP="00257E0E">
      <w:pPr>
        <w:tabs>
          <w:tab w:val="left" w:pos="1778"/>
        </w:tabs>
        <w:spacing w:after="0" w:line="240" w:lineRule="auto"/>
        <w:jc w:val="both"/>
        <w:rPr>
          <w:rFonts w:ascii="Times New Roman" w:eastAsia="Times New Roman" w:hAnsi="Times New Roman" w:cs="Times New Roman"/>
          <w:sz w:val="20"/>
          <w:szCs w:val="24"/>
          <w:lang w:val="es-ES" w:eastAsia="es-ES"/>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257E0E" w:rsidRPr="00257E0E" w:rsidTr="00257E0E">
        <w:trPr>
          <w:trHeight w:val="543"/>
          <w:tblCellSpacing w:w="20" w:type="dxa"/>
        </w:trPr>
        <w:tc>
          <w:tcPr>
            <w:tcW w:w="1902" w:type="dxa"/>
            <w:shd w:val="clear" w:color="auto" w:fill="auto"/>
            <w:vAlign w:val="center"/>
          </w:tcPr>
          <w:p w:rsidR="00257E0E" w:rsidRPr="00257E0E" w:rsidRDefault="00257E0E" w:rsidP="00257E0E">
            <w:pPr>
              <w:tabs>
                <w:tab w:val="left" w:pos="1778"/>
              </w:tabs>
              <w:spacing w:before="60" w:after="60" w:line="240" w:lineRule="auto"/>
              <w:ind w:right="497"/>
              <w:rPr>
                <w:rFonts w:ascii="Antique Olive" w:eastAsia="Times New Roman" w:hAnsi="Antique Olive" w:cs="Times New Roman"/>
                <w:b/>
                <w:sz w:val="15"/>
                <w:szCs w:val="15"/>
                <w:lang w:val="es-ES" w:eastAsia="es-ES"/>
              </w:rPr>
            </w:pPr>
            <w:r w:rsidRPr="00257E0E">
              <w:rPr>
                <w:rFonts w:ascii="Antique Olive" w:eastAsia="Times New Roman" w:hAnsi="Antique Olive" w:cs="Times New Roman"/>
                <w:b/>
                <w:sz w:val="15"/>
                <w:szCs w:val="15"/>
                <w:lang w:val="es-ES" w:eastAsia="es-ES"/>
              </w:rPr>
              <w:t>OBRA:</w:t>
            </w:r>
          </w:p>
        </w:tc>
        <w:tc>
          <w:tcPr>
            <w:tcW w:w="7158" w:type="dxa"/>
            <w:shd w:val="clear" w:color="auto" w:fill="auto"/>
            <w:vAlign w:val="center"/>
          </w:tcPr>
          <w:p w:rsidR="00257E0E" w:rsidRPr="00257E0E" w:rsidRDefault="00257E0E" w:rsidP="00257E0E">
            <w:pPr>
              <w:spacing w:after="0" w:line="240" w:lineRule="auto"/>
              <w:rPr>
                <w:rFonts w:ascii="Century Gothic" w:eastAsia="Times New Roman" w:hAnsi="Century Gothic" w:cs="Times New Roman"/>
                <w:b/>
                <w:color w:val="3838F0"/>
                <w:sz w:val="20"/>
                <w:szCs w:val="20"/>
                <w:lang w:val="es-ES" w:eastAsia="es-ES"/>
              </w:rPr>
            </w:pPr>
          </w:p>
        </w:tc>
      </w:tr>
      <w:tr w:rsidR="00257E0E" w:rsidRPr="00257E0E" w:rsidTr="00257E0E">
        <w:trPr>
          <w:trHeight w:val="333"/>
          <w:tblCellSpacing w:w="20" w:type="dxa"/>
        </w:trPr>
        <w:tc>
          <w:tcPr>
            <w:tcW w:w="1902" w:type="dxa"/>
            <w:shd w:val="clear" w:color="auto" w:fill="auto"/>
            <w:vAlign w:val="center"/>
          </w:tcPr>
          <w:p w:rsidR="00257E0E" w:rsidRPr="00257E0E" w:rsidRDefault="00257E0E" w:rsidP="00257E0E">
            <w:pPr>
              <w:tabs>
                <w:tab w:val="left" w:pos="1778"/>
              </w:tabs>
              <w:spacing w:before="60" w:after="60" w:line="240" w:lineRule="auto"/>
              <w:ind w:right="497"/>
              <w:rPr>
                <w:rFonts w:ascii="Antique Olive" w:eastAsia="Times New Roman" w:hAnsi="Antique Olive" w:cs="Times New Roman"/>
                <w:b/>
                <w:sz w:val="15"/>
                <w:szCs w:val="15"/>
                <w:lang w:val="es-ES" w:eastAsia="es-ES"/>
              </w:rPr>
            </w:pPr>
            <w:r w:rsidRPr="00257E0E">
              <w:rPr>
                <w:rFonts w:ascii="Antique Olive" w:eastAsia="Times New Roman" w:hAnsi="Antique Olive" w:cs="Times New Roman"/>
                <w:b/>
                <w:sz w:val="15"/>
                <w:szCs w:val="15"/>
                <w:lang w:val="es-ES" w:eastAsia="es-ES"/>
              </w:rPr>
              <w:t>UBICACIÓN:</w:t>
            </w:r>
          </w:p>
        </w:tc>
        <w:tc>
          <w:tcPr>
            <w:tcW w:w="7158" w:type="dxa"/>
            <w:shd w:val="clear" w:color="auto" w:fill="auto"/>
            <w:vAlign w:val="center"/>
          </w:tcPr>
          <w:p w:rsidR="00257E0E" w:rsidRPr="00257E0E" w:rsidRDefault="00257E0E" w:rsidP="00257E0E">
            <w:pPr>
              <w:spacing w:after="0" w:line="240" w:lineRule="auto"/>
              <w:jc w:val="both"/>
              <w:rPr>
                <w:rFonts w:ascii="Century Gothic" w:eastAsia="Times New Roman" w:hAnsi="Century Gothic" w:cs="Times New Roman"/>
                <w:b/>
                <w:color w:val="3838F0"/>
                <w:sz w:val="20"/>
                <w:szCs w:val="20"/>
                <w:lang w:eastAsia="es-ES"/>
              </w:rPr>
            </w:pPr>
          </w:p>
        </w:tc>
      </w:tr>
      <w:tr w:rsidR="00257E0E" w:rsidRPr="00257E0E" w:rsidTr="00257E0E">
        <w:trPr>
          <w:trHeight w:val="419"/>
          <w:tblCellSpacing w:w="20" w:type="dxa"/>
        </w:trPr>
        <w:tc>
          <w:tcPr>
            <w:tcW w:w="1902" w:type="dxa"/>
            <w:shd w:val="clear" w:color="auto" w:fill="auto"/>
            <w:vAlign w:val="center"/>
          </w:tcPr>
          <w:p w:rsidR="00257E0E" w:rsidRPr="00257E0E" w:rsidRDefault="00257E0E" w:rsidP="00257E0E">
            <w:pPr>
              <w:tabs>
                <w:tab w:val="left" w:pos="1778"/>
                <w:tab w:val="left" w:pos="2128"/>
              </w:tabs>
              <w:spacing w:before="60" w:after="60" w:line="240" w:lineRule="auto"/>
              <w:ind w:right="497"/>
              <w:rPr>
                <w:rFonts w:ascii="Antique Olive" w:eastAsia="Times New Roman" w:hAnsi="Antique Olive" w:cs="Times New Roman"/>
                <w:b/>
                <w:spacing w:val="-20"/>
                <w:sz w:val="15"/>
                <w:szCs w:val="15"/>
                <w:lang w:val="es-ES" w:eastAsia="es-ES"/>
              </w:rPr>
            </w:pPr>
            <w:r w:rsidRPr="00257E0E">
              <w:rPr>
                <w:rFonts w:ascii="Antique Olive" w:eastAsia="Times New Roman" w:hAnsi="Antique Olive" w:cs="Times New Roman"/>
                <w:b/>
                <w:spacing w:val="-20"/>
                <w:sz w:val="15"/>
                <w:szCs w:val="15"/>
                <w:lang w:val="es-ES" w:eastAsia="es-ES"/>
              </w:rPr>
              <w:t>META:</w:t>
            </w:r>
          </w:p>
        </w:tc>
        <w:tc>
          <w:tcPr>
            <w:tcW w:w="7158" w:type="dxa"/>
            <w:shd w:val="clear" w:color="auto" w:fill="auto"/>
            <w:vAlign w:val="center"/>
          </w:tcPr>
          <w:p w:rsidR="00257E0E" w:rsidRPr="00257E0E" w:rsidRDefault="00257E0E" w:rsidP="00257E0E">
            <w:pPr>
              <w:spacing w:before="60" w:after="60" w:line="240" w:lineRule="auto"/>
              <w:ind w:right="71"/>
              <w:jc w:val="both"/>
              <w:rPr>
                <w:rFonts w:ascii="Century Gothic" w:eastAsia="Times New Roman" w:hAnsi="Century Gothic" w:cs="Times New Roman"/>
                <w:b/>
                <w:color w:val="3838F0"/>
                <w:sz w:val="20"/>
                <w:szCs w:val="20"/>
                <w:lang w:val="es-ES" w:eastAsia="es-ES"/>
              </w:rPr>
            </w:pPr>
          </w:p>
        </w:tc>
      </w:tr>
    </w:tbl>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p>
    <w:p w:rsidR="00257E0E" w:rsidRPr="00257E0E" w:rsidRDefault="00257E0E" w:rsidP="00257E0E">
      <w:pPr>
        <w:tabs>
          <w:tab w:val="left" w:pos="1778"/>
        </w:tabs>
        <w:spacing w:after="0" w:line="240" w:lineRule="auto"/>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 NOTA: ESTA HOJA DEBERA INTEGRARSE EN EL SOBRE 1, ANTES DEL ANEXO No.1</w:t>
      </w: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b/>
          <w:sz w:val="26"/>
          <w:szCs w:val="20"/>
          <w:lang w:val="es-ES_tradnl" w:eastAsia="es-ES"/>
        </w:rPr>
      </w:pPr>
      <w:r w:rsidRPr="00257E0E">
        <w:rPr>
          <w:rFonts w:ascii="Times New Roman" w:eastAsia="Times New Roman" w:hAnsi="Times New Roman" w:cs="Times New Roman"/>
          <w:b/>
          <w:sz w:val="48"/>
          <w:szCs w:val="20"/>
          <w:lang w:val="es-ES_tradnl" w:eastAsia="es-ES"/>
        </w:rPr>
        <w:lastRenderedPageBreak/>
        <w:t xml:space="preserve"> </w:t>
      </w: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6"/>
          <w:szCs w:val="20"/>
          <w:lang w:val="es-ES_tradnl" w:eastAsia="es-ES"/>
        </w:rPr>
      </w:pPr>
      <w:r w:rsidRPr="00257E0E">
        <w:rPr>
          <w:rFonts w:ascii="Antique Olive" w:eastAsia="Times New Roman" w:hAnsi="Antique Olive" w:cs="Times New Roman"/>
          <w:b/>
          <w:sz w:val="46"/>
          <w:szCs w:val="20"/>
          <w:lang w:val="es-ES_tradnl" w:eastAsia="es-ES"/>
        </w:rPr>
        <w:t>ANEXO 1</w:t>
      </w:r>
    </w:p>
    <w:p w:rsidR="00257E0E" w:rsidRPr="00257E0E" w:rsidRDefault="00257E0E" w:rsidP="00257E0E">
      <w:pPr>
        <w:spacing w:after="0" w:line="240" w:lineRule="auto"/>
        <w:jc w:val="center"/>
        <w:rPr>
          <w:rFonts w:ascii="Antique Olive" w:eastAsia="Times New Roman" w:hAnsi="Antique Olive" w:cs="Times New Roman"/>
          <w:sz w:val="19"/>
          <w:szCs w:val="24"/>
          <w:lang w:val="es-ES" w:eastAsia="es-ES"/>
        </w:rPr>
      </w:pPr>
    </w:p>
    <w:p w:rsidR="00257E0E" w:rsidRPr="00257E0E" w:rsidRDefault="00FD399B" w:rsidP="00BE1E28">
      <w:pPr>
        <w:spacing w:after="0" w:line="240" w:lineRule="auto"/>
        <w:jc w:val="both"/>
        <w:rPr>
          <w:rFonts w:ascii="Antique Olive" w:eastAsia="Times New Roman" w:hAnsi="Antique Olive" w:cs="Times New Roman"/>
          <w:bCs/>
          <w:spacing w:val="-20"/>
          <w:sz w:val="32"/>
          <w:szCs w:val="24"/>
          <w:lang w:val="es-ES" w:eastAsia="es-ES"/>
        </w:rPr>
      </w:pPr>
      <w:r>
        <w:rPr>
          <w:rFonts w:ascii="Antique Olive" w:eastAsia="Times New Roman" w:hAnsi="Antique Olive" w:cs="Times New Roman"/>
          <w:bCs/>
          <w:spacing w:val="-20"/>
          <w:sz w:val="32"/>
          <w:szCs w:val="24"/>
          <w:lang w:val="es-ES" w:eastAsia="es-ES"/>
        </w:rPr>
        <w:t>ORIGINAL Y COPIA SIMPLE LEGIBLE DEL COMPROBANTE DEL PAGO DE LA DQUISICION DE LAS BASES</w:t>
      </w:r>
      <w:r w:rsidR="00257E0E" w:rsidRPr="00257E0E">
        <w:rPr>
          <w:rFonts w:ascii="Antique Olive" w:eastAsia="Times New Roman" w:hAnsi="Antique Olive" w:cs="Times New Roman"/>
          <w:bCs/>
          <w:spacing w:val="-20"/>
          <w:sz w:val="32"/>
          <w:szCs w:val="24"/>
          <w:lang w:val="es-ES" w:eastAsia="es-ES"/>
        </w:rPr>
        <w:t>.</w:t>
      </w:r>
    </w:p>
    <w:p w:rsidR="00257E0E" w:rsidRPr="00257E0E" w:rsidRDefault="00257E0E" w:rsidP="00257E0E">
      <w:pPr>
        <w:spacing w:after="0" w:line="240" w:lineRule="auto"/>
        <w:jc w:val="center"/>
        <w:rPr>
          <w:rFonts w:ascii="Times New Roman" w:eastAsia="Times New Roman" w:hAnsi="Times New Roman" w:cs="Times New Roman"/>
          <w:spacing w:val="-20"/>
          <w:sz w:val="35"/>
          <w:szCs w:val="24"/>
          <w:lang w:val="es-ES" w:eastAsia="es-ES"/>
        </w:rPr>
      </w:pPr>
    </w:p>
    <w:p w:rsidR="00257E0E" w:rsidRPr="00257E0E" w:rsidRDefault="00257E0E" w:rsidP="00257E0E">
      <w:pPr>
        <w:keepNext/>
        <w:spacing w:after="0" w:line="240" w:lineRule="auto"/>
        <w:jc w:val="center"/>
        <w:outlineLvl w:val="7"/>
        <w:rPr>
          <w:rFonts w:ascii="Antique Olive" w:eastAsia="Times New Roman" w:hAnsi="Antique Olive" w:cs="Times New Roman"/>
          <w:b/>
          <w:sz w:val="24"/>
          <w:szCs w:val="24"/>
          <w:lang w:val="es-ES_tradnl" w:eastAsia="es-ES"/>
        </w:rPr>
      </w:pPr>
      <w:r w:rsidRPr="00257E0E">
        <w:rPr>
          <w:rFonts w:ascii="Times New Roman" w:eastAsia="Times New Roman" w:hAnsi="Times New Roman" w:cs="Times New Roman"/>
          <w:i/>
          <w:sz w:val="24"/>
          <w:szCs w:val="20"/>
          <w:lang w:val="es-ES_tradnl" w:eastAsia="es-ES"/>
        </w:rPr>
        <w:br w:type="page"/>
      </w:r>
      <w:r w:rsidRPr="00257E0E">
        <w:rPr>
          <w:rFonts w:ascii="Antique Olive" w:eastAsia="Times New Roman" w:hAnsi="Antique Olive" w:cs="Times New Roman"/>
          <w:b/>
          <w:sz w:val="24"/>
          <w:szCs w:val="24"/>
          <w:lang w:val="es-ES_tradnl" w:eastAsia="es-ES"/>
        </w:rPr>
        <w:lastRenderedPageBreak/>
        <w:t>ANEXO 1.A</w:t>
      </w:r>
    </w:p>
    <w:p w:rsidR="00257E0E" w:rsidRPr="00257E0E" w:rsidRDefault="00257E0E" w:rsidP="00257E0E">
      <w:pPr>
        <w:spacing w:after="0" w:line="240" w:lineRule="auto"/>
        <w:jc w:val="both"/>
        <w:rPr>
          <w:rFonts w:ascii="Times New Roman" w:eastAsia="Times New Roman" w:hAnsi="Times New Roman" w:cs="Times New Roman"/>
          <w:b/>
          <w:szCs w:val="24"/>
          <w:lang w:eastAsia="es-ES"/>
        </w:rPr>
      </w:pPr>
      <w:r w:rsidRPr="00257E0E">
        <w:rPr>
          <w:rFonts w:ascii="Times New Roman" w:eastAsia="Times New Roman" w:hAnsi="Times New Roman" w:cs="Times New Roman"/>
          <w:szCs w:val="24"/>
          <w:lang w:eastAsia="es-ES"/>
        </w:rPr>
        <w:t xml:space="preserve"> </w:t>
      </w:r>
      <w:r w:rsidRPr="00257E0E">
        <w:rPr>
          <w:rFonts w:ascii="Times New Roman" w:eastAsia="Times New Roman" w:hAnsi="Times New Roman" w:cs="Times New Roman"/>
          <w:szCs w:val="24"/>
          <w:u w:val="single"/>
          <w:lang w:eastAsia="es-ES"/>
        </w:rPr>
        <w:t>(NOMBRE DEL REPRESENTANTE LEGAL DE LA PERSONA FÍSICA O MORAL)</w:t>
      </w:r>
      <w:r w:rsidRPr="00257E0E">
        <w:rPr>
          <w:rFonts w:ascii="Times New Roman" w:eastAsia="Times New Roman" w:hAnsi="Times New Roman" w:cs="Times New Roman"/>
          <w:szCs w:val="24"/>
          <w:lang w:eastAsia="es-ES"/>
        </w:rPr>
        <w:t xml:space="preserve">, </w:t>
      </w:r>
      <w:r w:rsidRPr="00257E0E">
        <w:rPr>
          <w:rFonts w:ascii="Times New Roman" w:eastAsia="Times New Roman" w:hAnsi="Times New Roman" w:cs="Times New Roman"/>
          <w:b/>
          <w:szCs w:val="24"/>
          <w:lang w:eastAsia="es-ES"/>
        </w:rPr>
        <w:t>manifiesto bajo protesta de decir verdad, que los datos aquí asentados, son ciertos y han sido debidamente verificados.</w:t>
      </w:r>
    </w:p>
    <w:p w:rsidR="00257E0E" w:rsidRPr="00257E0E" w:rsidRDefault="00257E0E" w:rsidP="00257E0E">
      <w:pPr>
        <w:spacing w:after="0" w:line="240" w:lineRule="auto"/>
        <w:jc w:val="both"/>
        <w:rPr>
          <w:rFonts w:ascii="Times New Roman" w:eastAsia="Times New Roman" w:hAnsi="Times New Roman" w:cs="Times New Roman"/>
          <w:sz w:val="16"/>
          <w:szCs w:val="16"/>
          <w:u w:val="single"/>
          <w:lang w:eastAsia="es-ES"/>
        </w:rPr>
      </w:pPr>
    </w:p>
    <w:p w:rsidR="00257E0E" w:rsidRPr="00257E0E" w:rsidRDefault="00257E0E" w:rsidP="00257E0E">
      <w:pPr>
        <w:spacing w:after="0" w:line="240" w:lineRule="auto"/>
        <w:jc w:val="both"/>
        <w:rPr>
          <w:rFonts w:ascii="Times New Roman" w:eastAsia="Times New Roman" w:hAnsi="Times New Roman" w:cs="Times New Roman"/>
          <w:szCs w:val="24"/>
          <w:u w:val="single"/>
          <w:lang w:eastAsia="es-ES"/>
        </w:rPr>
      </w:pPr>
      <w:r w:rsidRPr="00257E0E">
        <w:rPr>
          <w:rFonts w:ascii="Times New Roman" w:eastAsia="Times New Roman" w:hAnsi="Times New Roman" w:cs="Times New Roman"/>
          <w:b/>
          <w:szCs w:val="24"/>
          <w:lang w:eastAsia="es-ES"/>
        </w:rPr>
        <w:t>Invitación No.:</w:t>
      </w:r>
      <w:r w:rsidRPr="00257E0E">
        <w:rPr>
          <w:rFonts w:ascii="Times New Roman" w:eastAsia="Times New Roman" w:hAnsi="Times New Roman" w:cs="Times New Roman"/>
          <w:szCs w:val="24"/>
          <w:u w:val="single"/>
          <w:lang w:eastAsia="es-ES"/>
        </w:rPr>
        <w:t xml:space="preserve"> (NUMERO DE LA </w:t>
      </w:r>
      <w:r w:rsidR="00A30657">
        <w:rPr>
          <w:rFonts w:ascii="Times New Roman" w:eastAsia="Times New Roman" w:hAnsi="Times New Roman" w:cs="Times New Roman"/>
          <w:szCs w:val="24"/>
          <w:u w:val="single"/>
          <w:lang w:eastAsia="es-ES"/>
        </w:rPr>
        <w:t>INVITACION</w:t>
      </w:r>
      <w:r w:rsidRPr="00257E0E">
        <w:rPr>
          <w:rFonts w:ascii="Times New Roman" w:eastAsia="Times New Roman" w:hAnsi="Times New Roman" w:cs="Times New Roman"/>
          <w:szCs w:val="24"/>
          <w:u w:val="single"/>
          <w:lang w:eastAsia="es-ES"/>
        </w:rPr>
        <w:t>).</w:t>
      </w:r>
    </w:p>
    <w:p w:rsidR="00257E0E" w:rsidRPr="00257E0E" w:rsidRDefault="00257E0E" w:rsidP="00257E0E">
      <w:pPr>
        <w:spacing w:after="0" w:line="240" w:lineRule="auto"/>
        <w:jc w:val="both"/>
        <w:rPr>
          <w:rFonts w:ascii="Times New Roman" w:eastAsia="Times New Roman" w:hAnsi="Times New Roman" w:cs="Times New Roman"/>
          <w:sz w:val="10"/>
          <w:szCs w:val="10"/>
          <w:u w:val="single"/>
          <w:lang w:eastAsia="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257E0E" w:rsidRPr="00257E0E" w:rsidTr="00257E0E">
        <w:trPr>
          <w:cantSplit/>
        </w:trPr>
        <w:tc>
          <w:tcPr>
            <w:tcW w:w="5315" w:type="dxa"/>
            <w:gridSpan w:val="2"/>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Registro Federal de Contribuyentes:</w:t>
            </w:r>
          </w:p>
        </w:tc>
        <w:tc>
          <w:tcPr>
            <w:tcW w:w="4820"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rPr>
          <w:cantSplit/>
        </w:trPr>
        <w:tc>
          <w:tcPr>
            <w:tcW w:w="5315" w:type="dxa"/>
            <w:gridSpan w:val="2"/>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Domicilio.- Calle y Número:</w:t>
            </w:r>
          </w:p>
        </w:tc>
        <w:tc>
          <w:tcPr>
            <w:tcW w:w="4820"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c>
          <w:tcPr>
            <w:tcW w:w="2244"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Colonia:</w:t>
            </w:r>
          </w:p>
        </w:tc>
        <w:tc>
          <w:tcPr>
            <w:tcW w:w="3071"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2552"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Delegación o municipio:</w:t>
            </w:r>
          </w:p>
        </w:tc>
        <w:tc>
          <w:tcPr>
            <w:tcW w:w="226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c>
          <w:tcPr>
            <w:tcW w:w="2244"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Código Postal:</w:t>
            </w:r>
          </w:p>
        </w:tc>
        <w:tc>
          <w:tcPr>
            <w:tcW w:w="3071"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2552"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Entidad Federativa:</w:t>
            </w:r>
          </w:p>
        </w:tc>
        <w:tc>
          <w:tcPr>
            <w:tcW w:w="226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c>
          <w:tcPr>
            <w:tcW w:w="2244"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Teléfonos:</w:t>
            </w:r>
          </w:p>
        </w:tc>
        <w:tc>
          <w:tcPr>
            <w:tcW w:w="3071"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2552"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Fax:</w:t>
            </w:r>
          </w:p>
        </w:tc>
        <w:tc>
          <w:tcPr>
            <w:tcW w:w="226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rPr>
          <w:cantSplit/>
        </w:trPr>
        <w:tc>
          <w:tcPr>
            <w:tcW w:w="5315" w:type="dxa"/>
            <w:gridSpan w:val="2"/>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Correo Electrónico (E - Mail):</w:t>
            </w:r>
          </w:p>
        </w:tc>
        <w:tc>
          <w:tcPr>
            <w:tcW w:w="4820"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bl>
    <w:p w:rsidR="00257E0E" w:rsidRPr="00257E0E" w:rsidRDefault="00257E0E" w:rsidP="00257E0E">
      <w:pPr>
        <w:spacing w:after="0" w:line="240" w:lineRule="auto"/>
        <w:jc w:val="both"/>
        <w:rPr>
          <w:rFonts w:ascii="Times New Roman" w:eastAsia="Times New Roman" w:hAnsi="Times New Roman" w:cs="Times New Roman"/>
          <w:sz w:val="10"/>
          <w:szCs w:val="10"/>
          <w:lang w:eastAsia="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257E0E" w:rsidRPr="00257E0E" w:rsidTr="00257E0E">
        <w:trPr>
          <w:cantSplit/>
        </w:trPr>
        <w:tc>
          <w:tcPr>
            <w:tcW w:w="7090"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No. de la escritura pública en la que consta su acta constitutiva ó en su caso del acta de nacimiento:</w:t>
            </w:r>
          </w:p>
        </w:tc>
        <w:tc>
          <w:tcPr>
            <w:tcW w:w="3045"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Fecha:</w:t>
            </w:r>
          </w:p>
        </w:tc>
      </w:tr>
      <w:tr w:rsidR="00257E0E" w:rsidRPr="00257E0E" w:rsidTr="00257E0E">
        <w:trPr>
          <w:cantSplit/>
        </w:trPr>
        <w:tc>
          <w:tcPr>
            <w:tcW w:w="7090"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045"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rPr>
          <w:cantSplit/>
        </w:trPr>
        <w:tc>
          <w:tcPr>
            <w:tcW w:w="10135" w:type="dxa"/>
            <w:gridSpan w:val="2"/>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Nombre, número y lugar del Notario Público ante el cual se dio fe de la misma:</w:t>
            </w:r>
          </w:p>
        </w:tc>
      </w:tr>
      <w:tr w:rsidR="00257E0E" w:rsidRPr="00257E0E" w:rsidTr="00257E0E">
        <w:trPr>
          <w:cantSplit/>
        </w:trPr>
        <w:tc>
          <w:tcPr>
            <w:tcW w:w="10135"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bl>
    <w:p w:rsidR="00257E0E" w:rsidRPr="00257E0E" w:rsidRDefault="00257E0E" w:rsidP="00257E0E">
      <w:pPr>
        <w:spacing w:after="0" w:line="240" w:lineRule="auto"/>
        <w:jc w:val="both"/>
        <w:rPr>
          <w:rFonts w:ascii="Times New Roman" w:eastAsia="Times New Roman" w:hAnsi="Times New Roman" w:cs="Times New Roman"/>
          <w:sz w:val="10"/>
          <w:szCs w:val="10"/>
          <w:lang w:eastAsia="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257E0E" w:rsidRPr="00257E0E" w:rsidTr="00257E0E">
        <w:trPr>
          <w:cantSplit/>
        </w:trPr>
        <w:tc>
          <w:tcPr>
            <w:tcW w:w="10135" w:type="dxa"/>
            <w:gridSpan w:val="3"/>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Relación de accionistas (para el caso de persona moral):</w:t>
            </w:r>
          </w:p>
        </w:tc>
      </w:tr>
      <w:tr w:rsidR="00257E0E" w:rsidRPr="00257E0E" w:rsidTr="00257E0E">
        <w:tc>
          <w:tcPr>
            <w:tcW w:w="3189" w:type="dxa"/>
          </w:tcPr>
          <w:p w:rsidR="00257E0E" w:rsidRPr="00257E0E" w:rsidRDefault="00257E0E" w:rsidP="00257E0E">
            <w:pPr>
              <w:keepNext/>
              <w:spacing w:after="0" w:line="240" w:lineRule="auto"/>
              <w:jc w:val="center"/>
              <w:outlineLvl w:val="0"/>
              <w:rPr>
                <w:rFonts w:ascii="Times New Roman" w:eastAsia="Times New Roman" w:hAnsi="Times New Roman" w:cs="Times New Roman"/>
                <w:b/>
                <w:szCs w:val="20"/>
                <w:lang w:val="es-ES" w:eastAsia="es-ES"/>
              </w:rPr>
            </w:pPr>
            <w:r w:rsidRPr="00257E0E">
              <w:rPr>
                <w:rFonts w:ascii="Times New Roman" w:eastAsia="Times New Roman" w:hAnsi="Times New Roman" w:cs="Times New Roman"/>
                <w:b/>
                <w:szCs w:val="20"/>
                <w:lang w:val="es-ES" w:eastAsia="es-ES"/>
              </w:rPr>
              <w:t>Apellido Paterno</w:t>
            </w:r>
          </w:p>
        </w:tc>
        <w:tc>
          <w:tcPr>
            <w:tcW w:w="3118" w:type="dxa"/>
          </w:tcPr>
          <w:p w:rsidR="00257E0E" w:rsidRPr="00257E0E" w:rsidRDefault="00257E0E" w:rsidP="00257E0E">
            <w:pPr>
              <w:keepNext/>
              <w:spacing w:after="0" w:line="240" w:lineRule="auto"/>
              <w:jc w:val="center"/>
              <w:outlineLvl w:val="0"/>
              <w:rPr>
                <w:rFonts w:ascii="Times New Roman" w:eastAsia="Times New Roman" w:hAnsi="Times New Roman" w:cs="Times New Roman"/>
                <w:b/>
                <w:szCs w:val="20"/>
                <w:lang w:val="es-ES" w:eastAsia="es-ES"/>
              </w:rPr>
            </w:pPr>
            <w:r w:rsidRPr="00257E0E">
              <w:rPr>
                <w:rFonts w:ascii="Times New Roman" w:eastAsia="Times New Roman" w:hAnsi="Times New Roman" w:cs="Times New Roman"/>
                <w:b/>
                <w:szCs w:val="20"/>
                <w:lang w:val="es-ES" w:eastAsia="es-ES"/>
              </w:rPr>
              <w:t>Apellido Materno</w:t>
            </w:r>
          </w:p>
        </w:tc>
        <w:tc>
          <w:tcPr>
            <w:tcW w:w="3828" w:type="dxa"/>
          </w:tcPr>
          <w:p w:rsidR="00257E0E" w:rsidRPr="00257E0E" w:rsidRDefault="00257E0E" w:rsidP="00257E0E">
            <w:pPr>
              <w:keepNext/>
              <w:spacing w:after="0" w:line="240" w:lineRule="auto"/>
              <w:jc w:val="center"/>
              <w:outlineLvl w:val="0"/>
              <w:rPr>
                <w:rFonts w:ascii="Times New Roman" w:eastAsia="Times New Roman" w:hAnsi="Times New Roman" w:cs="Times New Roman"/>
                <w:b/>
                <w:szCs w:val="20"/>
                <w:lang w:val="es-ES" w:eastAsia="es-ES"/>
              </w:rPr>
            </w:pPr>
            <w:r w:rsidRPr="00257E0E">
              <w:rPr>
                <w:rFonts w:ascii="Times New Roman" w:eastAsia="Times New Roman" w:hAnsi="Times New Roman" w:cs="Times New Roman"/>
                <w:b/>
                <w:szCs w:val="20"/>
                <w:lang w:val="es-ES" w:eastAsia="es-ES"/>
              </w:rPr>
              <w:t>Nombre(s)</w:t>
            </w:r>
          </w:p>
        </w:tc>
      </w:tr>
      <w:tr w:rsidR="00257E0E" w:rsidRPr="00257E0E" w:rsidTr="00257E0E">
        <w:tc>
          <w:tcPr>
            <w:tcW w:w="3189"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11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82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c>
          <w:tcPr>
            <w:tcW w:w="3189"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11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82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c>
          <w:tcPr>
            <w:tcW w:w="3189"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11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382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bl>
    <w:p w:rsidR="00257E0E" w:rsidRPr="00257E0E" w:rsidRDefault="00257E0E" w:rsidP="00257E0E">
      <w:pPr>
        <w:spacing w:after="0" w:line="240" w:lineRule="auto"/>
        <w:jc w:val="both"/>
        <w:rPr>
          <w:rFonts w:ascii="Times New Roman" w:eastAsia="Times New Roman" w:hAnsi="Times New Roman" w:cs="Times New Roman"/>
          <w:sz w:val="10"/>
          <w:szCs w:val="10"/>
          <w:lang w:eastAsia="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257E0E" w:rsidRPr="00257E0E" w:rsidTr="00257E0E">
        <w:tc>
          <w:tcPr>
            <w:tcW w:w="10135" w:type="dxa"/>
            <w:gridSpan w:val="2"/>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Descripción del objeto social:</w:t>
            </w:r>
          </w:p>
          <w:p w:rsidR="00257E0E" w:rsidRPr="00257E0E" w:rsidRDefault="00257E0E" w:rsidP="00257E0E">
            <w:pPr>
              <w:spacing w:after="0" w:line="240" w:lineRule="auto"/>
              <w:jc w:val="both"/>
              <w:rPr>
                <w:rFonts w:ascii="Times New Roman" w:eastAsia="Times New Roman" w:hAnsi="Times New Roman" w:cs="Times New Roman"/>
                <w:b/>
                <w:sz w:val="18"/>
                <w:szCs w:val="18"/>
                <w:lang w:eastAsia="es-ES"/>
              </w:rPr>
            </w:pPr>
          </w:p>
          <w:p w:rsidR="00257E0E" w:rsidRPr="00257E0E" w:rsidRDefault="00257E0E" w:rsidP="00257E0E">
            <w:pPr>
              <w:spacing w:after="0" w:line="240" w:lineRule="auto"/>
              <w:jc w:val="both"/>
              <w:rPr>
                <w:rFonts w:ascii="Times New Roman" w:eastAsia="Times New Roman" w:hAnsi="Times New Roman" w:cs="Times New Roman"/>
                <w:b/>
                <w:sz w:val="18"/>
                <w:szCs w:val="18"/>
                <w:lang w:eastAsia="es-ES"/>
              </w:rPr>
            </w:pPr>
          </w:p>
        </w:tc>
      </w:tr>
      <w:tr w:rsidR="00257E0E" w:rsidRPr="00257E0E" w:rsidTr="00257E0E">
        <w:trPr>
          <w:cantSplit/>
        </w:trPr>
        <w:tc>
          <w:tcPr>
            <w:tcW w:w="5032"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Reformas al acta constitutiva (para persona moral):</w:t>
            </w:r>
          </w:p>
        </w:tc>
        <w:tc>
          <w:tcPr>
            <w:tcW w:w="5103"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bl>
    <w:p w:rsidR="00257E0E" w:rsidRPr="00257E0E" w:rsidRDefault="00257E0E" w:rsidP="00257E0E">
      <w:pPr>
        <w:spacing w:after="0" w:line="240" w:lineRule="auto"/>
        <w:jc w:val="both"/>
        <w:rPr>
          <w:rFonts w:ascii="Times New Roman" w:eastAsia="Times New Roman" w:hAnsi="Times New Roman" w:cs="Times New Roman"/>
          <w:sz w:val="10"/>
          <w:szCs w:val="10"/>
          <w:lang w:eastAsia="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257E0E" w:rsidRPr="00257E0E" w:rsidTr="00257E0E">
        <w:tc>
          <w:tcPr>
            <w:tcW w:w="5032" w:type="dxa"/>
            <w:gridSpan w:val="2"/>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Nombre del apoderado o representante:</w:t>
            </w:r>
          </w:p>
        </w:tc>
        <w:tc>
          <w:tcPr>
            <w:tcW w:w="5103"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c>
          <w:tcPr>
            <w:tcW w:w="5032"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5103" w:type="dxa"/>
            <w:gridSpan w:val="2"/>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rPr>
          <w:cantSplit/>
        </w:trPr>
        <w:tc>
          <w:tcPr>
            <w:tcW w:w="10135" w:type="dxa"/>
            <w:gridSpan w:val="4"/>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Datos del documento mediante el cual se acredita su personalidad y facultad:</w:t>
            </w:r>
          </w:p>
        </w:tc>
      </w:tr>
      <w:tr w:rsidR="00257E0E" w:rsidRPr="00257E0E" w:rsidTr="00257E0E">
        <w:trPr>
          <w:cantSplit/>
        </w:trPr>
        <w:tc>
          <w:tcPr>
            <w:tcW w:w="2244"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Escritura Pública No. ó acta de nacimiento:</w:t>
            </w:r>
          </w:p>
        </w:tc>
        <w:tc>
          <w:tcPr>
            <w:tcW w:w="2788"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c>
          <w:tcPr>
            <w:tcW w:w="1701" w:type="dxa"/>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Fecha:</w:t>
            </w:r>
          </w:p>
        </w:tc>
        <w:tc>
          <w:tcPr>
            <w:tcW w:w="3402" w:type="dxa"/>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r w:rsidR="00257E0E" w:rsidRPr="00257E0E" w:rsidTr="00257E0E">
        <w:trPr>
          <w:cantSplit/>
        </w:trPr>
        <w:tc>
          <w:tcPr>
            <w:tcW w:w="10135" w:type="dxa"/>
            <w:gridSpan w:val="4"/>
          </w:tcPr>
          <w:p w:rsidR="00257E0E" w:rsidRPr="00257E0E" w:rsidRDefault="00257E0E" w:rsidP="00257E0E">
            <w:pPr>
              <w:spacing w:after="0" w:line="240" w:lineRule="auto"/>
              <w:jc w:val="both"/>
              <w:rPr>
                <w:rFonts w:ascii="Times New Roman" w:eastAsia="Times New Roman" w:hAnsi="Times New Roman" w:cs="Times New Roman"/>
                <w:b/>
                <w:sz w:val="24"/>
                <w:szCs w:val="24"/>
                <w:lang w:eastAsia="es-ES"/>
              </w:rPr>
            </w:pPr>
            <w:r w:rsidRPr="00257E0E">
              <w:rPr>
                <w:rFonts w:ascii="Times New Roman" w:eastAsia="Times New Roman" w:hAnsi="Times New Roman" w:cs="Times New Roman"/>
                <w:b/>
                <w:szCs w:val="24"/>
                <w:lang w:eastAsia="es-ES"/>
              </w:rPr>
              <w:t>Nombre, número y lugar del Notario Público ante el cual se otorgó:</w:t>
            </w:r>
          </w:p>
        </w:tc>
      </w:tr>
      <w:tr w:rsidR="00257E0E" w:rsidRPr="00257E0E" w:rsidTr="00257E0E">
        <w:trPr>
          <w:cantSplit/>
        </w:trPr>
        <w:tc>
          <w:tcPr>
            <w:tcW w:w="10135" w:type="dxa"/>
            <w:gridSpan w:val="4"/>
          </w:tcPr>
          <w:p w:rsidR="00257E0E" w:rsidRPr="00257E0E" w:rsidRDefault="00257E0E" w:rsidP="00257E0E">
            <w:pPr>
              <w:spacing w:after="0" w:line="240" w:lineRule="auto"/>
              <w:jc w:val="both"/>
              <w:rPr>
                <w:rFonts w:ascii="Times New Roman" w:eastAsia="Times New Roman" w:hAnsi="Times New Roman" w:cs="Times New Roman"/>
                <w:sz w:val="24"/>
                <w:szCs w:val="24"/>
                <w:lang w:eastAsia="es-ES"/>
              </w:rPr>
            </w:pPr>
          </w:p>
        </w:tc>
      </w:tr>
    </w:tbl>
    <w:p w:rsidR="00257E0E" w:rsidRPr="00257E0E" w:rsidRDefault="00257E0E" w:rsidP="00257E0E">
      <w:pPr>
        <w:spacing w:after="0" w:line="240" w:lineRule="auto"/>
        <w:jc w:val="both"/>
        <w:rPr>
          <w:rFonts w:ascii="Times New Roman" w:eastAsia="Times New Roman" w:hAnsi="Times New Roman" w:cs="Times New Roman"/>
          <w:sz w:val="10"/>
          <w:szCs w:val="10"/>
          <w:lang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0"/>
          <w:lang w:eastAsia="es-ES"/>
        </w:rPr>
      </w:pPr>
      <w:r w:rsidRPr="00257E0E">
        <w:rPr>
          <w:rFonts w:ascii="Times New Roman" w:eastAsia="Times New Roman" w:hAnsi="Times New Roman" w:cs="Times New Roman"/>
          <w:b/>
          <w:sz w:val="20"/>
          <w:szCs w:val="20"/>
          <w:u w:val="single"/>
          <w:lang w:eastAsia="es-ES"/>
        </w:rPr>
        <w:t>(CIUDAD),</w:t>
      </w:r>
      <w:r w:rsidRPr="00257E0E">
        <w:rPr>
          <w:rFonts w:ascii="Times New Roman" w:eastAsia="Times New Roman" w:hAnsi="Times New Roman" w:cs="Times New Roman"/>
          <w:b/>
          <w:sz w:val="20"/>
          <w:szCs w:val="20"/>
          <w:lang w:eastAsia="es-ES"/>
        </w:rPr>
        <w:t xml:space="preserve"> a __ de __________ de 2023</w:t>
      </w:r>
    </w:p>
    <w:p w:rsidR="00257E0E" w:rsidRPr="00257E0E" w:rsidRDefault="00257E0E" w:rsidP="00257E0E">
      <w:pPr>
        <w:spacing w:after="0" w:line="240" w:lineRule="auto"/>
        <w:jc w:val="center"/>
        <w:rPr>
          <w:rFonts w:ascii="Times New Roman" w:eastAsia="Times New Roman" w:hAnsi="Times New Roman" w:cs="Times New Roman"/>
          <w:b/>
          <w:sz w:val="10"/>
          <w:szCs w:val="10"/>
          <w:lang w:eastAsia="es-ES"/>
        </w:rPr>
      </w:pPr>
    </w:p>
    <w:p w:rsidR="00257E0E" w:rsidRPr="00257E0E" w:rsidRDefault="00257E0E" w:rsidP="00257E0E">
      <w:pPr>
        <w:spacing w:after="0" w:line="240" w:lineRule="auto"/>
        <w:jc w:val="center"/>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 xml:space="preserve">A  T  E  N  T  A  M  E  N  T  E </w:t>
      </w:r>
    </w:p>
    <w:p w:rsidR="00257E0E" w:rsidRPr="00257E0E" w:rsidRDefault="00257E0E" w:rsidP="00257E0E">
      <w:pPr>
        <w:spacing w:after="0" w:line="240" w:lineRule="auto"/>
        <w:jc w:val="center"/>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___________________________________</w:t>
      </w:r>
    </w:p>
    <w:p w:rsidR="00257E0E" w:rsidRPr="00257E0E" w:rsidRDefault="00257E0E" w:rsidP="00257E0E">
      <w:pPr>
        <w:spacing w:after="0" w:line="240" w:lineRule="auto"/>
        <w:jc w:val="center"/>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NOMBRE Y FIRMA DEL</w:t>
      </w:r>
    </w:p>
    <w:p w:rsidR="00257E0E" w:rsidRPr="00257E0E" w:rsidRDefault="00257E0E" w:rsidP="00257E0E">
      <w:pPr>
        <w:spacing w:after="0" w:line="240" w:lineRule="auto"/>
        <w:jc w:val="center"/>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 xml:space="preserve">REPRESENTANTE LEGAL </w:t>
      </w: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r w:rsidRPr="00257E0E">
        <w:rPr>
          <w:rFonts w:ascii="Times New Roman" w:eastAsia="Times New Roman" w:hAnsi="Times New Roman" w:cs="Times New Roman"/>
          <w:b/>
          <w:sz w:val="20"/>
          <w:szCs w:val="24"/>
          <w:lang w:val="es-ES" w:eastAsia="es-ES"/>
        </w:rPr>
        <w:t xml:space="preserve">NOTA: </w:t>
      </w:r>
      <w:r w:rsidRPr="00257E0E">
        <w:rPr>
          <w:rFonts w:ascii="Times New Roman" w:eastAsia="Times New Roman" w:hAnsi="Times New Roman" w:cs="Times New Roman"/>
          <w:sz w:val="20"/>
          <w:szCs w:val="24"/>
          <w:lang w:val="es-ES" w:eastAsia="es-ES"/>
        </w:rPr>
        <w:t>Este documento deberá presentarse en papel membretado de la empresa o persona física participante</w:t>
      </w: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both"/>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p>
    <w:p w:rsidR="00257E0E" w:rsidRPr="00257E0E" w:rsidRDefault="00257E0E" w:rsidP="00257E0E">
      <w:pPr>
        <w:spacing w:after="0" w:line="240" w:lineRule="auto"/>
        <w:rPr>
          <w:rFonts w:ascii="Romantic" w:eastAsia="Times New Roman" w:hAnsi="Romantic" w:cs="Times New Roman"/>
          <w:b/>
          <w:color w:val="008000"/>
          <w:sz w:val="40"/>
          <w:szCs w:val="20"/>
          <w:lang w:val="es-ES"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6"/>
          <w:szCs w:val="20"/>
          <w:lang w:val="es-ES_tradnl" w:eastAsia="es-ES"/>
        </w:rPr>
      </w:pPr>
      <w:r w:rsidRPr="00257E0E">
        <w:rPr>
          <w:rFonts w:ascii="Antique Olive" w:eastAsia="Times New Roman" w:hAnsi="Antique Olive" w:cs="Times New Roman"/>
          <w:b/>
          <w:sz w:val="46"/>
          <w:szCs w:val="20"/>
          <w:lang w:val="es-ES_tradnl" w:eastAsia="es-ES"/>
        </w:rPr>
        <w:t>ANEXO 2</w:t>
      </w:r>
    </w:p>
    <w:p w:rsidR="00257E0E" w:rsidRPr="00257E0E" w:rsidRDefault="00257E0E" w:rsidP="00257E0E">
      <w:pPr>
        <w:spacing w:after="0" w:line="240" w:lineRule="auto"/>
        <w:jc w:val="center"/>
        <w:rPr>
          <w:rFonts w:ascii="Antique Olive" w:eastAsia="Times New Roman" w:hAnsi="Antique Olive" w:cs="Times New Roman"/>
          <w:sz w:val="19"/>
          <w:szCs w:val="24"/>
          <w:lang w:val="es-ES" w:eastAsia="es-ES"/>
        </w:rPr>
      </w:pPr>
    </w:p>
    <w:p w:rsidR="00FD399B" w:rsidRPr="00FD399B" w:rsidRDefault="00FD399B" w:rsidP="00BE1E28">
      <w:pPr>
        <w:spacing w:after="0" w:line="240" w:lineRule="auto"/>
        <w:jc w:val="both"/>
        <w:rPr>
          <w:rFonts w:ascii="Antique Olive" w:eastAsia="Times New Roman" w:hAnsi="Antique Olive" w:cs="Times New Roman"/>
          <w:bCs/>
          <w:sz w:val="32"/>
          <w:szCs w:val="32"/>
          <w:lang w:val="es-ES" w:eastAsia="es-ES"/>
        </w:rPr>
      </w:pPr>
      <w:r w:rsidRPr="00FD399B">
        <w:rPr>
          <w:rFonts w:ascii="Antique Olive" w:eastAsia="Times New Roman" w:hAnsi="Antique Olive" w:cs="Times New Roman"/>
          <w:bCs/>
          <w:sz w:val="32"/>
          <w:szCs w:val="32"/>
          <w:lang w:val="es-ES" w:eastAsia="es-ES"/>
        </w:rPr>
        <w:t>MANIFESTACIÓN DE NO ENCONTRARSE EN LOS SUPUESTOS DEL ART. 32-D DEL CODIGO FISCAL DE LA FEDERACIÓN</w:t>
      </w:r>
      <w:r>
        <w:rPr>
          <w:rFonts w:ascii="Antique Olive" w:eastAsia="Times New Roman" w:hAnsi="Antique Olive" w:cs="Times New Roman"/>
          <w:bCs/>
          <w:sz w:val="32"/>
          <w:szCs w:val="32"/>
          <w:lang w:val="es-ES" w:eastAsia="es-ES"/>
        </w:rPr>
        <w:t>,</w:t>
      </w:r>
      <w:r w:rsidRPr="00FD399B">
        <w:rPr>
          <w:rFonts w:ascii="Antique Olive" w:eastAsia="Arial" w:hAnsi="Antique Olive" w:cstheme="majorHAnsi"/>
          <w:sz w:val="32"/>
          <w:szCs w:val="32"/>
        </w:rPr>
        <w:t xml:space="preserve"> DE CONFORMIDAD A LO DISPUESTO EN EL ARTÍCULO 36 FRACCIÓN I DE LA LEY DE OBRAS. (ANEXAR LA OPINIÓN POSITIVA DEL SAT).</w:t>
      </w:r>
    </w:p>
    <w:p w:rsidR="00257E0E" w:rsidRPr="00257E0E" w:rsidRDefault="00257E0E" w:rsidP="00257E0E">
      <w:pPr>
        <w:spacing w:after="0" w:line="240" w:lineRule="auto"/>
        <w:jc w:val="center"/>
        <w:rPr>
          <w:rFonts w:ascii="Times New Roman" w:eastAsia="Times New Roman" w:hAnsi="Times New Roman" w:cs="Times New Roman"/>
          <w:spacing w:val="-20"/>
          <w:sz w:val="35"/>
          <w:szCs w:val="24"/>
          <w:lang w:val="es-ES"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r w:rsidRPr="00257E0E">
        <w:rPr>
          <w:rFonts w:ascii="Times New Roman" w:eastAsia="Times New Roman" w:hAnsi="Times New Roman" w:cs="Times New Roman"/>
          <w:i/>
          <w:sz w:val="24"/>
          <w:szCs w:val="20"/>
          <w:lang w:val="es-ES_tradnl" w:eastAsia="es-ES"/>
        </w:rPr>
        <w:br w:type="page"/>
      </w: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FD399B" w:rsidRPr="00257E0E" w:rsidRDefault="00FD399B" w:rsidP="00FD399B">
      <w:pPr>
        <w:spacing w:after="0" w:line="240" w:lineRule="auto"/>
        <w:jc w:val="center"/>
        <w:rPr>
          <w:rFonts w:ascii="Antique Olive" w:eastAsia="Times New Roman" w:hAnsi="Antique Olive" w:cs="Times New Roman"/>
          <w:b/>
          <w:sz w:val="28"/>
          <w:szCs w:val="28"/>
          <w:lang w:val="es-ES" w:eastAsia="es-ES"/>
        </w:rPr>
      </w:pPr>
      <w:r w:rsidRPr="00257E0E">
        <w:rPr>
          <w:rFonts w:ascii="Antique Olive" w:eastAsia="Times New Roman" w:hAnsi="Antique Olive" w:cs="Times New Roman"/>
          <w:b/>
          <w:sz w:val="28"/>
          <w:szCs w:val="28"/>
          <w:lang w:val="es-ES" w:eastAsia="es-ES"/>
        </w:rPr>
        <w:t>MANIFESTACION DE NO ENCONTRARSE EN NINGUNO DE LOS SUPUESTOS DEL ART. 32-D DEL CODIGO FISCAL DE LA FEDERACIÓN.</w:t>
      </w:r>
    </w:p>
    <w:p w:rsidR="00FD399B" w:rsidRPr="00257E0E" w:rsidRDefault="00FD399B" w:rsidP="00FD399B">
      <w:pPr>
        <w:spacing w:after="0" w:line="240" w:lineRule="auto"/>
        <w:jc w:val="center"/>
        <w:rPr>
          <w:rFonts w:ascii="Antique Olive" w:eastAsia="Times New Roman" w:hAnsi="Antique Olive" w:cs="Times New Roman"/>
          <w:b/>
          <w:sz w:val="28"/>
          <w:szCs w:val="28"/>
          <w:lang w:val="es-ES" w:eastAsia="es-ES"/>
        </w:rPr>
      </w:pPr>
      <w:r>
        <w:rPr>
          <w:rFonts w:ascii="Antique Olive" w:eastAsia="Times New Roman" w:hAnsi="Antique Olive" w:cs="Times New Roman"/>
          <w:b/>
          <w:sz w:val="28"/>
          <w:szCs w:val="28"/>
          <w:lang w:val="es-ES" w:eastAsia="es-ES"/>
        </w:rPr>
        <w:t>ANEXO 2</w:t>
      </w:r>
    </w:p>
    <w:p w:rsidR="00FD399B" w:rsidRPr="00257E0E" w:rsidRDefault="00FD399B" w:rsidP="00FD399B">
      <w:pPr>
        <w:spacing w:after="0" w:line="240" w:lineRule="auto"/>
        <w:jc w:val="center"/>
        <w:rPr>
          <w:rFonts w:ascii="Times New Roman" w:eastAsia="Times New Roman" w:hAnsi="Times New Roman" w:cs="Times New Roman"/>
          <w:sz w:val="23"/>
          <w:szCs w:val="24"/>
          <w:lang w:val="es-ES" w:eastAsia="es-ES"/>
        </w:rPr>
      </w:pPr>
    </w:p>
    <w:p w:rsidR="00FD399B" w:rsidRPr="00257E0E" w:rsidRDefault="00FD399B" w:rsidP="00FD399B">
      <w:pPr>
        <w:spacing w:after="0" w:line="240" w:lineRule="auto"/>
        <w:rPr>
          <w:rFonts w:ascii="Times New Roman" w:eastAsia="Times New Roman" w:hAnsi="Times New Roman" w:cs="Times New Roman"/>
          <w:b/>
          <w:sz w:val="23"/>
          <w:szCs w:val="24"/>
          <w:lang w:val="es-ES" w:eastAsia="es-ES"/>
        </w:rPr>
      </w:pPr>
    </w:p>
    <w:p w:rsidR="00FD399B" w:rsidRPr="00257E0E" w:rsidRDefault="00FD399B" w:rsidP="00FD399B">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LUGAR Y FECHA</w:t>
      </w:r>
    </w:p>
    <w:p w:rsidR="00FD399B" w:rsidRPr="00257E0E" w:rsidRDefault="00FD399B" w:rsidP="00FD399B">
      <w:pPr>
        <w:spacing w:after="0" w:line="240" w:lineRule="auto"/>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FD399B" w:rsidRPr="00257E0E" w:rsidRDefault="00FD399B" w:rsidP="00FD399B">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DIRECTOR GENERAL DEL</w:t>
      </w:r>
    </w:p>
    <w:p w:rsidR="00FD399B" w:rsidRPr="00257E0E" w:rsidRDefault="00FD399B" w:rsidP="00FD399B">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FD399B" w:rsidRPr="00257E0E" w:rsidRDefault="00FD399B" w:rsidP="00FD399B">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P   R  E  S  E  N  T  E.</w:t>
      </w:r>
    </w:p>
    <w:p w:rsidR="00FD399B" w:rsidRPr="00257E0E" w:rsidRDefault="00FD399B" w:rsidP="00FD399B">
      <w:pPr>
        <w:spacing w:after="0" w:line="240" w:lineRule="auto"/>
        <w:jc w:val="both"/>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jc w:val="both"/>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jc w:val="both"/>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jc w:val="both"/>
        <w:rPr>
          <w:rFonts w:ascii="Antique Olive" w:eastAsia="Times New Roman" w:hAnsi="Antique Olive" w:cs="Times New Roman"/>
          <w:b/>
          <w:sz w:val="20"/>
          <w:szCs w:val="20"/>
          <w:lang w:val="es-ES" w:eastAsia="es-ES"/>
        </w:rPr>
      </w:pPr>
    </w:p>
    <w:p w:rsidR="00FD399B" w:rsidRPr="00FD399B" w:rsidRDefault="00FD399B" w:rsidP="00FD399B">
      <w:pPr>
        <w:spacing w:after="0" w:line="360" w:lineRule="auto"/>
        <w:jc w:val="both"/>
        <w:rPr>
          <w:rFonts w:ascii="Antique Olive" w:eastAsia="Times New Roman" w:hAnsi="Antique Olive" w:cs="Times New Roman"/>
          <w:sz w:val="20"/>
          <w:szCs w:val="20"/>
          <w:lang w:val="es-ES" w:eastAsia="es-ES"/>
        </w:rPr>
      </w:pPr>
      <w:r w:rsidRPr="00FD399B">
        <w:rPr>
          <w:rFonts w:ascii="Antique Olive" w:eastAsia="Times New Roman" w:hAnsi="Antique Olive" w:cs="Times New Roman"/>
          <w:sz w:val="20"/>
          <w:szCs w:val="20"/>
          <w:lang w:val="es-ES" w:eastAsia="es-ES"/>
        </w:rPr>
        <w:t xml:space="preserve">                      POR ESTE CONDUCTO, BAJO PROTESTA DE DECIR VERDAD, MANIFIESTO CONOCER El CÓDIGO FISCAL DE LA FEDERACIÓN Y DE NO ENCONTRARME DENTRO DE NINGUNO DE LOS SUPUESTOS DEL ART. 32-D DEL PRESENTE CODIGO</w:t>
      </w:r>
      <w:r>
        <w:rPr>
          <w:rFonts w:ascii="Antique Olive" w:eastAsia="Times New Roman" w:hAnsi="Antique Olive" w:cs="Times New Roman"/>
          <w:sz w:val="20"/>
          <w:szCs w:val="20"/>
          <w:lang w:val="es-ES" w:eastAsia="es-ES"/>
        </w:rPr>
        <w:t>,</w:t>
      </w:r>
      <w:r w:rsidRPr="00FD399B">
        <w:rPr>
          <w:rFonts w:ascii="Antique Olive" w:eastAsia="Times New Roman" w:hAnsi="Antique Olive" w:cs="Times New Roman"/>
          <w:sz w:val="20"/>
          <w:szCs w:val="20"/>
          <w:lang w:val="es-ES" w:eastAsia="es-ES"/>
        </w:rPr>
        <w:t xml:space="preserve"> </w:t>
      </w:r>
      <w:r w:rsidRPr="00FD399B">
        <w:rPr>
          <w:rFonts w:ascii="Antique Olive" w:eastAsia="Arial" w:hAnsi="Antique Olive" w:cstheme="majorHAnsi"/>
          <w:sz w:val="20"/>
          <w:szCs w:val="20"/>
        </w:rPr>
        <w:t>DE CONFORMIDAD A LO DISPUESTO EN EL ARTÍCULO 36 FRACCIÓN I DE LA LEY DE OBRAS</w:t>
      </w:r>
    </w:p>
    <w:p w:rsidR="00FD399B" w:rsidRPr="00257E0E" w:rsidRDefault="00FD399B" w:rsidP="00FD399B">
      <w:pPr>
        <w:spacing w:after="0" w:line="360" w:lineRule="auto"/>
        <w:jc w:val="both"/>
        <w:rPr>
          <w:rFonts w:ascii="Antique Olive" w:eastAsia="Times New Roman" w:hAnsi="Antique Olive" w:cs="Times New Roman"/>
          <w:sz w:val="20"/>
          <w:szCs w:val="20"/>
          <w:lang w:val="es-ES" w:eastAsia="es-ES"/>
        </w:rPr>
      </w:pPr>
    </w:p>
    <w:p w:rsidR="00FD399B" w:rsidRPr="00257E0E" w:rsidRDefault="00FD399B" w:rsidP="00FD399B">
      <w:pPr>
        <w:spacing w:after="0" w:line="240" w:lineRule="auto"/>
        <w:jc w:val="both"/>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jc w:val="both"/>
        <w:rPr>
          <w:rFonts w:ascii="Antique Olive" w:eastAsia="Times New Roman" w:hAnsi="Antique Olive" w:cs="Times New Roman"/>
          <w:b/>
          <w:sz w:val="20"/>
          <w:szCs w:val="20"/>
          <w:lang w:val="es-ES" w:eastAsia="es-ES"/>
        </w:rPr>
      </w:pPr>
    </w:p>
    <w:p w:rsidR="00FD399B" w:rsidRPr="00257E0E" w:rsidRDefault="00FD399B" w:rsidP="00FD399B">
      <w:pPr>
        <w:spacing w:after="0" w:line="240" w:lineRule="auto"/>
        <w:jc w:val="center"/>
        <w:rPr>
          <w:rFonts w:ascii="Antique Olive" w:eastAsia="Times New Roman" w:hAnsi="Antique Olive" w:cs="Times New Roman"/>
          <w:b/>
          <w:sz w:val="20"/>
          <w:szCs w:val="20"/>
          <w:lang w:val="es-ES" w:eastAsia="es-ES"/>
        </w:rPr>
      </w:pPr>
    </w:p>
    <w:p w:rsidR="00FD399B" w:rsidRPr="00257E0E" w:rsidRDefault="00FD399B" w:rsidP="00FD399B">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 T E N T A M E N T E</w:t>
      </w:r>
    </w:p>
    <w:p w:rsidR="00FD399B" w:rsidRPr="00257E0E" w:rsidRDefault="00FD399B" w:rsidP="00FD399B">
      <w:pPr>
        <w:spacing w:after="0" w:line="240" w:lineRule="auto"/>
        <w:rPr>
          <w:rFonts w:ascii="Antique Olive" w:eastAsia="Times New Roman" w:hAnsi="Antique Olive" w:cs="Times New Roman"/>
          <w:sz w:val="20"/>
          <w:szCs w:val="20"/>
          <w:lang w:val="es-ES" w:eastAsia="es-ES"/>
        </w:rPr>
      </w:pPr>
    </w:p>
    <w:p w:rsidR="00FD399B" w:rsidRPr="00257E0E" w:rsidRDefault="00FD399B" w:rsidP="00FD399B">
      <w:pPr>
        <w:spacing w:after="0" w:line="240" w:lineRule="auto"/>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noProof/>
          <w:sz w:val="20"/>
          <w:szCs w:val="20"/>
          <w:lang w:eastAsia="es-MX"/>
        </w:rPr>
        <mc:AlternateContent>
          <mc:Choice Requires="wps">
            <w:drawing>
              <wp:anchor distT="0" distB="0" distL="114300" distR="114300" simplePos="0" relativeHeight="251919360" behindDoc="0" locked="0" layoutInCell="0" allowOverlap="1" wp14:anchorId="41C2656B" wp14:editId="59B98CD1">
                <wp:simplePos x="0" y="0"/>
                <wp:positionH relativeFrom="column">
                  <wp:posOffset>1657350</wp:posOffset>
                </wp:positionH>
                <wp:positionV relativeFrom="paragraph">
                  <wp:posOffset>63500</wp:posOffset>
                </wp:positionV>
                <wp:extent cx="2926080" cy="0"/>
                <wp:effectExtent l="5715" t="13335" r="11430" b="5715"/>
                <wp:wrapNone/>
                <wp:docPr id="2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0BC01" id="Line 4" o:spid="_x0000_s1026" style="position:absolute;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aAo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hK2g&#10;KBMCAAApBAAADgAAAAAAAAAAAAAAAAAuAgAAZHJzL2Uyb0RvYy54bWxQSwECLQAUAAYACAAAACEA&#10;ZBZpKtwAAAAJAQAADwAAAAAAAAAAAAAAAABtBAAAZHJzL2Rvd25yZXYueG1sUEsFBgAAAAAEAAQA&#10;8wAAAHYFAAAAAA==&#10;" o:allowincell="f"/>
            </w:pict>
          </mc:Fallback>
        </mc:AlternateContent>
      </w:r>
    </w:p>
    <w:p w:rsidR="00FD399B" w:rsidRPr="00257E0E" w:rsidRDefault="00FD399B" w:rsidP="00FD399B">
      <w:pPr>
        <w:tabs>
          <w:tab w:val="center" w:pos="4252"/>
          <w:tab w:val="right" w:pos="8504"/>
        </w:tabs>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NOMBRE, FIRMA Y SELLO DEL</w:t>
      </w:r>
    </w:p>
    <w:p w:rsidR="00FD399B" w:rsidRPr="00257E0E" w:rsidRDefault="00FD399B" w:rsidP="00FD399B">
      <w:pPr>
        <w:spacing w:after="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REPRESENTANTE LEGAL </w:t>
      </w:r>
    </w:p>
    <w:p w:rsidR="00FD399B" w:rsidRPr="00257E0E" w:rsidRDefault="00FD399B" w:rsidP="00FD399B">
      <w:pPr>
        <w:spacing w:after="0" w:line="240" w:lineRule="auto"/>
        <w:jc w:val="center"/>
        <w:rPr>
          <w:rFonts w:ascii="Times New Roman" w:eastAsia="Times New Roman" w:hAnsi="Times New Roman" w:cs="Times New Roman"/>
          <w:b/>
          <w:sz w:val="21"/>
          <w:szCs w:val="24"/>
          <w:lang w:val="es-ES" w:eastAsia="es-ES"/>
        </w:rPr>
      </w:pPr>
    </w:p>
    <w:p w:rsidR="00FD399B" w:rsidRPr="00257E0E" w:rsidRDefault="00FD399B" w:rsidP="00FD399B">
      <w:pPr>
        <w:spacing w:after="0" w:line="240" w:lineRule="auto"/>
        <w:jc w:val="center"/>
        <w:rPr>
          <w:rFonts w:ascii="Times New Roman" w:eastAsia="Times New Roman" w:hAnsi="Times New Roman" w:cs="Times New Roman"/>
          <w:sz w:val="21"/>
          <w:szCs w:val="20"/>
          <w:lang w:val="es-ES" w:eastAsia="es-ES"/>
        </w:rPr>
      </w:pPr>
    </w:p>
    <w:p w:rsidR="00FD399B" w:rsidRPr="00257E0E" w:rsidRDefault="00FD399B" w:rsidP="00FD399B">
      <w:pPr>
        <w:spacing w:after="0" w:line="240" w:lineRule="auto"/>
        <w:jc w:val="center"/>
        <w:rPr>
          <w:rFonts w:ascii="Times New Roman" w:eastAsia="Times New Roman" w:hAnsi="Times New Roman" w:cs="Times New Roman"/>
          <w:sz w:val="21"/>
          <w:szCs w:val="20"/>
          <w:lang w:val="es-ES" w:eastAsia="es-ES"/>
        </w:rPr>
      </w:pPr>
    </w:p>
    <w:p w:rsidR="00FD399B" w:rsidRPr="00257E0E" w:rsidRDefault="00FD399B" w:rsidP="00FD399B">
      <w:pPr>
        <w:spacing w:after="0" w:line="240" w:lineRule="auto"/>
        <w:jc w:val="center"/>
        <w:rPr>
          <w:rFonts w:ascii="Times New Roman" w:eastAsia="Times New Roman" w:hAnsi="Times New Roman" w:cs="Times New Roman"/>
          <w:sz w:val="21"/>
          <w:szCs w:val="20"/>
          <w:lang w:val="es-ES" w:eastAsia="es-ES"/>
        </w:rPr>
      </w:pPr>
    </w:p>
    <w:p w:rsidR="00FD399B" w:rsidRPr="00257E0E" w:rsidRDefault="00FD399B" w:rsidP="00FD399B">
      <w:pPr>
        <w:spacing w:after="0" w:line="240" w:lineRule="auto"/>
        <w:rPr>
          <w:rFonts w:ascii="Antique Olive" w:eastAsia="Times New Roman" w:hAnsi="Antique Olive" w:cs="Times New Roman"/>
          <w:b/>
          <w:sz w:val="16"/>
          <w:szCs w:val="16"/>
          <w:lang w:val="es-ES" w:eastAsia="es-ES"/>
        </w:rPr>
      </w:pPr>
      <w:r w:rsidRPr="00257E0E">
        <w:rPr>
          <w:rFonts w:ascii="Antique Olive" w:eastAsia="Times New Roman" w:hAnsi="Antique Olive" w:cs="Times New Roman"/>
          <w:sz w:val="16"/>
          <w:szCs w:val="16"/>
          <w:lang w:val="es-ES" w:eastAsia="es-ES"/>
        </w:rPr>
        <w:t xml:space="preserve">NOTA: </w:t>
      </w:r>
      <w:r w:rsidRPr="00257E0E">
        <w:rPr>
          <w:rFonts w:ascii="Antique Olive" w:eastAsia="Times New Roman" w:hAnsi="Antique Olive" w:cs="Times New Roman"/>
          <w:b/>
          <w:sz w:val="16"/>
          <w:szCs w:val="16"/>
          <w:lang w:val="es-ES" w:eastAsia="es-ES"/>
        </w:rPr>
        <w:t>Está carta deberá presentarse en Hoja membretada de la  persona física o moral del Licitante.</w:t>
      </w: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ANEXO 3</w:t>
      </w:r>
    </w:p>
    <w:p w:rsidR="00257E0E" w:rsidRPr="00257E0E" w:rsidRDefault="00257E0E" w:rsidP="00257E0E">
      <w:pPr>
        <w:spacing w:after="0" w:line="240" w:lineRule="auto"/>
        <w:jc w:val="center"/>
        <w:rPr>
          <w:rFonts w:ascii="Antique Olive" w:eastAsia="Times New Roman" w:hAnsi="Antique Olive" w:cs="Times New Roman"/>
          <w:sz w:val="19"/>
          <w:szCs w:val="24"/>
          <w:lang w:eastAsia="es-ES"/>
        </w:rPr>
      </w:pPr>
    </w:p>
    <w:p w:rsidR="00257E0E" w:rsidRPr="00FD399B" w:rsidRDefault="00FD399B" w:rsidP="00BE1E28">
      <w:pPr>
        <w:keepNext/>
        <w:spacing w:after="0" w:line="240" w:lineRule="auto"/>
        <w:jc w:val="both"/>
        <w:outlineLvl w:val="7"/>
        <w:rPr>
          <w:rFonts w:ascii="Antique Olive" w:eastAsia="Times New Roman" w:hAnsi="Antique Olive" w:cs="Times New Roman"/>
          <w:i/>
          <w:sz w:val="32"/>
          <w:szCs w:val="32"/>
          <w:lang w:eastAsia="es-ES"/>
        </w:rPr>
      </w:pPr>
      <w:r w:rsidRPr="00FD399B">
        <w:rPr>
          <w:rFonts w:ascii="Antique Olive" w:eastAsia="Arial" w:hAnsi="Antique Olive" w:cstheme="majorHAnsi"/>
          <w:sz w:val="32"/>
          <w:szCs w:val="32"/>
        </w:rPr>
        <w:t>MANIFESTACIÓN ESCRITA DE CONOCER EL SITIO DE LOS TRABAJOS, ASÍ COMO DE HABER ASISTIDO O NO A LAS JUNTAS DE ACLARACIONES QUE SE CELEBREN, DEBIENDO ANEXAR COPIA DE LAS ACTAS Y CIRCULARES DE LAS JUNTAS ACLARATORIAS Y CONSTANCIA DE VISITA DE OBRA.</w:t>
      </w:r>
      <w:r w:rsidR="00257E0E" w:rsidRPr="00FD399B">
        <w:rPr>
          <w:rFonts w:ascii="Antique Olive" w:eastAsia="Times New Roman" w:hAnsi="Antique Olive" w:cs="Times New Roman"/>
          <w:i/>
          <w:sz w:val="32"/>
          <w:szCs w:val="32"/>
          <w:lang w:eastAsia="es-ES"/>
        </w:rPr>
        <w:br w:type="page"/>
      </w: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FD399B" w:rsidRPr="00257E0E" w:rsidRDefault="00FD399B" w:rsidP="00FD399B">
      <w:pPr>
        <w:spacing w:after="0" w:line="240" w:lineRule="auto"/>
        <w:jc w:val="center"/>
        <w:rPr>
          <w:rFonts w:ascii="Antique Olive" w:eastAsia="Times New Roman" w:hAnsi="Antique Olive" w:cs="Times New Roman"/>
          <w:sz w:val="24"/>
          <w:szCs w:val="24"/>
          <w:lang w:val="es-ES" w:eastAsia="es-ES"/>
        </w:rPr>
      </w:pPr>
      <w:r w:rsidRPr="00257E0E">
        <w:rPr>
          <w:rFonts w:ascii="Antique Olive" w:eastAsia="Times New Roman" w:hAnsi="Antique Olive" w:cs="Times New Roman"/>
          <w:sz w:val="24"/>
          <w:szCs w:val="24"/>
          <w:lang w:val="es-ES" w:eastAsia="es-ES"/>
        </w:rPr>
        <w:t xml:space="preserve">MANIFESTACIÓN DE CONOCER EL SITIO DONDE SE EJECUTARÁN LOS TRABAJOS </w:t>
      </w:r>
    </w:p>
    <w:p w:rsidR="00FD399B" w:rsidRPr="00257E0E" w:rsidRDefault="00FD399B" w:rsidP="00FD399B">
      <w:pPr>
        <w:spacing w:after="0" w:line="240" w:lineRule="auto"/>
        <w:jc w:val="center"/>
        <w:rPr>
          <w:rFonts w:ascii="Antique Olive" w:eastAsia="Times New Roman" w:hAnsi="Antique Olive" w:cs="Times New Roman"/>
          <w:b/>
          <w:sz w:val="20"/>
          <w:szCs w:val="24"/>
          <w:lang w:val="es-ES" w:eastAsia="es-ES"/>
        </w:rPr>
      </w:pPr>
    </w:p>
    <w:p w:rsidR="00FD399B" w:rsidRPr="00257E0E" w:rsidRDefault="00FD399B" w:rsidP="00FD399B">
      <w:pPr>
        <w:keepNext/>
        <w:spacing w:after="0" w:line="240" w:lineRule="auto"/>
        <w:jc w:val="center"/>
        <w:outlineLvl w:val="1"/>
        <w:rPr>
          <w:rFonts w:ascii="Antique Olive" w:eastAsia="Times New Roman" w:hAnsi="Antique Olive" w:cs="Times New Roman"/>
          <w:b/>
          <w:sz w:val="28"/>
          <w:szCs w:val="20"/>
          <w:lang w:val="es-ES" w:eastAsia="es-ES"/>
        </w:rPr>
      </w:pPr>
      <w:r w:rsidRPr="00257E0E">
        <w:rPr>
          <w:rFonts w:ascii="Antique Olive" w:eastAsia="Times New Roman" w:hAnsi="Antique Olive" w:cs="Times New Roman"/>
          <w:b/>
          <w:sz w:val="28"/>
          <w:szCs w:val="20"/>
          <w:lang w:val="es-ES" w:eastAsia="es-ES"/>
        </w:rPr>
        <w:t xml:space="preserve">ANEXO  </w:t>
      </w:r>
      <w:r>
        <w:rPr>
          <w:rFonts w:ascii="Antique Olive" w:eastAsia="Times New Roman" w:hAnsi="Antique Olive" w:cs="Times New Roman"/>
          <w:b/>
          <w:sz w:val="28"/>
          <w:szCs w:val="20"/>
          <w:lang w:val="es-ES" w:eastAsia="es-ES"/>
        </w:rPr>
        <w:t>3</w:t>
      </w:r>
    </w:p>
    <w:p w:rsidR="00FD399B" w:rsidRPr="00257E0E" w:rsidRDefault="00FD399B" w:rsidP="00FD399B">
      <w:pPr>
        <w:spacing w:after="0" w:line="240" w:lineRule="auto"/>
        <w:jc w:val="right"/>
        <w:rPr>
          <w:rFonts w:ascii="Times New Roman" w:eastAsia="Times New Roman" w:hAnsi="Times New Roman" w:cs="Times New Roman"/>
          <w:b/>
          <w:sz w:val="20"/>
          <w:szCs w:val="24"/>
          <w:lang w:val="es-ES" w:eastAsia="es-ES"/>
        </w:rPr>
      </w:pPr>
    </w:p>
    <w:p w:rsidR="00FD399B" w:rsidRPr="00257E0E" w:rsidRDefault="00FD399B" w:rsidP="00FD399B">
      <w:pPr>
        <w:spacing w:after="0" w:line="240" w:lineRule="auto"/>
        <w:jc w:val="right"/>
        <w:rPr>
          <w:rFonts w:ascii="Antique Olive" w:eastAsia="Times New Roman" w:hAnsi="Antique Olive" w:cs="Times New Roman"/>
          <w:b/>
          <w:szCs w:val="24"/>
          <w:lang w:val="es-ES" w:eastAsia="es-ES"/>
        </w:rPr>
      </w:pPr>
      <w:r w:rsidRPr="00257E0E">
        <w:rPr>
          <w:rFonts w:ascii="Antique Olive" w:eastAsia="Times New Roman" w:hAnsi="Antique Olive" w:cs="Times New Roman"/>
          <w:b/>
          <w:szCs w:val="24"/>
          <w:lang w:val="es-ES" w:eastAsia="es-ES"/>
        </w:rPr>
        <w:t>LUGAR Y FECHA</w:t>
      </w:r>
    </w:p>
    <w:p w:rsidR="00FD399B" w:rsidRPr="00257E0E" w:rsidRDefault="00FD399B" w:rsidP="00FD399B">
      <w:pPr>
        <w:spacing w:after="0" w:line="240" w:lineRule="auto"/>
        <w:jc w:val="center"/>
        <w:rPr>
          <w:rFonts w:ascii="Antique Olive" w:eastAsia="Times New Roman" w:hAnsi="Antique Olive" w:cs="Times New Roman"/>
          <w:b/>
          <w:szCs w:val="24"/>
          <w:lang w:val="es-ES" w:eastAsia="es-ES"/>
        </w:rPr>
      </w:pPr>
    </w:p>
    <w:p w:rsidR="00FD399B" w:rsidRPr="00257E0E" w:rsidRDefault="00FD399B" w:rsidP="00FD399B">
      <w:pPr>
        <w:spacing w:after="0" w:line="240" w:lineRule="auto"/>
        <w:jc w:val="both"/>
        <w:rPr>
          <w:rFonts w:ascii="Antique Olive" w:eastAsia="Times New Roman" w:hAnsi="Antique Olive" w:cs="Times New Roman"/>
          <w:b/>
          <w:bCs/>
          <w:szCs w:val="24"/>
          <w:lang w:val="es-ES" w:eastAsia="es-ES"/>
        </w:rPr>
      </w:pPr>
      <w:r w:rsidRPr="00257E0E">
        <w:rPr>
          <w:rFonts w:ascii="Antique Olive" w:eastAsia="Times New Roman" w:hAnsi="Antique Olive" w:cs="Times New Roman"/>
          <w:b/>
          <w:bCs/>
          <w:szCs w:val="24"/>
          <w:lang w:val="es-ES" w:eastAsia="es-ES"/>
        </w:rPr>
        <w:t>C. LIC. EMMANUEL ALEJANDRO LOPEZ JARQUIN</w:t>
      </w:r>
    </w:p>
    <w:p w:rsidR="00FD399B" w:rsidRPr="00257E0E" w:rsidRDefault="00FD399B" w:rsidP="00FD399B">
      <w:pPr>
        <w:spacing w:after="0" w:line="240" w:lineRule="auto"/>
        <w:jc w:val="both"/>
        <w:rPr>
          <w:rFonts w:ascii="Antique Olive" w:eastAsia="Times New Roman" w:hAnsi="Antique Olive" w:cs="Times New Roman"/>
          <w:b/>
          <w:bCs/>
          <w:szCs w:val="24"/>
          <w:lang w:val="es-ES" w:eastAsia="es-ES"/>
        </w:rPr>
      </w:pPr>
      <w:r w:rsidRPr="00257E0E">
        <w:rPr>
          <w:rFonts w:ascii="Antique Olive" w:eastAsia="Times New Roman" w:hAnsi="Antique Olive" w:cs="Times New Roman"/>
          <w:b/>
          <w:bCs/>
          <w:szCs w:val="24"/>
          <w:lang w:val="es-ES" w:eastAsia="es-ES"/>
        </w:rPr>
        <w:t>DIRECTOR GENERAL, DEL</w:t>
      </w:r>
    </w:p>
    <w:p w:rsidR="00FD399B" w:rsidRPr="00257E0E" w:rsidRDefault="00FD399B" w:rsidP="00FD399B">
      <w:pPr>
        <w:spacing w:after="0" w:line="240" w:lineRule="auto"/>
        <w:jc w:val="both"/>
        <w:rPr>
          <w:rFonts w:ascii="Antique Olive" w:eastAsia="Times New Roman" w:hAnsi="Antique Olive" w:cs="Times New Roman"/>
          <w:b/>
          <w:bCs/>
          <w:szCs w:val="24"/>
          <w:lang w:val="es-ES" w:eastAsia="es-ES"/>
        </w:rPr>
      </w:pPr>
      <w:r w:rsidRPr="00257E0E">
        <w:rPr>
          <w:rFonts w:ascii="Antique Olive" w:eastAsia="Times New Roman" w:hAnsi="Antique Olive" w:cs="Times New Roman"/>
          <w:b/>
          <w:bCs/>
          <w:szCs w:val="24"/>
          <w:lang w:val="es-ES" w:eastAsia="es-ES"/>
        </w:rPr>
        <w:t>IOCIED DEL ESTADO DE OAXACA</w:t>
      </w:r>
    </w:p>
    <w:p w:rsidR="00FD399B" w:rsidRPr="00257E0E" w:rsidRDefault="00FD399B" w:rsidP="00FD399B">
      <w:pPr>
        <w:spacing w:after="0" w:line="240" w:lineRule="auto"/>
        <w:jc w:val="both"/>
        <w:rPr>
          <w:rFonts w:ascii="Antique Olive" w:eastAsia="Times New Roman" w:hAnsi="Antique Olive" w:cs="Times New Roman"/>
          <w:b/>
          <w:bCs/>
          <w:szCs w:val="24"/>
          <w:lang w:val="es-ES" w:eastAsia="es-ES"/>
        </w:rPr>
      </w:pPr>
      <w:r w:rsidRPr="00257E0E">
        <w:rPr>
          <w:rFonts w:ascii="Antique Olive" w:eastAsia="Times New Roman" w:hAnsi="Antique Olive" w:cs="Times New Roman"/>
          <w:b/>
          <w:bCs/>
          <w:szCs w:val="24"/>
          <w:lang w:val="es-ES" w:eastAsia="es-ES"/>
        </w:rPr>
        <w:t>P   R  E  S  E  N  T  E</w:t>
      </w:r>
    </w:p>
    <w:p w:rsidR="00FD399B" w:rsidRPr="00257E0E" w:rsidRDefault="00FD399B" w:rsidP="00FD399B">
      <w:pPr>
        <w:tabs>
          <w:tab w:val="left" w:pos="142"/>
        </w:tabs>
        <w:spacing w:after="0" w:line="240" w:lineRule="auto"/>
        <w:jc w:val="both"/>
        <w:rPr>
          <w:rFonts w:ascii="Antique Olive" w:eastAsia="Times New Roman" w:hAnsi="Antique Olive" w:cs="Times New Roman"/>
          <w:b/>
          <w:szCs w:val="24"/>
          <w:lang w:val="es-ES" w:eastAsia="es-ES"/>
        </w:rPr>
      </w:pPr>
    </w:p>
    <w:p w:rsidR="00FD399B" w:rsidRPr="00257E0E" w:rsidRDefault="00FD399B" w:rsidP="00FD399B">
      <w:pPr>
        <w:tabs>
          <w:tab w:val="left" w:pos="142"/>
        </w:tabs>
        <w:spacing w:after="0" w:line="240" w:lineRule="auto"/>
        <w:jc w:val="both"/>
        <w:rPr>
          <w:rFonts w:ascii="Antique Olive" w:eastAsia="Times New Roman" w:hAnsi="Antique Olive" w:cs="Times New Roman"/>
          <w:szCs w:val="20"/>
          <w:lang w:val="es-ES" w:eastAsia="es-ES"/>
        </w:rPr>
      </w:pPr>
      <w:r w:rsidRPr="00257E0E">
        <w:rPr>
          <w:rFonts w:ascii="Antique Olive" w:eastAsia="Times New Roman" w:hAnsi="Antique Olive" w:cs="Times New Roman"/>
          <w:szCs w:val="20"/>
          <w:lang w:val="es-ES" w:eastAsia="es-ES"/>
        </w:rPr>
        <w:tab/>
      </w:r>
      <w:r w:rsidRPr="00257E0E">
        <w:rPr>
          <w:rFonts w:ascii="Antique Olive" w:eastAsia="Times New Roman" w:hAnsi="Antique Olive" w:cs="Times New Roman"/>
          <w:szCs w:val="20"/>
          <w:lang w:val="es-ES" w:eastAsia="es-ES"/>
        </w:rPr>
        <w:tab/>
        <w:t xml:space="preserve">POR MEDIO DE EL PRESENTE, MANIFIESTO BAJO PROTESTA DE DECIR VERDAD DE CONOCER EL SITIO EN EL QUE SE EFECTUARÁN LOS TRABAJOS MOTIVO DE LA </w:t>
      </w:r>
      <w:r w:rsidR="00A30657">
        <w:rPr>
          <w:rFonts w:ascii="Antique Olive" w:eastAsia="Times New Roman" w:hAnsi="Antique Olive" w:cs="Times New Roman"/>
          <w:szCs w:val="20"/>
          <w:lang w:val="es-ES" w:eastAsia="es-ES"/>
        </w:rPr>
        <w:t>INVITACIÓN</w:t>
      </w:r>
      <w:r w:rsidRPr="00257E0E">
        <w:rPr>
          <w:rFonts w:ascii="Antique Olive" w:eastAsia="Times New Roman" w:hAnsi="Antique Olive" w:cs="Times New Roman"/>
          <w:szCs w:val="20"/>
          <w:lang w:val="es-ES" w:eastAsia="es-ES"/>
        </w:rPr>
        <w:t xml:space="preserve"> DE REFERENCIA, DE MANERA QUE HE CONSIDERADO EN LA PROPOSICIÓN, TODAS LAS PECULIARIDADES QUE INCIDEN EN LOS PRECIOS UNITARIOS QUE PROPONGO, CORRESPONDIENTES A:</w:t>
      </w:r>
    </w:p>
    <w:p w:rsidR="00FD399B" w:rsidRPr="00257E0E" w:rsidRDefault="00FD399B" w:rsidP="00FD399B">
      <w:pPr>
        <w:spacing w:after="0" w:line="240" w:lineRule="auto"/>
        <w:jc w:val="both"/>
        <w:rPr>
          <w:rFonts w:ascii="Antique Olive" w:eastAsia="Times New Roman" w:hAnsi="Antique Olive" w:cs="Times New Roman"/>
          <w:b/>
          <w:szCs w:val="24"/>
          <w:lang w:val="es-ES" w:eastAsia="es-ES"/>
        </w:rPr>
      </w:pPr>
    </w:p>
    <w:p w:rsidR="00FD399B" w:rsidRPr="00257E0E" w:rsidRDefault="00FD399B" w:rsidP="00FD399B">
      <w:pPr>
        <w:spacing w:after="0" w:line="240" w:lineRule="auto"/>
        <w:rPr>
          <w:rFonts w:ascii="Antique Olive" w:eastAsia="Times New Roman" w:hAnsi="Antique Olive" w:cs="Times New Roman"/>
          <w:b/>
          <w:szCs w:val="24"/>
          <w:lang w:val="es-ES" w:eastAsia="es-ES"/>
        </w:rPr>
      </w:pPr>
      <w:r w:rsidRPr="00257E0E">
        <w:rPr>
          <w:rFonts w:ascii="Antique Olive" w:eastAsia="Times New Roman" w:hAnsi="Antique Olive" w:cs="Times New Roman"/>
          <w:b/>
          <w:szCs w:val="24"/>
          <w:lang w:val="es-ES" w:eastAsia="es-ES"/>
        </w:rPr>
        <w:t xml:space="preserve">No. DE </w:t>
      </w:r>
      <w:r w:rsidR="00A30657">
        <w:rPr>
          <w:rFonts w:ascii="Antique Olive" w:eastAsia="Times New Roman" w:hAnsi="Antique Olive" w:cs="Times New Roman"/>
          <w:b/>
          <w:szCs w:val="24"/>
          <w:lang w:val="es-ES" w:eastAsia="es-ES"/>
        </w:rPr>
        <w:t>INVITACIÓN</w:t>
      </w:r>
      <w:r w:rsidRPr="00257E0E">
        <w:rPr>
          <w:rFonts w:ascii="Antique Olive" w:eastAsia="Times New Roman" w:hAnsi="Antique Olive" w:cs="Times New Roman"/>
          <w:b/>
          <w:szCs w:val="24"/>
          <w:lang w:val="es-ES" w:eastAsia="es-ES"/>
        </w:rPr>
        <w:t xml:space="preserve"> ______________________   </w:t>
      </w:r>
    </w:p>
    <w:p w:rsidR="00FD399B" w:rsidRPr="00257E0E" w:rsidRDefault="00FD399B" w:rsidP="00FD399B">
      <w:pPr>
        <w:spacing w:after="0" w:line="240" w:lineRule="auto"/>
        <w:jc w:val="center"/>
        <w:rPr>
          <w:rFonts w:ascii="Antique Olive" w:eastAsia="Times New Roman" w:hAnsi="Antique Olive" w:cs="Times New Roman"/>
          <w:b/>
          <w:szCs w:val="24"/>
          <w:lang w:val="es-ES" w:eastAsia="es-E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FD399B" w:rsidRPr="00257E0E" w:rsidTr="00FD399B">
        <w:tc>
          <w:tcPr>
            <w:tcW w:w="3402" w:type="dxa"/>
            <w:gridSpan w:val="2"/>
            <w:tcBorders>
              <w:top w:val="nil"/>
              <w:left w:val="nil"/>
              <w:bottom w:val="nil"/>
              <w:right w:val="nil"/>
            </w:tcBorders>
          </w:tcPr>
          <w:p w:rsidR="00FD399B" w:rsidRPr="00257E0E" w:rsidRDefault="00FD399B" w:rsidP="00FD399B">
            <w:pPr>
              <w:spacing w:after="0" w:line="240" w:lineRule="auto"/>
              <w:jc w:val="center"/>
              <w:rPr>
                <w:rFonts w:ascii="Antique Olive" w:eastAsia="Times New Roman" w:hAnsi="Antique Olive" w:cs="Times New Roman"/>
                <w:b/>
                <w:sz w:val="24"/>
                <w:szCs w:val="24"/>
                <w:lang w:val="es-ES" w:eastAsia="es-ES"/>
              </w:rPr>
            </w:pPr>
            <w:r w:rsidRPr="00257E0E">
              <w:rPr>
                <w:rFonts w:ascii="Antique Olive" w:eastAsia="Times New Roman" w:hAnsi="Antique Olive" w:cs="Times New Roman"/>
                <w:b/>
                <w:szCs w:val="24"/>
                <w:lang w:val="es-ES" w:eastAsia="es-ES"/>
              </w:rPr>
              <w:t>OBRA(S)</w:t>
            </w:r>
          </w:p>
        </w:tc>
        <w:tc>
          <w:tcPr>
            <w:tcW w:w="3402" w:type="dxa"/>
            <w:gridSpan w:val="2"/>
            <w:tcBorders>
              <w:top w:val="nil"/>
              <w:left w:val="nil"/>
              <w:bottom w:val="nil"/>
              <w:right w:val="nil"/>
            </w:tcBorders>
          </w:tcPr>
          <w:p w:rsidR="00FD399B" w:rsidRPr="00257E0E" w:rsidRDefault="00FD399B" w:rsidP="00FD399B">
            <w:pPr>
              <w:spacing w:after="0" w:line="240" w:lineRule="auto"/>
              <w:jc w:val="center"/>
              <w:rPr>
                <w:rFonts w:ascii="Antique Olive" w:eastAsia="Times New Roman" w:hAnsi="Antique Olive" w:cs="Times New Roman"/>
                <w:b/>
                <w:sz w:val="24"/>
                <w:szCs w:val="24"/>
                <w:lang w:val="es-ES" w:eastAsia="es-ES"/>
              </w:rPr>
            </w:pPr>
            <w:r w:rsidRPr="00257E0E">
              <w:rPr>
                <w:rFonts w:ascii="Antique Olive" w:eastAsia="Times New Roman" w:hAnsi="Antique Olive" w:cs="Times New Roman"/>
                <w:b/>
                <w:szCs w:val="24"/>
                <w:lang w:val="es-ES" w:eastAsia="es-ES"/>
              </w:rPr>
              <w:t>LOCALIDAD</w:t>
            </w:r>
          </w:p>
        </w:tc>
        <w:tc>
          <w:tcPr>
            <w:tcW w:w="3119" w:type="dxa"/>
            <w:tcBorders>
              <w:top w:val="nil"/>
              <w:left w:val="nil"/>
              <w:bottom w:val="nil"/>
              <w:right w:val="nil"/>
            </w:tcBorders>
          </w:tcPr>
          <w:p w:rsidR="00FD399B" w:rsidRPr="00257E0E" w:rsidRDefault="00FD399B" w:rsidP="00FD399B">
            <w:pPr>
              <w:spacing w:after="0" w:line="240" w:lineRule="auto"/>
              <w:jc w:val="center"/>
              <w:rPr>
                <w:rFonts w:ascii="Antique Olive" w:eastAsia="Times New Roman" w:hAnsi="Antique Olive" w:cs="Times New Roman"/>
                <w:b/>
                <w:sz w:val="24"/>
                <w:szCs w:val="24"/>
                <w:lang w:val="es-ES" w:eastAsia="es-ES"/>
              </w:rPr>
            </w:pPr>
            <w:r w:rsidRPr="00257E0E">
              <w:rPr>
                <w:rFonts w:ascii="Antique Olive" w:eastAsia="Times New Roman" w:hAnsi="Antique Olive" w:cs="Times New Roman"/>
                <w:b/>
                <w:szCs w:val="24"/>
                <w:lang w:val="es-ES" w:eastAsia="es-ES"/>
              </w:rPr>
              <w:t>MUNICIPIO</w:t>
            </w:r>
          </w:p>
        </w:tc>
      </w:tr>
      <w:tr w:rsidR="00FD399B" w:rsidRPr="00257E0E" w:rsidTr="00FD399B">
        <w:trPr>
          <w:cantSplit/>
        </w:trPr>
        <w:tc>
          <w:tcPr>
            <w:tcW w:w="3119" w:type="dxa"/>
            <w:tcBorders>
              <w:top w:val="nil"/>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83"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0" w:type="dxa"/>
            <w:tcBorders>
              <w:top w:val="nil"/>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92"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9" w:type="dxa"/>
            <w:tcBorders>
              <w:top w:val="nil"/>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r>
      <w:tr w:rsidR="00FD399B" w:rsidRPr="00257E0E" w:rsidTr="00FD399B">
        <w:trPr>
          <w:cantSplit/>
        </w:trPr>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83"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0"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92"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r>
      <w:tr w:rsidR="00FD399B" w:rsidRPr="00257E0E" w:rsidTr="00FD399B">
        <w:trPr>
          <w:cantSplit/>
        </w:trPr>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83"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0"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92"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r>
      <w:tr w:rsidR="00FD399B" w:rsidRPr="00257E0E" w:rsidTr="00FD399B">
        <w:trPr>
          <w:cantSplit/>
        </w:trPr>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83"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0"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92"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r>
      <w:tr w:rsidR="00FD399B" w:rsidRPr="00257E0E" w:rsidTr="00FD399B">
        <w:trPr>
          <w:cantSplit/>
        </w:trPr>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83"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0"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92"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r>
      <w:tr w:rsidR="00FD399B" w:rsidRPr="00257E0E" w:rsidTr="00FD399B">
        <w:trPr>
          <w:cantSplit/>
        </w:trPr>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83"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0"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292" w:type="dxa"/>
            <w:tcBorders>
              <w:top w:val="nil"/>
              <w:left w:val="nil"/>
              <w:bottom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c>
          <w:tcPr>
            <w:tcW w:w="3119" w:type="dxa"/>
            <w:tcBorders>
              <w:left w:val="nil"/>
              <w:right w:val="nil"/>
            </w:tcBorders>
          </w:tcPr>
          <w:p w:rsidR="00FD399B" w:rsidRPr="00257E0E" w:rsidRDefault="00FD399B" w:rsidP="00FD399B">
            <w:pPr>
              <w:spacing w:before="40" w:after="40" w:line="240" w:lineRule="auto"/>
              <w:jc w:val="both"/>
              <w:rPr>
                <w:rFonts w:ascii="Times New Roman" w:eastAsia="Times New Roman" w:hAnsi="Times New Roman" w:cs="Times New Roman"/>
                <w:b/>
                <w:sz w:val="24"/>
                <w:szCs w:val="24"/>
                <w:lang w:val="es-ES" w:eastAsia="es-ES"/>
              </w:rPr>
            </w:pPr>
          </w:p>
        </w:tc>
      </w:tr>
    </w:tbl>
    <w:p w:rsidR="00FD399B" w:rsidRPr="00257E0E" w:rsidRDefault="00FD399B" w:rsidP="00FD399B">
      <w:pPr>
        <w:spacing w:after="0" w:line="240" w:lineRule="auto"/>
        <w:ind w:firstLine="708"/>
        <w:jc w:val="both"/>
        <w:rPr>
          <w:rFonts w:ascii="Times New Roman" w:eastAsia="Times New Roman" w:hAnsi="Times New Roman" w:cs="Times New Roman"/>
          <w:b/>
          <w:szCs w:val="24"/>
          <w:lang w:val="es-ES" w:eastAsia="es-ES"/>
        </w:rPr>
      </w:pPr>
      <w:r w:rsidRPr="00257E0E">
        <w:rPr>
          <w:rFonts w:ascii="Times New Roman" w:eastAsia="Times New Roman" w:hAnsi="Times New Roman" w:cs="Times New Roman"/>
          <w:b/>
          <w:szCs w:val="24"/>
          <w:lang w:val="es-ES" w:eastAsia="es-ES"/>
        </w:rPr>
        <w:tab/>
      </w:r>
      <w:r w:rsidRPr="00257E0E">
        <w:rPr>
          <w:rFonts w:ascii="Times New Roman" w:eastAsia="Times New Roman" w:hAnsi="Times New Roman" w:cs="Times New Roman"/>
          <w:b/>
          <w:szCs w:val="24"/>
          <w:lang w:val="es-ES" w:eastAsia="es-ES"/>
        </w:rPr>
        <w:tab/>
      </w:r>
      <w:r w:rsidRPr="00257E0E">
        <w:rPr>
          <w:rFonts w:ascii="Times New Roman" w:eastAsia="Times New Roman" w:hAnsi="Times New Roman" w:cs="Times New Roman"/>
          <w:b/>
          <w:szCs w:val="24"/>
          <w:lang w:val="es-ES" w:eastAsia="es-ES"/>
        </w:rPr>
        <w:tab/>
      </w:r>
      <w:r w:rsidRPr="00257E0E">
        <w:rPr>
          <w:rFonts w:ascii="Times New Roman" w:eastAsia="Times New Roman" w:hAnsi="Times New Roman" w:cs="Times New Roman"/>
          <w:b/>
          <w:szCs w:val="24"/>
          <w:lang w:val="es-ES" w:eastAsia="es-ES"/>
        </w:rPr>
        <w:tab/>
      </w:r>
      <w:r w:rsidRPr="00257E0E">
        <w:rPr>
          <w:rFonts w:ascii="Times New Roman" w:eastAsia="Times New Roman" w:hAnsi="Times New Roman" w:cs="Times New Roman"/>
          <w:b/>
          <w:szCs w:val="24"/>
          <w:lang w:val="es-ES" w:eastAsia="es-ES"/>
        </w:rPr>
        <w:tab/>
      </w:r>
    </w:p>
    <w:p w:rsidR="00FD399B" w:rsidRPr="00257E0E" w:rsidRDefault="00FD399B" w:rsidP="00FD399B">
      <w:pPr>
        <w:spacing w:after="0" w:line="240" w:lineRule="auto"/>
        <w:jc w:val="both"/>
        <w:rPr>
          <w:rFonts w:ascii="Antique Olive" w:eastAsia="Times New Roman" w:hAnsi="Antique Olive" w:cs="Times New Roman"/>
          <w:szCs w:val="20"/>
          <w:lang w:val="es-ES" w:eastAsia="es-ES"/>
        </w:rPr>
      </w:pPr>
      <w:r w:rsidRPr="00257E0E">
        <w:rPr>
          <w:rFonts w:ascii="Antique Olive" w:eastAsia="Times New Roman" w:hAnsi="Antique Olive" w:cs="Times New Roman"/>
          <w:szCs w:val="20"/>
          <w:lang w:val="es-ES" w:eastAsia="es-ES"/>
        </w:rPr>
        <w:t>SIN MAS POR EL MOMENTO, QUEDO DE USTED.</w:t>
      </w:r>
    </w:p>
    <w:p w:rsidR="00FD399B" w:rsidRPr="00257E0E" w:rsidRDefault="00FD399B" w:rsidP="00FD399B">
      <w:pPr>
        <w:spacing w:after="0" w:line="240" w:lineRule="auto"/>
        <w:jc w:val="both"/>
        <w:rPr>
          <w:rFonts w:ascii="Antique Olive" w:eastAsia="Times New Roman" w:hAnsi="Antique Olive" w:cs="Times New Roman"/>
          <w:szCs w:val="24"/>
          <w:lang w:val="es-ES" w:eastAsia="es-ES"/>
        </w:rPr>
      </w:pPr>
    </w:p>
    <w:p w:rsidR="00FD399B" w:rsidRPr="00257E0E" w:rsidRDefault="00FD399B" w:rsidP="00FD399B">
      <w:pPr>
        <w:spacing w:after="0" w:line="240" w:lineRule="auto"/>
        <w:jc w:val="center"/>
        <w:rPr>
          <w:rFonts w:ascii="Antique Olive" w:eastAsia="Times New Roman" w:hAnsi="Antique Olive" w:cs="Times New Roman"/>
          <w:szCs w:val="24"/>
          <w:lang w:val="es-ES" w:eastAsia="es-ES"/>
        </w:rPr>
      </w:pPr>
      <w:r w:rsidRPr="00257E0E">
        <w:rPr>
          <w:rFonts w:ascii="Antique Olive" w:eastAsia="Times New Roman" w:hAnsi="Antique Olive" w:cs="Times New Roman"/>
          <w:szCs w:val="24"/>
          <w:lang w:val="es-ES" w:eastAsia="es-ES"/>
        </w:rPr>
        <w:t xml:space="preserve">A  T  E  N  T  A  M  E  N  T  E </w:t>
      </w:r>
    </w:p>
    <w:p w:rsidR="00FD399B" w:rsidRPr="00257E0E" w:rsidRDefault="00FD399B" w:rsidP="00FD399B">
      <w:pPr>
        <w:spacing w:after="0" w:line="240" w:lineRule="auto"/>
        <w:jc w:val="center"/>
        <w:rPr>
          <w:rFonts w:ascii="Antique Olive" w:eastAsia="Times New Roman" w:hAnsi="Antique Olive" w:cs="Times New Roman"/>
          <w:szCs w:val="24"/>
          <w:lang w:val="es-ES" w:eastAsia="es-ES"/>
        </w:rPr>
      </w:pPr>
    </w:p>
    <w:p w:rsidR="00FD399B" w:rsidRPr="00257E0E" w:rsidRDefault="00FD399B" w:rsidP="00FD399B">
      <w:pPr>
        <w:spacing w:after="0" w:line="240" w:lineRule="auto"/>
        <w:jc w:val="center"/>
        <w:rPr>
          <w:rFonts w:ascii="Antique Olive" w:eastAsia="Times New Roman" w:hAnsi="Antique Olive" w:cs="Times New Roman"/>
          <w:szCs w:val="24"/>
          <w:lang w:val="es-ES" w:eastAsia="es-ES"/>
        </w:rPr>
      </w:pPr>
      <w:r w:rsidRPr="00257E0E">
        <w:rPr>
          <w:rFonts w:ascii="Antique Olive" w:eastAsia="Times New Roman" w:hAnsi="Antique Olive" w:cs="Times New Roman"/>
          <w:szCs w:val="24"/>
          <w:lang w:val="es-ES" w:eastAsia="es-ES"/>
        </w:rPr>
        <w:t>___________________________________</w:t>
      </w:r>
    </w:p>
    <w:p w:rsidR="00FD399B" w:rsidRPr="00257E0E" w:rsidRDefault="00FD399B" w:rsidP="00FD399B">
      <w:pPr>
        <w:spacing w:after="0" w:line="240" w:lineRule="auto"/>
        <w:jc w:val="center"/>
        <w:rPr>
          <w:rFonts w:ascii="Antique Olive" w:eastAsia="Times New Roman" w:hAnsi="Antique Olive" w:cs="Times New Roman"/>
          <w:szCs w:val="24"/>
          <w:lang w:val="es-ES" w:eastAsia="es-ES"/>
        </w:rPr>
      </w:pPr>
      <w:r w:rsidRPr="00257E0E">
        <w:rPr>
          <w:rFonts w:ascii="Antique Olive" w:eastAsia="Times New Roman" w:hAnsi="Antique Olive" w:cs="Times New Roman"/>
          <w:szCs w:val="24"/>
          <w:lang w:val="es-ES" w:eastAsia="es-ES"/>
        </w:rPr>
        <w:t>NOMBRE Y FIRMA DEL</w:t>
      </w:r>
    </w:p>
    <w:p w:rsidR="00FD399B" w:rsidRPr="00257E0E" w:rsidRDefault="00FD399B" w:rsidP="00FD399B">
      <w:pPr>
        <w:spacing w:after="0" w:line="240" w:lineRule="auto"/>
        <w:jc w:val="center"/>
        <w:rPr>
          <w:rFonts w:ascii="Antique Olive" w:eastAsia="Times New Roman" w:hAnsi="Antique Olive" w:cs="Times New Roman"/>
          <w:szCs w:val="24"/>
          <w:lang w:val="es-ES" w:eastAsia="es-ES"/>
        </w:rPr>
      </w:pPr>
      <w:r w:rsidRPr="00257E0E">
        <w:rPr>
          <w:rFonts w:ascii="Antique Olive" w:eastAsia="Times New Roman" w:hAnsi="Antique Olive" w:cs="Times New Roman"/>
          <w:szCs w:val="24"/>
          <w:lang w:val="es-ES" w:eastAsia="es-ES"/>
        </w:rPr>
        <w:t xml:space="preserve">REPRESENTANTE LEGAL </w:t>
      </w:r>
    </w:p>
    <w:p w:rsidR="00FD399B" w:rsidRPr="00257E0E" w:rsidRDefault="00FD399B" w:rsidP="00FD399B">
      <w:pPr>
        <w:spacing w:after="0" w:line="240" w:lineRule="auto"/>
        <w:jc w:val="both"/>
        <w:rPr>
          <w:rFonts w:ascii="Antique Olive" w:eastAsia="Times New Roman" w:hAnsi="Antique Olive" w:cs="Times New Roman"/>
          <w:b/>
          <w:sz w:val="20"/>
          <w:szCs w:val="24"/>
          <w:lang w:val="es-ES" w:eastAsia="es-ES"/>
        </w:rPr>
      </w:pPr>
    </w:p>
    <w:p w:rsidR="00FD399B" w:rsidRPr="00257E0E" w:rsidRDefault="00FD399B" w:rsidP="00FD399B">
      <w:pPr>
        <w:spacing w:after="0" w:line="240" w:lineRule="auto"/>
        <w:jc w:val="both"/>
        <w:rPr>
          <w:rFonts w:ascii="Antique Olive" w:eastAsia="Times New Roman" w:hAnsi="Antique Olive" w:cs="Times New Roman"/>
          <w:sz w:val="20"/>
          <w:szCs w:val="24"/>
          <w:lang w:val="es-ES" w:eastAsia="es-ES"/>
        </w:rPr>
      </w:pPr>
      <w:r w:rsidRPr="00257E0E">
        <w:rPr>
          <w:rFonts w:ascii="Antique Olive" w:eastAsia="Times New Roman" w:hAnsi="Antique Olive" w:cs="Times New Roman"/>
          <w:b/>
          <w:sz w:val="20"/>
          <w:szCs w:val="24"/>
          <w:lang w:val="es-ES" w:eastAsia="es-ES"/>
        </w:rPr>
        <w:t xml:space="preserve">NOTA: </w:t>
      </w:r>
      <w:r w:rsidRPr="00257E0E">
        <w:rPr>
          <w:rFonts w:ascii="Antique Olive" w:eastAsia="Times New Roman" w:hAnsi="Antique Olive" w:cs="Times New Roman"/>
          <w:sz w:val="20"/>
          <w:szCs w:val="24"/>
          <w:lang w:val="es-ES" w:eastAsia="es-ES"/>
        </w:rPr>
        <w:t xml:space="preserve">Este documento deberá presentarse en papel membretado de la persona física o moral del Licitante </w:t>
      </w: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spacing w:after="0" w:line="240" w:lineRule="auto"/>
        <w:rPr>
          <w:rFonts w:ascii="Times New Roman" w:eastAsia="Times New Roman" w:hAnsi="Times New Roman" w:cs="Times New Roman"/>
          <w:sz w:val="24"/>
          <w:szCs w:val="24"/>
          <w:lang w:eastAsia="es-ES"/>
        </w:rPr>
      </w:pPr>
    </w:p>
    <w:p w:rsidR="00257E0E" w:rsidRPr="00257E0E" w:rsidRDefault="00257E0E" w:rsidP="00257E0E">
      <w:pPr>
        <w:keepNext/>
        <w:spacing w:after="0" w:line="240" w:lineRule="auto"/>
        <w:jc w:val="center"/>
        <w:outlineLvl w:val="7"/>
        <w:rPr>
          <w:rFonts w:ascii="Times New Roman" w:eastAsia="Times New Roman" w:hAnsi="Times New Roman" w:cs="Times New Roman"/>
          <w:i/>
          <w:sz w:val="24"/>
          <w:szCs w:val="20"/>
          <w:lang w:eastAsia="es-ES"/>
        </w:rPr>
      </w:pPr>
    </w:p>
    <w:p w:rsidR="00257E0E" w:rsidRPr="00257E0E" w:rsidRDefault="00257E0E" w:rsidP="00257E0E">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ANEXO 4</w:t>
      </w:r>
    </w:p>
    <w:p w:rsidR="00257E0E" w:rsidRPr="00257E0E" w:rsidRDefault="00257E0E" w:rsidP="00257E0E">
      <w:pPr>
        <w:spacing w:after="0" w:line="240" w:lineRule="auto"/>
        <w:jc w:val="center"/>
        <w:rPr>
          <w:rFonts w:ascii="Antique Olive" w:eastAsia="Times New Roman" w:hAnsi="Antique Olive" w:cs="Times New Roman"/>
          <w:sz w:val="19"/>
          <w:szCs w:val="24"/>
          <w:lang w:eastAsia="es-ES"/>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r w:rsidRPr="00FD399B">
        <w:rPr>
          <w:rFonts w:ascii="Antique Olive" w:eastAsia="Arial" w:hAnsi="Antique Olive" w:cstheme="majorHAnsi"/>
          <w:sz w:val="32"/>
          <w:szCs w:val="32"/>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B31AB6" w:rsidRDefault="00B31AB6" w:rsidP="00FD399B">
      <w:pPr>
        <w:spacing w:after="0" w:line="240" w:lineRule="auto"/>
        <w:jc w:val="center"/>
        <w:rPr>
          <w:rFonts w:ascii="Antique Olive" w:eastAsia="Times New Roman" w:hAnsi="Antique Olive" w:cs="Times New Roman"/>
          <w:b/>
          <w:bCs/>
          <w:sz w:val="28"/>
          <w:szCs w:val="24"/>
          <w:lang w:val="es-ES" w:eastAsia="es-ES"/>
        </w:rPr>
      </w:pPr>
    </w:p>
    <w:p w:rsidR="00FD399B" w:rsidRPr="00257E0E" w:rsidRDefault="00FD399B" w:rsidP="00FD399B">
      <w:pPr>
        <w:spacing w:after="0" w:line="240" w:lineRule="auto"/>
        <w:jc w:val="center"/>
        <w:rPr>
          <w:rFonts w:ascii="Antique Olive" w:eastAsia="Times New Roman" w:hAnsi="Antique Olive" w:cs="Times New Roman"/>
          <w:b/>
          <w:bCs/>
          <w:sz w:val="28"/>
          <w:szCs w:val="24"/>
          <w:lang w:val="es-ES" w:eastAsia="es-ES"/>
        </w:rPr>
      </w:pPr>
      <w:r w:rsidRPr="00257E0E">
        <w:rPr>
          <w:rFonts w:ascii="Antique Olive" w:eastAsia="Times New Roman" w:hAnsi="Antique Olive" w:cs="Times New Roman"/>
          <w:b/>
          <w:bCs/>
          <w:sz w:val="28"/>
          <w:szCs w:val="24"/>
          <w:lang w:val="es-ES" w:eastAsia="es-ES"/>
        </w:rPr>
        <w:t xml:space="preserve">LISTADO DE DATOS BÁSICOS DE COSTOS DE LOS MATERIALES </w:t>
      </w:r>
    </w:p>
    <w:p w:rsidR="00FD399B" w:rsidRPr="00257E0E" w:rsidRDefault="00FD399B" w:rsidP="00FD399B">
      <w:pPr>
        <w:spacing w:after="0" w:line="240" w:lineRule="auto"/>
        <w:jc w:val="center"/>
        <w:rPr>
          <w:rFonts w:ascii="Antique Olive" w:eastAsia="Times New Roman" w:hAnsi="Antique Olive" w:cs="Times New Roman"/>
          <w:b/>
          <w:bCs/>
          <w:sz w:val="20"/>
          <w:szCs w:val="24"/>
          <w:lang w:val="es-ES" w:eastAsia="es-ES"/>
        </w:rPr>
      </w:pPr>
      <w:r w:rsidRPr="00257E0E">
        <w:rPr>
          <w:rFonts w:ascii="Antique Olive" w:eastAsia="Times New Roman" w:hAnsi="Antique Olive" w:cs="Times New Roman"/>
          <w:b/>
          <w:bCs/>
          <w:sz w:val="28"/>
          <w:szCs w:val="24"/>
          <w:lang w:val="es-ES" w:eastAsia="es-ES"/>
        </w:rPr>
        <w:t xml:space="preserve">ANEXO  </w:t>
      </w:r>
      <w:r w:rsidR="00005C11">
        <w:rPr>
          <w:rFonts w:ascii="Antique Olive" w:eastAsia="Times New Roman" w:hAnsi="Antique Olive" w:cs="Times New Roman"/>
          <w:b/>
          <w:bCs/>
          <w:sz w:val="28"/>
          <w:szCs w:val="24"/>
          <w:lang w:val="es-ES" w:eastAsia="es-ES"/>
        </w:rPr>
        <w:t>4</w:t>
      </w:r>
    </w:p>
    <w:p w:rsidR="00FD399B" w:rsidRPr="00257E0E" w:rsidRDefault="00FD399B" w:rsidP="00FD399B">
      <w:pPr>
        <w:spacing w:after="0" w:line="240" w:lineRule="auto"/>
        <w:jc w:val="center"/>
        <w:rPr>
          <w:rFonts w:ascii="Times New Roman" w:eastAsia="Times New Roman" w:hAnsi="Times New Roman" w:cs="Times New Roman"/>
          <w:sz w:val="20"/>
          <w:szCs w:val="24"/>
          <w:lang w:val="es-ES" w:eastAsia="es-ES"/>
        </w:rPr>
      </w:pPr>
    </w:p>
    <w:p w:rsidR="00FD399B" w:rsidRPr="00257E0E" w:rsidRDefault="00FD399B" w:rsidP="00FD399B">
      <w:pPr>
        <w:spacing w:after="0" w:line="240" w:lineRule="auto"/>
        <w:jc w:val="both"/>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LISTADO DE COSTOS DE LOS MATERIALES SIN I.V.A. QUE INCLUYEN TODAS LAS MANIOBRAS DE FLETES, CARGAS Y DESCARGAS, PUESTOS EN EL SITIO DE LA EJECUCIÓN DE LOS TRABAJOS.</w:t>
      </w:r>
    </w:p>
    <w:p w:rsidR="00FD399B" w:rsidRPr="00257E0E" w:rsidRDefault="00FD399B" w:rsidP="00FD399B">
      <w:pPr>
        <w:spacing w:after="0" w:line="240" w:lineRule="auto"/>
        <w:jc w:val="both"/>
        <w:rPr>
          <w:rFonts w:ascii="Antique Olive" w:eastAsia="Times New Roman" w:hAnsi="Antique Olive" w:cs="Times New Roman"/>
          <w:sz w:val="18"/>
          <w:szCs w:val="18"/>
          <w:lang w:val="es-ES" w:eastAsia="es-ES"/>
        </w:rPr>
      </w:pPr>
    </w:p>
    <w:p w:rsidR="00FD399B" w:rsidRPr="00257E0E" w:rsidRDefault="00A30657" w:rsidP="00FD399B">
      <w:pPr>
        <w:spacing w:after="0" w:line="240" w:lineRule="auto"/>
        <w:jc w:val="both"/>
        <w:rPr>
          <w:rFonts w:ascii="Antique Olive" w:eastAsia="Times New Roman" w:hAnsi="Antique Olive" w:cs="Times New Roman"/>
          <w:b/>
          <w:sz w:val="18"/>
          <w:szCs w:val="18"/>
          <w:lang w:val="es-ES" w:eastAsia="es-ES"/>
        </w:rPr>
      </w:pPr>
      <w:r>
        <w:rPr>
          <w:rFonts w:ascii="Antique Olive" w:eastAsia="Times New Roman" w:hAnsi="Antique Olive" w:cs="Times New Roman"/>
          <w:b/>
          <w:sz w:val="18"/>
          <w:szCs w:val="18"/>
          <w:lang w:val="es-ES" w:eastAsia="es-ES"/>
        </w:rPr>
        <w:t>INVITACION</w:t>
      </w:r>
      <w:r w:rsidR="00FD399B" w:rsidRPr="00257E0E">
        <w:rPr>
          <w:rFonts w:ascii="Antique Olive" w:eastAsia="Times New Roman" w:hAnsi="Antique Olive" w:cs="Times New Roman"/>
          <w:b/>
          <w:sz w:val="18"/>
          <w:szCs w:val="18"/>
          <w:lang w:val="es-ES" w:eastAsia="es-ES"/>
        </w:rPr>
        <w:t xml:space="preserve">  N</w:t>
      </w:r>
      <w:r w:rsidR="00005C11">
        <w:rPr>
          <w:rFonts w:ascii="Antique Olive" w:eastAsia="Times New Roman" w:hAnsi="Antique Olive" w:cs="Times New Roman"/>
          <w:b/>
          <w:sz w:val="18"/>
          <w:szCs w:val="18"/>
          <w:lang w:val="es-ES" w:eastAsia="es-ES"/>
        </w:rPr>
        <w:t>°</w:t>
      </w:r>
      <w:r w:rsidR="00FD399B" w:rsidRPr="00257E0E">
        <w:rPr>
          <w:rFonts w:ascii="Antique Olive" w:eastAsia="Times New Roman" w:hAnsi="Antique Olive" w:cs="Times New Roman"/>
          <w:b/>
          <w:sz w:val="18"/>
          <w:szCs w:val="18"/>
          <w:lang w:val="es-ES" w:eastAsia="es-ES"/>
        </w:rPr>
        <w:t xml:space="preserve"> __________________                                                     FECHA ______________________</w:t>
      </w:r>
    </w:p>
    <w:p w:rsidR="00FD399B" w:rsidRPr="00257E0E" w:rsidRDefault="00FD399B" w:rsidP="00FD399B">
      <w:pPr>
        <w:spacing w:after="0" w:line="240" w:lineRule="auto"/>
        <w:jc w:val="both"/>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OBRA:___________________________________________________________________________________________</w:t>
      </w:r>
    </w:p>
    <w:p w:rsidR="00FD399B" w:rsidRPr="00257E0E" w:rsidRDefault="00FD399B" w:rsidP="00FD399B">
      <w:pPr>
        <w:spacing w:after="0" w:line="240" w:lineRule="auto"/>
        <w:jc w:val="both"/>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UBICACIÓN:______________________________________________________________________________________</w:t>
      </w:r>
      <w:r w:rsidRPr="00257E0E">
        <w:rPr>
          <w:rFonts w:ascii="Antique Olive" w:eastAsia="Times New Roman" w:hAnsi="Antique Olive" w:cs="Times New Roman"/>
          <w:sz w:val="18"/>
          <w:szCs w:val="18"/>
          <w:lang w:val="es-ES" w:eastAsia="es-ES"/>
        </w:rPr>
        <w:br/>
      </w:r>
    </w:p>
    <w:p w:rsidR="00FD399B" w:rsidRPr="00257E0E" w:rsidRDefault="00FD399B" w:rsidP="00FD399B">
      <w:pPr>
        <w:spacing w:after="0" w:line="240" w:lineRule="auto"/>
        <w:jc w:val="center"/>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E J E M P L O</w:t>
      </w:r>
    </w:p>
    <w:p w:rsidR="00FD399B" w:rsidRPr="00257E0E" w:rsidRDefault="00FD399B" w:rsidP="00FD399B">
      <w:pPr>
        <w:spacing w:after="0" w:line="240" w:lineRule="auto"/>
        <w:jc w:val="both"/>
        <w:rPr>
          <w:rFonts w:ascii="Antique Olive" w:eastAsia="Times New Roman" w:hAnsi="Antique Olive" w:cs="Times New Roman"/>
          <w:sz w:val="18"/>
          <w:szCs w:val="18"/>
          <w:lang w:val="es-ES" w:eastAsia="es-ES"/>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FD399B" w:rsidRPr="00257E0E" w:rsidTr="00FD399B">
        <w:tc>
          <w:tcPr>
            <w:tcW w:w="3685" w:type="dxa"/>
          </w:tcPr>
          <w:p w:rsidR="00FD399B" w:rsidRPr="00257E0E" w:rsidRDefault="00FD399B" w:rsidP="00FD399B">
            <w:pPr>
              <w:spacing w:before="100" w:after="100" w:line="240" w:lineRule="auto"/>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MATERIALES</w:t>
            </w:r>
          </w:p>
          <w:p w:rsidR="00FD399B" w:rsidRPr="00257E0E" w:rsidRDefault="00FD399B" w:rsidP="00FD399B">
            <w:pPr>
              <w:spacing w:before="100" w:after="100" w:line="240" w:lineRule="auto"/>
              <w:jc w:val="center"/>
              <w:rPr>
                <w:rFonts w:ascii="Antique Olive" w:eastAsia="Times New Roman" w:hAnsi="Antique Olive" w:cs="Times New Roman"/>
                <w:b/>
                <w:sz w:val="18"/>
                <w:szCs w:val="18"/>
                <w:lang w:val="es-ES" w:eastAsia="es-ES"/>
              </w:rPr>
            </w:pPr>
          </w:p>
        </w:tc>
        <w:tc>
          <w:tcPr>
            <w:tcW w:w="1418" w:type="dxa"/>
          </w:tcPr>
          <w:p w:rsidR="00FD399B" w:rsidRPr="00257E0E" w:rsidRDefault="00FD399B" w:rsidP="00FD399B">
            <w:pPr>
              <w:spacing w:before="100" w:after="100" w:line="240" w:lineRule="auto"/>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UNIDAD</w:t>
            </w:r>
          </w:p>
        </w:tc>
        <w:tc>
          <w:tcPr>
            <w:tcW w:w="2976" w:type="dxa"/>
          </w:tcPr>
          <w:p w:rsidR="00FD399B" w:rsidRPr="00257E0E" w:rsidRDefault="00FD399B" w:rsidP="00FD399B">
            <w:pPr>
              <w:spacing w:before="100" w:after="100" w:line="240" w:lineRule="auto"/>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xml:space="preserve">COSTO UNITARIO </w:t>
            </w:r>
          </w:p>
          <w:p w:rsidR="00FD399B" w:rsidRPr="00257E0E" w:rsidRDefault="00FD399B" w:rsidP="00FD399B">
            <w:pPr>
              <w:spacing w:before="100" w:after="100" w:line="240" w:lineRule="auto"/>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SIN I.V.A.)</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ARENA O POLVO DE PIEDRA</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M3</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GRAVA 3/4” TAMAÑO MÁXIMO</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n-US" w:eastAsia="es-ES"/>
              </w:rPr>
            </w:pPr>
            <w:r w:rsidRPr="00257E0E">
              <w:rPr>
                <w:rFonts w:ascii="Antique Olive" w:eastAsia="Times New Roman" w:hAnsi="Antique Olive" w:cs="Times New Roman"/>
                <w:b/>
                <w:sz w:val="18"/>
                <w:szCs w:val="18"/>
                <w:lang w:val="en-US" w:eastAsia="es-ES"/>
              </w:rPr>
              <w:t>M3</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n-US" w:eastAsia="es-ES"/>
              </w:rPr>
            </w:pPr>
            <w:r w:rsidRPr="00257E0E">
              <w:rPr>
                <w:rFonts w:ascii="Antique Olive" w:eastAsia="Times New Roman" w:hAnsi="Antique Olive" w:cs="Times New Roman"/>
                <w:b/>
                <w:sz w:val="18"/>
                <w:szCs w:val="18"/>
                <w:lang w:val="en-U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n-US" w:eastAsia="es-ES"/>
              </w:rPr>
            </w:pPr>
            <w:r w:rsidRPr="00257E0E">
              <w:rPr>
                <w:rFonts w:ascii="Antique Olive" w:eastAsia="Times New Roman" w:hAnsi="Antique Olive" w:cs="Times New Roman"/>
                <w:b/>
                <w:sz w:val="18"/>
                <w:szCs w:val="18"/>
                <w:lang w:val="en-US" w:eastAsia="es-ES"/>
              </w:rPr>
              <w:t>CEMENTO GRIS</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TON.</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MADERA DE PINO P/CIMBRA</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PT.</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TRIPLAY DE PINO DE 19 MM.</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M2</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ACERO DE REFUERZO</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KG.</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ALAMBRÓN</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KG.</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TABIQUE 7x14x28 CM.</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MILL.</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PINTURA VINÍLICA</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LT.</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TABLERO DE CONTROL Q08</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PZA.</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r w:rsidR="00FD399B" w:rsidRPr="00257E0E" w:rsidTr="00FD399B">
        <w:tc>
          <w:tcPr>
            <w:tcW w:w="3685" w:type="dxa"/>
          </w:tcPr>
          <w:p w:rsidR="00FD399B" w:rsidRPr="00257E0E" w:rsidRDefault="00FD399B" w:rsidP="00FD399B">
            <w:pPr>
              <w:spacing w:before="100" w:after="100" w:line="240" w:lineRule="auto"/>
              <w:jc w:val="both"/>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TUBO FO. GALV. C-40 2” DIAM.</w:t>
            </w:r>
          </w:p>
        </w:tc>
        <w:tc>
          <w:tcPr>
            <w:tcW w:w="1418" w:type="dxa"/>
          </w:tcPr>
          <w:p w:rsidR="00FD399B" w:rsidRPr="00257E0E" w:rsidRDefault="00FD399B" w:rsidP="00FD399B">
            <w:pPr>
              <w:spacing w:before="100" w:after="100" w:line="240" w:lineRule="auto"/>
              <w:ind w:left="113"/>
              <w:jc w:val="center"/>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ML</w:t>
            </w:r>
          </w:p>
        </w:tc>
        <w:tc>
          <w:tcPr>
            <w:tcW w:w="2976" w:type="dxa"/>
          </w:tcPr>
          <w:p w:rsidR="00FD399B" w:rsidRPr="00257E0E" w:rsidRDefault="00FD399B" w:rsidP="00FD399B">
            <w:pPr>
              <w:spacing w:before="100" w:after="100" w:line="240" w:lineRule="auto"/>
              <w:ind w:left="497"/>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 ________________</w:t>
            </w:r>
          </w:p>
        </w:tc>
      </w:tr>
    </w:tbl>
    <w:p w:rsidR="00FD399B" w:rsidRPr="00257E0E" w:rsidRDefault="00FD399B" w:rsidP="00FD399B">
      <w:pPr>
        <w:spacing w:after="0" w:line="240" w:lineRule="auto"/>
        <w:jc w:val="both"/>
        <w:rPr>
          <w:rFonts w:ascii="Antique Olive" w:eastAsia="Times New Roman" w:hAnsi="Antique Olive" w:cs="Times New Roman"/>
          <w:b/>
          <w:sz w:val="18"/>
          <w:szCs w:val="18"/>
          <w:lang w:val="es-ES" w:eastAsia="es-ES"/>
        </w:rPr>
      </w:pPr>
    </w:p>
    <w:p w:rsidR="00FD399B" w:rsidRPr="00257E0E" w:rsidRDefault="00FD399B" w:rsidP="00FD399B">
      <w:pPr>
        <w:spacing w:after="0" w:line="240" w:lineRule="auto"/>
        <w:jc w:val="center"/>
        <w:rPr>
          <w:rFonts w:ascii="Antique Olive" w:eastAsia="Times New Roman" w:hAnsi="Antique Olive" w:cs="Times New Roman"/>
          <w:b/>
          <w:sz w:val="18"/>
          <w:szCs w:val="18"/>
          <w:lang w:val="es-ES" w:eastAsia="es-ES"/>
        </w:rPr>
      </w:pPr>
    </w:p>
    <w:p w:rsidR="00FD399B" w:rsidRPr="00257E0E" w:rsidRDefault="00FD399B" w:rsidP="00FD399B">
      <w:pPr>
        <w:keepNext/>
        <w:spacing w:after="0" w:line="240" w:lineRule="auto"/>
        <w:jc w:val="center"/>
        <w:outlineLvl w:val="2"/>
        <w:rPr>
          <w:rFonts w:ascii="Antique Olive" w:eastAsia="Times New Roman" w:hAnsi="Antique Olive" w:cs="Times New Roman"/>
          <w:b/>
          <w:sz w:val="18"/>
          <w:szCs w:val="18"/>
          <w:lang w:val="es-ES" w:eastAsia="es-ES"/>
        </w:rPr>
      </w:pPr>
      <w:r w:rsidRPr="00257E0E">
        <w:rPr>
          <w:rFonts w:ascii="Antique Olive" w:eastAsia="Times New Roman" w:hAnsi="Antique Olive" w:cs="Times New Roman"/>
          <w:b/>
          <w:sz w:val="18"/>
          <w:szCs w:val="18"/>
          <w:lang w:val="es-ES" w:eastAsia="es-ES"/>
        </w:rPr>
        <w:t>A  T  E  N  T  A  M  E  N  T  E</w:t>
      </w:r>
    </w:p>
    <w:p w:rsidR="00FD399B" w:rsidRPr="00257E0E" w:rsidRDefault="00FD399B" w:rsidP="00FD399B">
      <w:pPr>
        <w:spacing w:after="0" w:line="240" w:lineRule="auto"/>
        <w:rPr>
          <w:rFonts w:ascii="Antique Olive" w:eastAsia="Times New Roman" w:hAnsi="Antique Olive" w:cs="Times New Roman"/>
          <w:sz w:val="18"/>
          <w:szCs w:val="18"/>
          <w:lang w:val="es-ES" w:eastAsia="es-ES"/>
        </w:rPr>
      </w:pPr>
    </w:p>
    <w:p w:rsidR="00FD399B" w:rsidRPr="00257E0E" w:rsidRDefault="00FD399B" w:rsidP="00FD399B">
      <w:pPr>
        <w:spacing w:after="0" w:line="240" w:lineRule="auto"/>
        <w:jc w:val="center"/>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_____________________________</w:t>
      </w:r>
    </w:p>
    <w:p w:rsidR="00FD399B" w:rsidRPr="00257E0E" w:rsidRDefault="00FD399B" w:rsidP="00FD399B">
      <w:pPr>
        <w:spacing w:after="0" w:line="240" w:lineRule="auto"/>
        <w:jc w:val="center"/>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NOMBRE Y FIRMA DEL</w:t>
      </w:r>
    </w:p>
    <w:p w:rsidR="00FD399B" w:rsidRPr="00257E0E" w:rsidRDefault="00FD399B" w:rsidP="00FD399B">
      <w:pPr>
        <w:spacing w:after="0" w:line="240" w:lineRule="auto"/>
        <w:jc w:val="center"/>
        <w:rPr>
          <w:rFonts w:ascii="Antique Olive" w:eastAsia="Times New Roman" w:hAnsi="Antique Olive" w:cs="Times New Roman"/>
          <w:sz w:val="18"/>
          <w:szCs w:val="18"/>
          <w:lang w:val="es-ES" w:eastAsia="es-ES"/>
        </w:rPr>
      </w:pPr>
      <w:r w:rsidRPr="00257E0E">
        <w:rPr>
          <w:rFonts w:ascii="Antique Olive" w:eastAsia="Times New Roman" w:hAnsi="Antique Olive" w:cs="Times New Roman"/>
          <w:sz w:val="18"/>
          <w:szCs w:val="18"/>
          <w:lang w:val="es-ES" w:eastAsia="es-ES"/>
        </w:rPr>
        <w:t xml:space="preserve">REPRESENTANTE LEGAL </w:t>
      </w:r>
    </w:p>
    <w:p w:rsidR="00FD399B" w:rsidRPr="00257E0E" w:rsidRDefault="00FD399B" w:rsidP="00FD399B">
      <w:pPr>
        <w:spacing w:after="0" w:line="240" w:lineRule="auto"/>
        <w:jc w:val="both"/>
        <w:rPr>
          <w:rFonts w:ascii="Antique Olive" w:eastAsia="Times New Roman" w:hAnsi="Antique Olive" w:cs="Times New Roman"/>
          <w:b/>
          <w:sz w:val="18"/>
          <w:szCs w:val="18"/>
          <w:lang w:val="es-ES" w:eastAsia="es-ES"/>
        </w:rPr>
      </w:pPr>
    </w:p>
    <w:p w:rsidR="00FD399B" w:rsidRPr="00257E0E" w:rsidRDefault="00FD399B" w:rsidP="00FD399B">
      <w:pPr>
        <w:spacing w:after="0" w:line="240" w:lineRule="auto"/>
        <w:rPr>
          <w:rFonts w:ascii="Antique Olive" w:eastAsia="Times New Roman" w:hAnsi="Antique Olive" w:cs="Times New Roman"/>
          <w:b/>
          <w:sz w:val="16"/>
          <w:szCs w:val="16"/>
          <w:lang w:val="es-ES" w:eastAsia="es-ES"/>
        </w:rPr>
      </w:pPr>
      <w:r w:rsidRPr="00257E0E">
        <w:rPr>
          <w:rFonts w:ascii="Antique Olive" w:eastAsia="Times New Roman" w:hAnsi="Antique Olive" w:cs="Times New Roman"/>
          <w:sz w:val="16"/>
          <w:szCs w:val="16"/>
          <w:lang w:val="es-ES" w:eastAsia="es-ES"/>
        </w:rPr>
        <w:t>NOTA</w:t>
      </w:r>
      <w:r w:rsidRPr="00257E0E">
        <w:rPr>
          <w:rFonts w:ascii="Antique Olive" w:eastAsia="Times New Roman" w:hAnsi="Antique Olive" w:cs="Times New Roman"/>
          <w:b/>
          <w:sz w:val="16"/>
          <w:szCs w:val="16"/>
          <w:lang w:val="es-ES" w:eastAsia="es-ES"/>
        </w:rPr>
        <w:t xml:space="preserve">: Este documento deberá presentarse en papel membretado de </w:t>
      </w:r>
      <w:r w:rsidR="00005C11" w:rsidRPr="00257E0E">
        <w:rPr>
          <w:rFonts w:ascii="Antique Olive" w:eastAsia="Times New Roman" w:hAnsi="Antique Olive" w:cs="Times New Roman"/>
          <w:b/>
          <w:sz w:val="16"/>
          <w:szCs w:val="16"/>
          <w:lang w:val="es-ES" w:eastAsia="es-ES"/>
        </w:rPr>
        <w:t>la persona</w:t>
      </w:r>
      <w:r w:rsidRPr="00257E0E">
        <w:rPr>
          <w:rFonts w:ascii="Antique Olive" w:eastAsia="Times New Roman" w:hAnsi="Antique Olive" w:cs="Times New Roman"/>
          <w:b/>
          <w:sz w:val="16"/>
          <w:szCs w:val="16"/>
          <w:lang w:val="es-ES" w:eastAsia="es-ES"/>
        </w:rPr>
        <w:t xml:space="preserve"> física o moral del Licitante.</w:t>
      </w: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FD399B" w:rsidRDefault="00FD399B" w:rsidP="00257E0E">
      <w:pPr>
        <w:tabs>
          <w:tab w:val="left" w:pos="709"/>
        </w:tabs>
        <w:spacing w:after="0" w:line="240" w:lineRule="auto"/>
        <w:jc w:val="both"/>
        <w:rPr>
          <w:rFonts w:ascii="Antique Olive" w:eastAsia="Arial" w:hAnsi="Antique Olive" w:cstheme="majorHAnsi"/>
          <w:sz w:val="32"/>
          <w:szCs w:val="32"/>
        </w:rPr>
      </w:pPr>
    </w:p>
    <w:p w:rsidR="00005C11" w:rsidRDefault="00005C11" w:rsidP="00257E0E">
      <w:pPr>
        <w:tabs>
          <w:tab w:val="left" w:pos="709"/>
        </w:tabs>
        <w:spacing w:after="0" w:line="240" w:lineRule="auto"/>
        <w:jc w:val="both"/>
        <w:rPr>
          <w:rFonts w:ascii="Antique Olive" w:eastAsia="Arial" w:hAnsi="Antique Olive" w:cstheme="majorHAnsi"/>
          <w:sz w:val="32"/>
          <w:szCs w:val="32"/>
        </w:rPr>
      </w:pPr>
    </w:p>
    <w:p w:rsidR="00005C11" w:rsidRPr="00257E0E" w:rsidRDefault="00005C11" w:rsidP="00005C11">
      <w:pPr>
        <w:spacing w:after="0" w:line="240" w:lineRule="auto"/>
        <w:jc w:val="center"/>
        <w:rPr>
          <w:rFonts w:ascii="Antique Olive" w:eastAsia="Times New Roman" w:hAnsi="Antique Olive" w:cs="Times New Roman"/>
          <w:b/>
          <w:bCs/>
          <w:sz w:val="28"/>
          <w:szCs w:val="28"/>
          <w:lang w:val="es-ES" w:eastAsia="es-ES"/>
        </w:rPr>
      </w:pPr>
      <w:r w:rsidRPr="00257E0E">
        <w:rPr>
          <w:rFonts w:ascii="Antique Olive" w:eastAsia="Times New Roman" w:hAnsi="Antique Olive" w:cs="Times New Roman"/>
          <w:b/>
          <w:bCs/>
          <w:sz w:val="28"/>
          <w:szCs w:val="28"/>
          <w:lang w:val="es-ES" w:eastAsia="es-ES"/>
        </w:rPr>
        <w:lastRenderedPageBreak/>
        <w:t>LISTADO DE DATOS BÁSICOS DE MAQUINARIA Y EQUIPO</w:t>
      </w:r>
    </w:p>
    <w:p w:rsidR="00005C11" w:rsidRPr="00257E0E" w:rsidRDefault="00005C11" w:rsidP="00005C11">
      <w:pPr>
        <w:spacing w:after="0" w:line="240" w:lineRule="auto"/>
        <w:jc w:val="center"/>
        <w:rPr>
          <w:rFonts w:ascii="Antique Olive" w:eastAsia="Times New Roman" w:hAnsi="Antique Olive" w:cs="Times New Roman"/>
          <w:b/>
          <w:bCs/>
          <w:sz w:val="28"/>
          <w:szCs w:val="28"/>
          <w:lang w:val="es-ES" w:eastAsia="es-ES"/>
        </w:rPr>
      </w:pPr>
      <w:r w:rsidRPr="00257E0E">
        <w:rPr>
          <w:rFonts w:ascii="Antique Olive" w:eastAsia="Times New Roman" w:hAnsi="Antique Olive" w:cs="Times New Roman"/>
          <w:b/>
          <w:bCs/>
          <w:sz w:val="28"/>
          <w:szCs w:val="28"/>
          <w:lang w:val="es-ES" w:eastAsia="es-ES"/>
        </w:rPr>
        <w:t xml:space="preserve">ANEXO </w:t>
      </w:r>
      <w:r>
        <w:rPr>
          <w:rFonts w:ascii="Antique Olive" w:eastAsia="Times New Roman" w:hAnsi="Antique Olive" w:cs="Times New Roman"/>
          <w:b/>
          <w:bCs/>
          <w:sz w:val="28"/>
          <w:szCs w:val="28"/>
          <w:lang w:val="es-ES" w:eastAsia="es-ES"/>
        </w:rPr>
        <w:t>4</w:t>
      </w:r>
    </w:p>
    <w:p w:rsidR="00005C11" w:rsidRPr="00257E0E" w:rsidRDefault="00005C11" w:rsidP="00005C11">
      <w:pPr>
        <w:spacing w:after="0" w:line="240" w:lineRule="auto"/>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LISTADO DE DATOS BÁSICOS DE COSTO HORARIO DEL USO DE LA MAQUINARIA Y EL EQUIPO.</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A30657" w:rsidP="00005C11">
      <w:pPr>
        <w:spacing w:after="0" w:line="240" w:lineRule="auto"/>
        <w:jc w:val="both"/>
        <w:rPr>
          <w:rFonts w:ascii="Antique Olive" w:eastAsia="Times New Roman" w:hAnsi="Antique Olive" w:cs="Times New Roman"/>
          <w:b/>
          <w:sz w:val="20"/>
          <w:szCs w:val="20"/>
          <w:lang w:val="es-ES" w:eastAsia="es-ES"/>
        </w:rPr>
      </w:pPr>
      <w:r>
        <w:rPr>
          <w:rFonts w:ascii="Antique Olive" w:eastAsia="Times New Roman" w:hAnsi="Antique Olive" w:cs="Times New Roman"/>
          <w:b/>
          <w:sz w:val="20"/>
          <w:szCs w:val="20"/>
          <w:lang w:val="es-ES" w:eastAsia="es-ES"/>
        </w:rPr>
        <w:t>INVITACION</w:t>
      </w:r>
      <w:r w:rsidR="00005C11" w:rsidRPr="00257E0E">
        <w:rPr>
          <w:rFonts w:ascii="Antique Olive" w:eastAsia="Times New Roman" w:hAnsi="Antique Olive" w:cs="Times New Roman"/>
          <w:b/>
          <w:sz w:val="20"/>
          <w:szCs w:val="20"/>
          <w:lang w:val="es-ES" w:eastAsia="es-ES"/>
        </w:rPr>
        <w:t xml:space="preserve"> N° __________________                                                    FECHA 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OBRA: _________________________________________________________________________________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UBICACIÓN: ____________________________________________________________________________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sz w:val="20"/>
          <w:szCs w:val="20"/>
          <w:lang w:val="es-ES" w:eastAsia="es-ES"/>
        </w:rPr>
        <w:t>E J E M P L O</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005C11" w:rsidRPr="00257E0E" w:rsidTr="004164D7">
        <w:tc>
          <w:tcPr>
            <w:tcW w:w="4111"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MAQUINARIA O EQUIPO</w:t>
            </w:r>
          </w:p>
        </w:tc>
        <w:tc>
          <w:tcPr>
            <w:tcW w:w="3260"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COSTO HORARIO</w:t>
            </w:r>
          </w:p>
        </w:tc>
      </w:tr>
      <w:tr w:rsidR="00005C11" w:rsidRPr="00257E0E" w:rsidTr="004164D7">
        <w:tc>
          <w:tcPr>
            <w:tcW w:w="4111"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REVOLVEDORA DE UN SACO</w:t>
            </w:r>
          </w:p>
        </w:tc>
        <w:tc>
          <w:tcPr>
            <w:tcW w:w="3260" w:type="dxa"/>
          </w:tcPr>
          <w:p w:rsidR="00005C11" w:rsidRPr="00257E0E" w:rsidRDefault="00005C11" w:rsidP="004164D7">
            <w:pPr>
              <w:spacing w:before="160" w:line="240" w:lineRule="auto"/>
              <w:ind w:left="497"/>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___________________</w:t>
            </w:r>
          </w:p>
        </w:tc>
      </w:tr>
      <w:tr w:rsidR="00005C11" w:rsidRPr="00257E0E" w:rsidTr="004164D7">
        <w:tc>
          <w:tcPr>
            <w:tcW w:w="4111"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VIBRADOR DE ½ HP.</w:t>
            </w:r>
          </w:p>
        </w:tc>
        <w:tc>
          <w:tcPr>
            <w:tcW w:w="3260" w:type="dxa"/>
          </w:tcPr>
          <w:p w:rsidR="00005C11" w:rsidRPr="00257E0E" w:rsidRDefault="00005C11" w:rsidP="004164D7">
            <w:pPr>
              <w:spacing w:before="160" w:line="240" w:lineRule="auto"/>
              <w:ind w:left="497"/>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___________________</w:t>
            </w:r>
          </w:p>
        </w:tc>
      </w:tr>
      <w:tr w:rsidR="00005C11" w:rsidRPr="00257E0E" w:rsidTr="004164D7">
        <w:tc>
          <w:tcPr>
            <w:tcW w:w="4111"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MALACATE TIPO .......</w:t>
            </w:r>
          </w:p>
        </w:tc>
        <w:tc>
          <w:tcPr>
            <w:tcW w:w="3260" w:type="dxa"/>
          </w:tcPr>
          <w:p w:rsidR="00005C11" w:rsidRPr="00257E0E" w:rsidRDefault="00005C11" w:rsidP="004164D7">
            <w:pPr>
              <w:spacing w:before="160" w:line="240" w:lineRule="auto"/>
              <w:ind w:left="497"/>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___________________</w:t>
            </w:r>
          </w:p>
        </w:tc>
      </w:tr>
      <w:tr w:rsidR="00005C11" w:rsidRPr="00257E0E" w:rsidTr="004164D7">
        <w:tc>
          <w:tcPr>
            <w:tcW w:w="4111"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CAMIÓN DE VOLTEO CAP. 6 M3</w:t>
            </w:r>
          </w:p>
        </w:tc>
        <w:tc>
          <w:tcPr>
            <w:tcW w:w="3260" w:type="dxa"/>
          </w:tcPr>
          <w:p w:rsidR="00005C11" w:rsidRPr="00257E0E" w:rsidRDefault="00005C11" w:rsidP="004164D7">
            <w:pPr>
              <w:spacing w:before="160" w:line="240" w:lineRule="auto"/>
              <w:ind w:left="497"/>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___________________</w:t>
            </w:r>
          </w:p>
        </w:tc>
      </w:tr>
    </w:tbl>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SE DEBERÁ ENLISTAR TODA LA MAQUINARIA Y EQUIPO QUE SE UTILIZARÁ EN LA OBRA.</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_____________________________</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NOMBRE Y FIRMA DEL</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16"/>
          <w:szCs w:val="16"/>
          <w:lang w:val="es-ES" w:eastAsia="es-ES"/>
        </w:rPr>
      </w:pPr>
    </w:p>
    <w:p w:rsidR="00005C11" w:rsidRPr="00257E0E" w:rsidRDefault="00005C11" w:rsidP="00005C11">
      <w:pPr>
        <w:spacing w:after="0" w:line="240" w:lineRule="auto"/>
        <w:jc w:val="both"/>
        <w:rPr>
          <w:rFonts w:ascii="Antique Olive" w:eastAsia="Times New Roman" w:hAnsi="Antique Olive" w:cs="Times New Roman"/>
          <w:sz w:val="16"/>
          <w:szCs w:val="16"/>
          <w:lang w:val="es-ES" w:eastAsia="es-ES"/>
        </w:rPr>
      </w:pPr>
      <w:r w:rsidRPr="00257E0E">
        <w:rPr>
          <w:rFonts w:ascii="Antique Olive" w:eastAsia="Times New Roman" w:hAnsi="Antique Olive" w:cs="Times New Roman"/>
          <w:b/>
          <w:sz w:val="16"/>
          <w:szCs w:val="16"/>
          <w:lang w:val="es-ES" w:eastAsia="es-ES"/>
        </w:rPr>
        <w:t>NOTA</w:t>
      </w:r>
      <w:r w:rsidRPr="00257E0E">
        <w:rPr>
          <w:rFonts w:ascii="Antique Olive" w:eastAsia="Times New Roman" w:hAnsi="Antique Olive" w:cs="Times New Roman"/>
          <w:sz w:val="16"/>
          <w:szCs w:val="16"/>
          <w:lang w:val="es-ES" w:eastAsia="es-ES"/>
        </w:rPr>
        <w:t>: Este documento deberá presentarse en papel membretado de la persona física o moral del Licitante.</w:t>
      </w:r>
    </w:p>
    <w:p w:rsidR="00005C11" w:rsidRDefault="00005C11" w:rsidP="00005C11">
      <w:pPr>
        <w:spacing w:after="0" w:line="240" w:lineRule="auto"/>
        <w:jc w:val="center"/>
        <w:rPr>
          <w:rFonts w:ascii="Times New Roman" w:eastAsia="Times New Roman" w:hAnsi="Times New Roman" w:cs="Times New Roman"/>
          <w:b/>
          <w:i/>
          <w:sz w:val="24"/>
          <w:szCs w:val="24"/>
          <w:lang w:val="es-ES" w:eastAsia="es-ES"/>
        </w:rPr>
      </w:pPr>
    </w:p>
    <w:p w:rsidR="00005C11" w:rsidRDefault="00005C11" w:rsidP="00005C11">
      <w:pPr>
        <w:spacing w:after="0" w:line="240" w:lineRule="auto"/>
        <w:jc w:val="center"/>
        <w:rPr>
          <w:rFonts w:ascii="Times New Roman" w:eastAsia="Times New Roman" w:hAnsi="Times New Roman" w:cs="Times New Roman"/>
          <w:b/>
          <w:i/>
          <w:sz w:val="24"/>
          <w:szCs w:val="24"/>
          <w:lang w:val="es-ES" w:eastAsia="es-ES"/>
        </w:rPr>
      </w:pPr>
    </w:p>
    <w:p w:rsidR="00005C11" w:rsidRDefault="00005C11" w:rsidP="00005C11">
      <w:pPr>
        <w:spacing w:after="0" w:line="240" w:lineRule="auto"/>
        <w:jc w:val="center"/>
        <w:rPr>
          <w:rFonts w:ascii="Times New Roman" w:eastAsia="Times New Roman" w:hAnsi="Times New Roman" w:cs="Times New Roman"/>
          <w:b/>
          <w:i/>
          <w:sz w:val="24"/>
          <w:szCs w:val="24"/>
          <w:lang w:val="es-ES" w:eastAsia="es-ES"/>
        </w:rPr>
      </w:pPr>
    </w:p>
    <w:p w:rsidR="00005C11" w:rsidRDefault="00005C11" w:rsidP="00005C11">
      <w:pPr>
        <w:spacing w:after="0" w:line="240" w:lineRule="auto"/>
        <w:jc w:val="center"/>
        <w:rPr>
          <w:rFonts w:ascii="Times New Roman" w:eastAsia="Times New Roman" w:hAnsi="Times New Roman" w:cs="Times New Roman"/>
          <w:b/>
          <w:i/>
          <w:sz w:val="24"/>
          <w:szCs w:val="24"/>
          <w:lang w:val="es-ES" w:eastAsia="es-ES"/>
        </w:rPr>
      </w:pPr>
    </w:p>
    <w:p w:rsidR="00005C11" w:rsidRDefault="00005C11" w:rsidP="00005C11">
      <w:pPr>
        <w:spacing w:after="0" w:line="240" w:lineRule="auto"/>
        <w:jc w:val="center"/>
        <w:rPr>
          <w:rFonts w:ascii="Times New Roman" w:eastAsia="Times New Roman" w:hAnsi="Times New Roman" w:cs="Times New Roman"/>
          <w:b/>
          <w:i/>
          <w:sz w:val="24"/>
          <w:szCs w:val="24"/>
          <w:lang w:val="es-ES" w:eastAsia="es-ES"/>
        </w:rPr>
      </w:pPr>
    </w:p>
    <w:p w:rsidR="00B31AB6" w:rsidRDefault="00B31AB6" w:rsidP="00005C11">
      <w:pPr>
        <w:spacing w:after="0" w:line="240" w:lineRule="auto"/>
        <w:jc w:val="center"/>
        <w:rPr>
          <w:rFonts w:ascii="Antique Olive" w:eastAsia="Times New Roman" w:hAnsi="Antique Olive" w:cs="Times New Roman"/>
          <w:b/>
          <w:bCs/>
          <w:sz w:val="28"/>
          <w:szCs w:val="24"/>
          <w:lang w:val="es-ES" w:eastAsia="es-ES"/>
        </w:rPr>
      </w:pPr>
    </w:p>
    <w:p w:rsidR="00005C11" w:rsidRPr="00257E0E" w:rsidRDefault="00005C11" w:rsidP="00005C11">
      <w:pPr>
        <w:spacing w:after="0" w:line="240" w:lineRule="auto"/>
        <w:jc w:val="center"/>
        <w:rPr>
          <w:rFonts w:ascii="Antique Olive" w:eastAsia="Times New Roman" w:hAnsi="Antique Olive" w:cs="Times New Roman"/>
          <w:b/>
          <w:bCs/>
          <w:sz w:val="28"/>
          <w:szCs w:val="24"/>
          <w:lang w:val="es-ES" w:eastAsia="es-ES"/>
        </w:rPr>
      </w:pPr>
      <w:r w:rsidRPr="00257E0E">
        <w:rPr>
          <w:rFonts w:ascii="Antique Olive" w:eastAsia="Times New Roman" w:hAnsi="Antique Olive" w:cs="Times New Roman"/>
          <w:b/>
          <w:bCs/>
          <w:sz w:val="28"/>
          <w:szCs w:val="24"/>
          <w:lang w:val="es-ES" w:eastAsia="es-ES"/>
        </w:rPr>
        <w:lastRenderedPageBreak/>
        <w:t>LISTADO DE DATOS BÁSICOS DE MANO DE OBRA</w:t>
      </w:r>
    </w:p>
    <w:p w:rsidR="00005C11" w:rsidRPr="00257E0E" w:rsidRDefault="00005C11" w:rsidP="00005C11">
      <w:pPr>
        <w:spacing w:after="0" w:line="240" w:lineRule="auto"/>
        <w:jc w:val="center"/>
        <w:rPr>
          <w:rFonts w:ascii="Antique Olive" w:eastAsia="Times New Roman" w:hAnsi="Antique Olive" w:cs="Times New Roman"/>
          <w:b/>
          <w:bCs/>
          <w:sz w:val="28"/>
          <w:szCs w:val="24"/>
          <w:lang w:val="es-ES" w:eastAsia="es-ES"/>
        </w:rPr>
      </w:pPr>
      <w:r w:rsidRPr="00257E0E">
        <w:rPr>
          <w:rFonts w:ascii="Antique Olive" w:eastAsia="Times New Roman" w:hAnsi="Antique Olive" w:cs="Times New Roman"/>
          <w:b/>
          <w:bCs/>
          <w:sz w:val="28"/>
          <w:szCs w:val="24"/>
          <w:lang w:val="es-ES" w:eastAsia="es-ES"/>
        </w:rPr>
        <w:t xml:space="preserve">ANEXO </w:t>
      </w:r>
      <w:r>
        <w:rPr>
          <w:rFonts w:ascii="Antique Olive" w:eastAsia="Times New Roman" w:hAnsi="Antique Olive" w:cs="Times New Roman"/>
          <w:b/>
          <w:bCs/>
          <w:sz w:val="28"/>
          <w:szCs w:val="24"/>
          <w:lang w:val="es-ES" w:eastAsia="es-ES"/>
        </w:rPr>
        <w:t>4</w:t>
      </w:r>
    </w:p>
    <w:p w:rsidR="00005C11" w:rsidRPr="00257E0E" w:rsidRDefault="00005C11" w:rsidP="00005C11">
      <w:pPr>
        <w:spacing w:after="0" w:line="240" w:lineRule="auto"/>
        <w:rPr>
          <w:rFonts w:ascii="Times New Roman" w:eastAsia="Times New Roman" w:hAnsi="Times New Roman" w:cs="Times New Roman"/>
          <w:sz w:val="20"/>
          <w:szCs w:val="24"/>
          <w:lang w:val="es-ES" w:eastAsia="es-ES"/>
        </w:rPr>
      </w:pPr>
    </w:p>
    <w:p w:rsidR="00005C11" w:rsidRPr="00257E0E" w:rsidRDefault="00005C11" w:rsidP="00005C11">
      <w:pPr>
        <w:spacing w:after="0" w:line="240" w:lineRule="auto"/>
        <w:jc w:val="both"/>
        <w:rPr>
          <w:rFonts w:ascii="Antique Olive" w:eastAsia="Times New Roman" w:hAnsi="Antique Olive" w:cs="Times New Roman"/>
          <w:bCs/>
          <w:sz w:val="20"/>
          <w:szCs w:val="20"/>
          <w:lang w:val="es-ES" w:eastAsia="es-ES"/>
        </w:rPr>
      </w:pPr>
      <w:r w:rsidRPr="00257E0E">
        <w:rPr>
          <w:rFonts w:ascii="Antique Olive" w:eastAsia="Times New Roman" w:hAnsi="Antique Olive" w:cs="Times New Roman"/>
          <w:bCs/>
          <w:sz w:val="20"/>
          <w:szCs w:val="20"/>
          <w:lang w:val="es-ES" w:eastAsia="es-ES"/>
        </w:rPr>
        <w:t>LISTADO DE DATOS BÁSICOS DEL COSTO DE LA MANO DE OBRA (DEBE APARECER EL FACTOR DE INTEGRACIÓN DEL SALARIO REAL).</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A30657" w:rsidP="00005C11">
      <w:pPr>
        <w:spacing w:after="0" w:line="240" w:lineRule="auto"/>
        <w:jc w:val="both"/>
        <w:rPr>
          <w:rFonts w:ascii="Antique Olive" w:eastAsia="Times New Roman" w:hAnsi="Antique Olive" w:cs="Times New Roman"/>
          <w:b/>
          <w:sz w:val="20"/>
          <w:szCs w:val="20"/>
          <w:lang w:val="es-ES" w:eastAsia="es-ES"/>
        </w:rPr>
      </w:pPr>
      <w:r>
        <w:rPr>
          <w:rFonts w:ascii="Antique Olive" w:eastAsia="Times New Roman" w:hAnsi="Antique Olive" w:cs="Times New Roman"/>
          <w:b/>
          <w:sz w:val="20"/>
          <w:szCs w:val="20"/>
          <w:lang w:val="es-ES" w:eastAsia="es-ES"/>
        </w:rPr>
        <w:t>INVITACION</w:t>
      </w:r>
      <w:r w:rsidR="00005C11" w:rsidRPr="00257E0E">
        <w:rPr>
          <w:rFonts w:ascii="Antique Olive" w:eastAsia="Times New Roman" w:hAnsi="Antique Olive" w:cs="Times New Roman"/>
          <w:b/>
          <w:sz w:val="20"/>
          <w:szCs w:val="20"/>
          <w:lang w:val="es-ES" w:eastAsia="es-ES"/>
        </w:rPr>
        <w:t xml:space="preserve"> N° ___________________                                     FECHA _____________________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OBRA:__________________________________________________________________________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UBICACIÓN:_____________________________________________________________________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E J E M P L O</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005C11" w:rsidRPr="00257E0E" w:rsidTr="004164D7">
        <w:tc>
          <w:tcPr>
            <w:tcW w:w="1843" w:type="dxa"/>
          </w:tcPr>
          <w:p w:rsidR="00005C11" w:rsidRPr="00257E0E" w:rsidRDefault="00005C11" w:rsidP="004164D7">
            <w:pPr>
              <w:spacing w:before="60" w:after="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CATEGORÍA</w:t>
            </w:r>
          </w:p>
        </w:tc>
        <w:tc>
          <w:tcPr>
            <w:tcW w:w="1276" w:type="dxa"/>
          </w:tcPr>
          <w:p w:rsidR="00005C11" w:rsidRPr="00257E0E" w:rsidRDefault="00005C11" w:rsidP="004164D7">
            <w:pPr>
              <w:spacing w:before="60" w:after="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UNIDAD</w:t>
            </w:r>
          </w:p>
        </w:tc>
        <w:tc>
          <w:tcPr>
            <w:tcW w:w="2126" w:type="dxa"/>
          </w:tcPr>
          <w:p w:rsidR="00005C11" w:rsidRPr="00257E0E" w:rsidRDefault="00005C11" w:rsidP="004164D7">
            <w:pPr>
              <w:spacing w:before="60" w:after="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SALARIO BASE</w:t>
            </w:r>
          </w:p>
        </w:tc>
        <w:tc>
          <w:tcPr>
            <w:tcW w:w="1134" w:type="dxa"/>
          </w:tcPr>
          <w:p w:rsidR="00005C11" w:rsidRPr="00257E0E" w:rsidRDefault="00005C11" w:rsidP="004164D7">
            <w:pPr>
              <w:spacing w:before="60" w:after="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FASAR</w:t>
            </w:r>
          </w:p>
        </w:tc>
        <w:tc>
          <w:tcPr>
            <w:tcW w:w="2268" w:type="dxa"/>
          </w:tcPr>
          <w:p w:rsidR="00005C11" w:rsidRPr="00257E0E" w:rsidRDefault="00005C11" w:rsidP="004164D7">
            <w:pPr>
              <w:spacing w:before="60" w:after="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SALARIO REAL</w:t>
            </w:r>
          </w:p>
        </w:tc>
      </w:tr>
      <w:tr w:rsidR="00005C11" w:rsidRPr="00257E0E" w:rsidTr="004164D7">
        <w:tc>
          <w:tcPr>
            <w:tcW w:w="1843"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PEÓN</w:t>
            </w:r>
          </w:p>
        </w:tc>
        <w:tc>
          <w:tcPr>
            <w:tcW w:w="1276"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JOR.</w:t>
            </w:r>
          </w:p>
        </w:tc>
        <w:tc>
          <w:tcPr>
            <w:tcW w:w="2126"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c>
          <w:tcPr>
            <w:tcW w:w="1134"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r>
      <w:tr w:rsidR="00005C11" w:rsidRPr="00257E0E" w:rsidTr="004164D7">
        <w:tc>
          <w:tcPr>
            <w:tcW w:w="1843"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AYUDANTE</w:t>
            </w:r>
          </w:p>
        </w:tc>
        <w:tc>
          <w:tcPr>
            <w:tcW w:w="1276"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JOR.</w:t>
            </w:r>
          </w:p>
        </w:tc>
        <w:tc>
          <w:tcPr>
            <w:tcW w:w="2126"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c>
          <w:tcPr>
            <w:tcW w:w="1134"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r>
      <w:tr w:rsidR="00005C11" w:rsidRPr="00257E0E" w:rsidTr="004164D7">
        <w:tc>
          <w:tcPr>
            <w:tcW w:w="1843"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ALBAÑIL</w:t>
            </w:r>
          </w:p>
        </w:tc>
        <w:tc>
          <w:tcPr>
            <w:tcW w:w="1276"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JOR.</w:t>
            </w:r>
          </w:p>
        </w:tc>
        <w:tc>
          <w:tcPr>
            <w:tcW w:w="2126"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c>
          <w:tcPr>
            <w:tcW w:w="1134"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r>
      <w:tr w:rsidR="00005C11" w:rsidRPr="00257E0E" w:rsidTr="004164D7">
        <w:tc>
          <w:tcPr>
            <w:tcW w:w="1843"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FIERRERO</w:t>
            </w:r>
          </w:p>
        </w:tc>
        <w:tc>
          <w:tcPr>
            <w:tcW w:w="1276"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JOR.</w:t>
            </w:r>
          </w:p>
        </w:tc>
        <w:tc>
          <w:tcPr>
            <w:tcW w:w="2126"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c>
          <w:tcPr>
            <w:tcW w:w="1134"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r>
      <w:tr w:rsidR="00005C11" w:rsidRPr="00257E0E" w:rsidTr="004164D7">
        <w:tc>
          <w:tcPr>
            <w:tcW w:w="1843"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ELECTRICISTA</w:t>
            </w:r>
          </w:p>
        </w:tc>
        <w:tc>
          <w:tcPr>
            <w:tcW w:w="1276"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JOR.</w:t>
            </w:r>
          </w:p>
        </w:tc>
        <w:tc>
          <w:tcPr>
            <w:tcW w:w="2126"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c>
          <w:tcPr>
            <w:tcW w:w="1134"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______________</w:t>
            </w:r>
          </w:p>
        </w:tc>
      </w:tr>
      <w:tr w:rsidR="00005C11" w:rsidRPr="00257E0E" w:rsidTr="004164D7">
        <w:tc>
          <w:tcPr>
            <w:tcW w:w="1843"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ETC....</w:t>
            </w:r>
          </w:p>
        </w:tc>
        <w:tc>
          <w:tcPr>
            <w:tcW w:w="1276" w:type="dxa"/>
          </w:tcPr>
          <w:p w:rsidR="00005C11" w:rsidRPr="00257E0E" w:rsidRDefault="00005C11" w:rsidP="004164D7">
            <w:pPr>
              <w:spacing w:before="160" w:line="240" w:lineRule="auto"/>
              <w:jc w:val="center"/>
              <w:rPr>
                <w:rFonts w:ascii="Antique Olive" w:eastAsia="Times New Roman" w:hAnsi="Antique Olive" w:cs="Times New Roman"/>
                <w:b/>
                <w:sz w:val="20"/>
                <w:szCs w:val="20"/>
                <w:lang w:val="es-ES" w:eastAsia="es-ES"/>
              </w:rPr>
            </w:pPr>
          </w:p>
        </w:tc>
        <w:tc>
          <w:tcPr>
            <w:tcW w:w="2126"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p>
        </w:tc>
        <w:tc>
          <w:tcPr>
            <w:tcW w:w="1134" w:type="dxa"/>
          </w:tcPr>
          <w:p w:rsidR="00005C11" w:rsidRPr="00257E0E" w:rsidRDefault="00005C11" w:rsidP="004164D7">
            <w:pPr>
              <w:spacing w:before="160" w:line="240" w:lineRule="auto"/>
              <w:jc w:val="both"/>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160" w:line="240" w:lineRule="auto"/>
              <w:ind w:left="214"/>
              <w:rPr>
                <w:rFonts w:ascii="Antique Olive" w:eastAsia="Times New Roman" w:hAnsi="Antique Olive" w:cs="Times New Roman"/>
                <w:b/>
                <w:sz w:val="20"/>
                <w:szCs w:val="20"/>
                <w:lang w:val="es-ES" w:eastAsia="es-ES"/>
              </w:rPr>
            </w:pPr>
          </w:p>
        </w:tc>
      </w:tr>
    </w:tbl>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SE DEBERÁN ENLISTAR TODAS LAS CATEGORÍAS CON SUS RESPECTIVOS SALARIOS DEL DISTINTO PERSONAL OBRERO QUE INTERVENDRÁ EN LA OBRA.</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_____________________________</w:t>
      </w:r>
    </w:p>
    <w:p w:rsidR="00005C11" w:rsidRPr="00257E0E" w:rsidRDefault="00005C11" w:rsidP="00005C11">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NOMBRE Y FIRMA DEL</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005C11" w:rsidRPr="00257E0E" w:rsidRDefault="00005C11" w:rsidP="00005C11">
      <w:pPr>
        <w:spacing w:after="0" w:line="240" w:lineRule="auto"/>
        <w:jc w:val="both"/>
        <w:rPr>
          <w:rFonts w:ascii="Times New Roman" w:eastAsia="Times New Roman" w:hAnsi="Times New Roman" w:cs="Times New Roman"/>
          <w:b/>
          <w:sz w:val="20"/>
          <w:szCs w:val="24"/>
          <w:lang w:val="es-ES" w:eastAsia="es-ES"/>
        </w:rPr>
      </w:pPr>
    </w:p>
    <w:p w:rsidR="00005C11" w:rsidRPr="00257E0E" w:rsidRDefault="00005C11" w:rsidP="00005C11">
      <w:pPr>
        <w:spacing w:after="0" w:line="240" w:lineRule="auto"/>
        <w:jc w:val="both"/>
        <w:rPr>
          <w:rFonts w:ascii="Times New Roman" w:eastAsia="Times New Roman" w:hAnsi="Times New Roman" w:cs="Times New Roman"/>
          <w:b/>
          <w:sz w:val="20"/>
          <w:szCs w:val="24"/>
          <w:lang w:val="es-ES" w:eastAsia="es-ES"/>
        </w:rPr>
      </w:pPr>
    </w:p>
    <w:p w:rsidR="00005C11" w:rsidRPr="00257E0E" w:rsidRDefault="00005C11" w:rsidP="00005C11">
      <w:pPr>
        <w:spacing w:after="0" w:line="240" w:lineRule="auto"/>
        <w:jc w:val="both"/>
        <w:rPr>
          <w:rFonts w:ascii="Antique Olive" w:eastAsia="Times New Roman" w:hAnsi="Antique Olive" w:cs="Times New Roman"/>
          <w:sz w:val="16"/>
          <w:szCs w:val="16"/>
          <w:lang w:val="es-ES" w:eastAsia="es-ES"/>
        </w:rPr>
      </w:pPr>
      <w:r w:rsidRPr="00257E0E">
        <w:rPr>
          <w:rFonts w:ascii="Antique Olive" w:eastAsia="Times New Roman" w:hAnsi="Antique Olive" w:cs="Times New Roman"/>
          <w:b/>
          <w:sz w:val="16"/>
          <w:szCs w:val="16"/>
          <w:lang w:val="es-ES" w:eastAsia="es-ES"/>
        </w:rPr>
        <w:t>NOTA</w:t>
      </w:r>
      <w:r w:rsidRPr="00257E0E">
        <w:rPr>
          <w:rFonts w:ascii="Antique Olive" w:eastAsia="Times New Roman" w:hAnsi="Antique Olive" w:cs="Times New Roman"/>
          <w:sz w:val="16"/>
          <w:szCs w:val="16"/>
          <w:lang w:val="es-ES" w:eastAsia="es-ES"/>
        </w:rPr>
        <w:t>: Este documento deberá presentarse en papel membretado de persona física o moral del Licitante.</w:t>
      </w:r>
    </w:p>
    <w:p w:rsidR="00005C11" w:rsidRDefault="00005C11" w:rsidP="00005C11">
      <w:pPr>
        <w:spacing w:after="0" w:line="240" w:lineRule="auto"/>
        <w:jc w:val="center"/>
        <w:rPr>
          <w:rFonts w:ascii="Times New Roman" w:eastAsia="Times New Roman" w:hAnsi="Times New Roman" w:cs="Times New Roman"/>
          <w:b/>
          <w:i/>
          <w:sz w:val="24"/>
          <w:szCs w:val="24"/>
          <w:lang w:val="es-ES" w:eastAsia="es-ES"/>
        </w:rPr>
      </w:pPr>
    </w:p>
    <w:p w:rsidR="00005C11" w:rsidRPr="00257E0E" w:rsidRDefault="00005C11" w:rsidP="00005C11">
      <w:pPr>
        <w:spacing w:after="0" w:line="240" w:lineRule="auto"/>
        <w:jc w:val="center"/>
        <w:rPr>
          <w:rFonts w:ascii="Times New Roman" w:eastAsia="Times New Roman" w:hAnsi="Times New Roman" w:cs="Times New Roman"/>
          <w:b/>
          <w:sz w:val="20"/>
          <w:szCs w:val="24"/>
          <w:lang w:val="es-ES_tradnl" w:eastAsia="es-ES"/>
        </w:rPr>
      </w:pPr>
      <w:r w:rsidRPr="00257E0E">
        <w:rPr>
          <w:rFonts w:ascii="Times New Roman" w:eastAsia="Times New Roman" w:hAnsi="Times New Roman" w:cs="Times New Roman"/>
          <w:b/>
          <w:i/>
          <w:sz w:val="24"/>
          <w:szCs w:val="24"/>
          <w:lang w:val="es-ES" w:eastAsia="es-ES"/>
        </w:rPr>
        <w:br w:type="page"/>
      </w:r>
    </w:p>
    <w:p w:rsidR="00005C11"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p>
    <w:p w:rsidR="00005C11"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p>
    <w:p w:rsidR="00005C11"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p>
    <w:p w:rsidR="00005C11"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p>
    <w:p w:rsidR="00005C11"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p>
    <w:p w:rsidR="00793CDA" w:rsidRDefault="00793CDA" w:rsidP="00005C11">
      <w:pPr>
        <w:keepNext/>
        <w:spacing w:after="0" w:line="240" w:lineRule="auto"/>
        <w:jc w:val="center"/>
        <w:outlineLvl w:val="7"/>
        <w:rPr>
          <w:rFonts w:ascii="Antique Olive" w:eastAsia="Times New Roman" w:hAnsi="Antique Olive" w:cs="Times New Roman"/>
          <w:b/>
          <w:sz w:val="46"/>
          <w:szCs w:val="20"/>
          <w:lang w:eastAsia="es-ES"/>
        </w:rPr>
      </w:pPr>
    </w:p>
    <w:p w:rsidR="00005C11"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p>
    <w:p w:rsidR="00005C11" w:rsidRPr="00257E0E" w:rsidRDefault="00005C11" w:rsidP="00005C11">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5</w:t>
      </w:r>
    </w:p>
    <w:p w:rsidR="00005C11" w:rsidRPr="00257E0E" w:rsidRDefault="00005C11" w:rsidP="00005C11">
      <w:pPr>
        <w:spacing w:after="0" w:line="240" w:lineRule="auto"/>
        <w:jc w:val="center"/>
        <w:rPr>
          <w:rFonts w:ascii="Antique Olive" w:eastAsia="Times New Roman" w:hAnsi="Antique Olive" w:cs="Times New Roman"/>
          <w:sz w:val="19"/>
          <w:szCs w:val="24"/>
          <w:lang w:eastAsia="es-ES"/>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r w:rsidRPr="00005C11">
        <w:rPr>
          <w:rFonts w:ascii="Antique Olive" w:eastAsia="Arial" w:hAnsi="Antique Olive" w:cstheme="majorHAnsi"/>
          <w:sz w:val="32"/>
          <w:szCs w:val="32"/>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r w:rsidR="00257E0E" w:rsidRPr="00257E0E">
        <w:rPr>
          <w:rFonts w:ascii="Times New Roman" w:eastAsia="Times New Roman" w:hAnsi="Times New Roman" w:cs="Times New Roman"/>
          <w:b/>
          <w:i/>
          <w:sz w:val="24"/>
          <w:szCs w:val="24"/>
          <w:lang w:val="es-ES" w:eastAsia="es-ES"/>
        </w:rPr>
        <w:br w:type="page"/>
      </w:r>
    </w:p>
    <w:p w:rsidR="00005C11" w:rsidRPr="00257E0E" w:rsidRDefault="00005C11" w:rsidP="00005C11">
      <w:pPr>
        <w:keepNext/>
        <w:spacing w:after="0" w:line="240" w:lineRule="auto"/>
        <w:jc w:val="center"/>
        <w:outlineLvl w:val="2"/>
        <w:rPr>
          <w:rFonts w:ascii="Antique Olive" w:eastAsia="Times New Roman" w:hAnsi="Antique Olive" w:cs="Times New Roman"/>
          <w:b/>
          <w:sz w:val="28"/>
          <w:szCs w:val="20"/>
          <w:lang w:val="es-ES" w:eastAsia="es-ES"/>
        </w:rPr>
      </w:pPr>
      <w:r w:rsidRPr="00257E0E">
        <w:rPr>
          <w:rFonts w:ascii="Antique Olive" w:eastAsia="Times New Roman" w:hAnsi="Antique Olive" w:cs="Times New Roman"/>
          <w:b/>
          <w:sz w:val="28"/>
          <w:szCs w:val="20"/>
          <w:lang w:val="es-ES" w:eastAsia="es-ES"/>
        </w:rPr>
        <w:lastRenderedPageBreak/>
        <w:t>RELACIÓN DE MAQUINARIA Y EQUIPO QUE INTERVENDRÁ EN LA EJECUCIÓN DE LA OBRA</w:t>
      </w:r>
    </w:p>
    <w:p w:rsidR="00005C11" w:rsidRPr="00257E0E" w:rsidRDefault="00005C11" w:rsidP="00005C11">
      <w:pPr>
        <w:spacing w:after="0" w:line="240" w:lineRule="auto"/>
        <w:jc w:val="center"/>
        <w:rPr>
          <w:rFonts w:ascii="Antique Olive" w:eastAsia="Times New Roman" w:hAnsi="Antique Olive" w:cs="Times New Roman"/>
          <w:b/>
          <w:bCs/>
          <w:sz w:val="28"/>
          <w:szCs w:val="24"/>
          <w:lang w:val="es-ES" w:eastAsia="es-ES"/>
        </w:rPr>
      </w:pPr>
      <w:r>
        <w:rPr>
          <w:rFonts w:ascii="Antique Olive" w:eastAsia="Times New Roman" w:hAnsi="Antique Olive" w:cs="Times New Roman"/>
          <w:b/>
          <w:bCs/>
          <w:sz w:val="28"/>
          <w:szCs w:val="24"/>
          <w:lang w:val="es-ES" w:eastAsia="es-ES"/>
        </w:rPr>
        <w:t>ANEXO   5</w:t>
      </w:r>
    </w:p>
    <w:p w:rsidR="00005C11" w:rsidRPr="00257E0E" w:rsidRDefault="00005C11" w:rsidP="00005C11">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 xml:space="preserve">                                                                                                                        </w:t>
      </w:r>
    </w:p>
    <w:p w:rsidR="00B31AB6" w:rsidRDefault="00005C11" w:rsidP="00005C11">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  </w:t>
      </w:r>
    </w:p>
    <w:p w:rsidR="00005C11" w:rsidRPr="00257E0E" w:rsidRDefault="00005C11" w:rsidP="00005C11">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  LUGAR Y FECHA</w:t>
      </w:r>
    </w:p>
    <w:p w:rsidR="00B31AB6" w:rsidRDefault="00B31AB6" w:rsidP="00005C11">
      <w:pPr>
        <w:spacing w:after="0" w:line="240" w:lineRule="auto"/>
        <w:jc w:val="both"/>
        <w:rPr>
          <w:rFonts w:ascii="Antique Olive" w:eastAsia="Times New Roman" w:hAnsi="Antique Olive" w:cs="Times New Roman"/>
          <w:b/>
          <w:bCs/>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005C11" w:rsidRPr="00257E0E" w:rsidRDefault="00005C11" w:rsidP="00005C11">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DIRECTOR GENERAL DEL</w:t>
      </w:r>
    </w:p>
    <w:p w:rsidR="00005C11" w:rsidRPr="00257E0E" w:rsidRDefault="00005C11" w:rsidP="00005C11">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005C11" w:rsidRPr="00257E0E" w:rsidRDefault="00005C11" w:rsidP="00005C11">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 xml:space="preserve">P R E S E N T E </w:t>
      </w:r>
    </w:p>
    <w:p w:rsidR="00005C11" w:rsidRPr="00257E0E" w:rsidRDefault="00005C11" w:rsidP="00005C11">
      <w:pPr>
        <w:spacing w:after="0" w:line="240" w:lineRule="auto"/>
        <w:jc w:val="both"/>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ind w:firstLine="708"/>
        <w:jc w:val="both"/>
        <w:rPr>
          <w:rFonts w:ascii="Antique Olive" w:eastAsia="Times New Roman" w:hAnsi="Antique Olive" w:cs="Times New Roman"/>
          <w:bCs/>
          <w:sz w:val="20"/>
          <w:szCs w:val="20"/>
          <w:lang w:val="es-ES" w:eastAsia="es-ES"/>
        </w:rPr>
      </w:pPr>
      <w:r w:rsidRPr="00257E0E">
        <w:rPr>
          <w:rFonts w:ascii="Antique Olive" w:eastAsia="Times New Roman" w:hAnsi="Antique Olive" w:cs="Times New Roman"/>
          <w:bCs/>
          <w:sz w:val="20"/>
          <w:szCs w:val="20"/>
          <w:lang w:val="es-ES" w:eastAsia="es-ES"/>
        </w:rPr>
        <w:t>POR MEDIO DEL PRESENTE, DOY A CONOCER LA RELACIÓN DE TODA LA MAQUINARIA Y EL EQUIPO QUE SE UTILIZARÁ DURANTE LA EJECUCIÓN DE LA OBRA Y QUE A CONTINUACIÓN SE DESCRIBE:</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p>
    <w:p w:rsidR="00005C11" w:rsidRPr="00257E0E" w:rsidRDefault="00A30657" w:rsidP="00005C11">
      <w:pPr>
        <w:spacing w:after="0" w:line="240" w:lineRule="auto"/>
        <w:jc w:val="both"/>
        <w:rPr>
          <w:rFonts w:ascii="Antique Olive" w:eastAsia="Times New Roman" w:hAnsi="Antique Olive" w:cs="Times New Roman"/>
          <w:b/>
          <w:sz w:val="20"/>
          <w:szCs w:val="20"/>
          <w:lang w:val="es-ES" w:eastAsia="es-ES"/>
        </w:rPr>
      </w:pPr>
      <w:r>
        <w:rPr>
          <w:rFonts w:ascii="Antique Olive" w:eastAsia="Times New Roman" w:hAnsi="Antique Olive" w:cs="Times New Roman"/>
          <w:b/>
          <w:sz w:val="20"/>
          <w:szCs w:val="20"/>
          <w:lang w:val="es-ES" w:eastAsia="es-ES"/>
        </w:rPr>
        <w:t>INVITACION</w:t>
      </w:r>
      <w:r w:rsidR="00005C11" w:rsidRPr="00257E0E">
        <w:rPr>
          <w:rFonts w:ascii="Antique Olive" w:eastAsia="Times New Roman" w:hAnsi="Antique Olive" w:cs="Times New Roman"/>
          <w:b/>
          <w:sz w:val="20"/>
          <w:szCs w:val="20"/>
          <w:lang w:val="es-ES" w:eastAsia="es-ES"/>
        </w:rPr>
        <w:t xml:space="preserve"> N° _____________________                                               FECHA 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OBRA: ________________________________________________________________________________________</w:t>
      </w:r>
    </w:p>
    <w:p w:rsidR="00005C11" w:rsidRPr="00257E0E" w:rsidRDefault="00005C11" w:rsidP="00005C11">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UBICACIÓN: ___________________________________________________________________________________</w:t>
      </w:r>
    </w:p>
    <w:p w:rsidR="00005C11" w:rsidRPr="00257E0E" w:rsidRDefault="00005C11" w:rsidP="00005C11">
      <w:pPr>
        <w:spacing w:after="0" w:line="240" w:lineRule="auto"/>
        <w:jc w:val="both"/>
        <w:rPr>
          <w:rFonts w:ascii="Antique Olive" w:eastAsia="Times New Roman" w:hAnsi="Antique Olive" w:cs="Times New Roman"/>
          <w:sz w:val="20"/>
          <w:szCs w:val="20"/>
          <w:lang w:val="es-ES" w:eastAsia="es-ES"/>
        </w:rPr>
      </w:pPr>
    </w:p>
    <w:p w:rsidR="00005C11" w:rsidRPr="00257E0E" w:rsidRDefault="00005C11" w:rsidP="00005C11">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E J E M P L O</w:t>
      </w:r>
    </w:p>
    <w:p w:rsidR="00005C11" w:rsidRPr="00257E0E" w:rsidRDefault="00005C11" w:rsidP="00005C11">
      <w:pPr>
        <w:spacing w:after="0" w:line="240" w:lineRule="auto"/>
        <w:jc w:val="both"/>
        <w:rPr>
          <w:rFonts w:ascii="Antique Olive" w:eastAsia="Times New Roman" w:hAnsi="Antique Olive" w:cs="Times New Roman"/>
          <w:sz w:val="20"/>
          <w:szCs w:val="20"/>
          <w:lang w:val="es-ES" w:eastAsia="es-ES"/>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005C11" w:rsidRPr="00257E0E" w:rsidTr="004164D7">
        <w:trPr>
          <w:cantSplit/>
        </w:trPr>
        <w:tc>
          <w:tcPr>
            <w:tcW w:w="1701" w:type="dxa"/>
            <w:tcBorders>
              <w:bottom w:val="nil"/>
            </w:tcBorders>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DESCRIPCIÓN</w:t>
            </w:r>
          </w:p>
        </w:tc>
        <w:tc>
          <w:tcPr>
            <w:tcW w:w="1275" w:type="dxa"/>
            <w:tcBorders>
              <w:bottom w:val="nil"/>
            </w:tcBorders>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CANTIDAD.</w:t>
            </w:r>
          </w:p>
        </w:tc>
        <w:tc>
          <w:tcPr>
            <w:tcW w:w="1560" w:type="dxa"/>
            <w:tcBorders>
              <w:bottom w:val="nil"/>
            </w:tcBorders>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VIDA UTIL</w:t>
            </w:r>
          </w:p>
        </w:tc>
        <w:tc>
          <w:tcPr>
            <w:tcW w:w="2409" w:type="dxa"/>
            <w:gridSpan w:val="2"/>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DISPONIBILIDAD</w:t>
            </w:r>
          </w:p>
        </w:tc>
        <w:tc>
          <w:tcPr>
            <w:tcW w:w="2268" w:type="dxa"/>
            <w:tcBorders>
              <w:bottom w:val="nil"/>
            </w:tcBorders>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UBICACIÓN</w:t>
            </w:r>
          </w:p>
        </w:tc>
      </w:tr>
      <w:tr w:rsidR="00005C11" w:rsidRPr="00257E0E" w:rsidTr="004164D7">
        <w:trPr>
          <w:cantSplit/>
        </w:trPr>
        <w:tc>
          <w:tcPr>
            <w:tcW w:w="1701" w:type="dxa"/>
            <w:tcBorders>
              <w:top w:val="nil"/>
            </w:tcBorders>
          </w:tcPr>
          <w:p w:rsidR="00005C11" w:rsidRPr="00257E0E" w:rsidRDefault="00005C11" w:rsidP="004164D7">
            <w:pPr>
              <w:spacing w:after="0" w:line="240" w:lineRule="auto"/>
              <w:jc w:val="center"/>
              <w:rPr>
                <w:rFonts w:ascii="Antique Olive" w:eastAsia="Times New Roman" w:hAnsi="Antique Olive" w:cs="Times New Roman"/>
                <w:b/>
                <w:sz w:val="20"/>
                <w:szCs w:val="20"/>
                <w:lang w:val="es-ES" w:eastAsia="es-ES"/>
              </w:rPr>
            </w:pPr>
          </w:p>
        </w:tc>
        <w:tc>
          <w:tcPr>
            <w:tcW w:w="1275" w:type="dxa"/>
            <w:tcBorders>
              <w:top w:val="nil"/>
            </w:tcBorders>
          </w:tcPr>
          <w:p w:rsidR="00005C11" w:rsidRPr="00257E0E" w:rsidRDefault="00005C11" w:rsidP="004164D7">
            <w:pPr>
              <w:spacing w:after="0" w:line="240" w:lineRule="auto"/>
              <w:jc w:val="center"/>
              <w:rPr>
                <w:rFonts w:ascii="Antique Olive" w:eastAsia="Times New Roman" w:hAnsi="Antique Olive" w:cs="Times New Roman"/>
                <w:b/>
                <w:sz w:val="20"/>
                <w:szCs w:val="20"/>
                <w:lang w:val="es-ES" w:eastAsia="es-ES"/>
              </w:rPr>
            </w:pPr>
          </w:p>
        </w:tc>
        <w:tc>
          <w:tcPr>
            <w:tcW w:w="1560" w:type="dxa"/>
            <w:tcBorders>
              <w:top w:val="nil"/>
            </w:tcBorders>
          </w:tcPr>
          <w:p w:rsidR="00005C11" w:rsidRPr="00257E0E" w:rsidRDefault="00005C11" w:rsidP="004164D7">
            <w:pPr>
              <w:spacing w:after="0" w:line="240" w:lineRule="auto"/>
              <w:jc w:val="center"/>
              <w:rPr>
                <w:rFonts w:ascii="Antique Olive" w:eastAsia="Times New Roman" w:hAnsi="Antique Olive" w:cs="Times New Roman"/>
                <w:b/>
                <w:sz w:val="20"/>
                <w:szCs w:val="20"/>
                <w:lang w:val="es-ES" w:eastAsia="es-ES"/>
              </w:rPr>
            </w:pPr>
          </w:p>
        </w:tc>
        <w:tc>
          <w:tcPr>
            <w:tcW w:w="992" w:type="dxa"/>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PROPIA</w:t>
            </w:r>
          </w:p>
        </w:tc>
        <w:tc>
          <w:tcPr>
            <w:tcW w:w="1417" w:type="dxa"/>
          </w:tcPr>
          <w:p w:rsidR="00005C11" w:rsidRPr="00257E0E" w:rsidRDefault="00005C11" w:rsidP="004164D7">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RENTADA</w:t>
            </w:r>
          </w:p>
        </w:tc>
        <w:tc>
          <w:tcPr>
            <w:tcW w:w="2268" w:type="dxa"/>
            <w:tcBorders>
              <w:top w:val="nil"/>
            </w:tcBorders>
          </w:tcPr>
          <w:p w:rsidR="00005C11" w:rsidRPr="00257E0E" w:rsidRDefault="00005C11" w:rsidP="004164D7">
            <w:pPr>
              <w:spacing w:after="0" w:line="240" w:lineRule="auto"/>
              <w:jc w:val="center"/>
              <w:rPr>
                <w:rFonts w:ascii="Antique Olive" w:eastAsia="Times New Roman" w:hAnsi="Antique Olive" w:cs="Times New Roman"/>
                <w:b/>
                <w:sz w:val="20"/>
                <w:szCs w:val="20"/>
                <w:lang w:val="es-ES" w:eastAsia="es-ES"/>
              </w:rPr>
            </w:pPr>
          </w:p>
        </w:tc>
      </w:tr>
      <w:tr w:rsidR="00005C11" w:rsidRPr="00257E0E" w:rsidTr="004164D7">
        <w:tblPrEx>
          <w:tblCellMar>
            <w:left w:w="71" w:type="dxa"/>
            <w:right w:w="71" w:type="dxa"/>
          </w:tblCellMar>
        </w:tblPrEx>
        <w:tc>
          <w:tcPr>
            <w:tcW w:w="1701" w:type="dxa"/>
          </w:tcPr>
          <w:p w:rsidR="00005C11" w:rsidRPr="00257E0E" w:rsidRDefault="00005C11" w:rsidP="004164D7">
            <w:pPr>
              <w:spacing w:before="30" w:after="3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COMPACTADOR NEUMÁTICO</w:t>
            </w:r>
          </w:p>
        </w:tc>
        <w:tc>
          <w:tcPr>
            <w:tcW w:w="1275"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1560"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AÑOS</w:t>
            </w:r>
          </w:p>
        </w:tc>
        <w:tc>
          <w:tcPr>
            <w:tcW w:w="992"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PROPIA</w:t>
            </w:r>
          </w:p>
        </w:tc>
        <w:tc>
          <w:tcPr>
            <w:tcW w:w="1417"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RENTADA</w:t>
            </w:r>
          </w:p>
        </w:tc>
        <w:tc>
          <w:tcPr>
            <w:tcW w:w="2268" w:type="dxa"/>
          </w:tcPr>
          <w:p w:rsidR="00005C11" w:rsidRPr="00257E0E" w:rsidRDefault="00005C11" w:rsidP="004164D7">
            <w:pPr>
              <w:spacing w:before="30" w:after="30" w:line="240" w:lineRule="auto"/>
              <w:jc w:val="both"/>
              <w:rPr>
                <w:rFonts w:ascii="Antique Olive" w:eastAsia="Times New Roman" w:hAnsi="Antique Olive" w:cs="Times New Roman"/>
                <w:sz w:val="20"/>
                <w:szCs w:val="20"/>
                <w:lang w:val="es-ES" w:eastAsia="es-ES"/>
              </w:rPr>
            </w:pPr>
          </w:p>
        </w:tc>
      </w:tr>
      <w:tr w:rsidR="00005C11" w:rsidRPr="00257E0E" w:rsidTr="004164D7">
        <w:tblPrEx>
          <w:tblCellMar>
            <w:left w:w="71" w:type="dxa"/>
            <w:right w:w="71" w:type="dxa"/>
          </w:tblCellMar>
        </w:tblPrEx>
        <w:tc>
          <w:tcPr>
            <w:tcW w:w="1701" w:type="dxa"/>
          </w:tcPr>
          <w:p w:rsidR="00005C11" w:rsidRPr="00257E0E" w:rsidRDefault="00005C11" w:rsidP="004164D7">
            <w:pPr>
              <w:spacing w:before="30" w:after="3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REVOLVEDORA HOOPER</w:t>
            </w:r>
          </w:p>
        </w:tc>
        <w:tc>
          <w:tcPr>
            <w:tcW w:w="1275"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1560"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AÑOS</w:t>
            </w:r>
          </w:p>
        </w:tc>
        <w:tc>
          <w:tcPr>
            <w:tcW w:w="992"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PROPIA</w:t>
            </w:r>
          </w:p>
        </w:tc>
        <w:tc>
          <w:tcPr>
            <w:tcW w:w="1417"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RENTADA</w:t>
            </w:r>
          </w:p>
        </w:tc>
        <w:tc>
          <w:tcPr>
            <w:tcW w:w="2268" w:type="dxa"/>
          </w:tcPr>
          <w:p w:rsidR="00005C11" w:rsidRPr="00257E0E" w:rsidRDefault="00005C11" w:rsidP="004164D7">
            <w:pPr>
              <w:spacing w:before="30" w:after="30" w:line="240" w:lineRule="auto"/>
              <w:jc w:val="both"/>
              <w:rPr>
                <w:rFonts w:ascii="Antique Olive" w:eastAsia="Times New Roman" w:hAnsi="Antique Olive" w:cs="Times New Roman"/>
                <w:sz w:val="20"/>
                <w:szCs w:val="20"/>
                <w:lang w:val="es-ES" w:eastAsia="es-ES"/>
              </w:rPr>
            </w:pPr>
          </w:p>
        </w:tc>
      </w:tr>
      <w:tr w:rsidR="00005C11" w:rsidRPr="00257E0E" w:rsidTr="004164D7">
        <w:tblPrEx>
          <w:tblCellMar>
            <w:left w:w="71" w:type="dxa"/>
            <w:right w:w="71" w:type="dxa"/>
          </w:tblCellMar>
        </w:tblPrEx>
        <w:tc>
          <w:tcPr>
            <w:tcW w:w="1701" w:type="dxa"/>
          </w:tcPr>
          <w:p w:rsidR="00005C11" w:rsidRPr="00257E0E" w:rsidRDefault="00005C11" w:rsidP="004164D7">
            <w:pPr>
              <w:spacing w:before="30" w:after="3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VIBRADOR HOOPER</w:t>
            </w:r>
          </w:p>
        </w:tc>
        <w:tc>
          <w:tcPr>
            <w:tcW w:w="1275"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1560"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AÑOS</w:t>
            </w:r>
          </w:p>
        </w:tc>
        <w:tc>
          <w:tcPr>
            <w:tcW w:w="992"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PROPIA</w:t>
            </w:r>
          </w:p>
        </w:tc>
        <w:tc>
          <w:tcPr>
            <w:tcW w:w="1417"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RENTADA</w:t>
            </w:r>
          </w:p>
        </w:tc>
        <w:tc>
          <w:tcPr>
            <w:tcW w:w="2268" w:type="dxa"/>
          </w:tcPr>
          <w:p w:rsidR="00005C11" w:rsidRPr="00257E0E" w:rsidRDefault="00005C11" w:rsidP="004164D7">
            <w:pPr>
              <w:spacing w:before="30" w:after="30" w:line="240" w:lineRule="auto"/>
              <w:jc w:val="both"/>
              <w:rPr>
                <w:rFonts w:ascii="Antique Olive" w:eastAsia="Times New Roman" w:hAnsi="Antique Olive" w:cs="Times New Roman"/>
                <w:sz w:val="20"/>
                <w:szCs w:val="20"/>
                <w:lang w:val="es-ES" w:eastAsia="es-ES"/>
              </w:rPr>
            </w:pPr>
          </w:p>
        </w:tc>
      </w:tr>
      <w:tr w:rsidR="00005C11" w:rsidRPr="00257E0E" w:rsidTr="004164D7">
        <w:tblPrEx>
          <w:tblCellMar>
            <w:left w:w="71" w:type="dxa"/>
            <w:right w:w="71" w:type="dxa"/>
          </w:tblCellMar>
        </w:tblPrEx>
        <w:tc>
          <w:tcPr>
            <w:tcW w:w="1701" w:type="dxa"/>
          </w:tcPr>
          <w:p w:rsidR="00005C11" w:rsidRPr="00257E0E" w:rsidRDefault="00005C11" w:rsidP="004164D7">
            <w:pPr>
              <w:spacing w:before="30" w:after="3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OTRO(S)....</w:t>
            </w:r>
          </w:p>
        </w:tc>
        <w:tc>
          <w:tcPr>
            <w:tcW w:w="1275"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1560"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992"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1417" w:type="dxa"/>
          </w:tcPr>
          <w:p w:rsidR="00005C11" w:rsidRPr="00257E0E" w:rsidRDefault="00005C11" w:rsidP="004164D7">
            <w:pPr>
              <w:spacing w:before="30" w:after="30" w:line="240" w:lineRule="auto"/>
              <w:jc w:val="center"/>
              <w:rPr>
                <w:rFonts w:ascii="Antique Olive" w:eastAsia="Times New Roman" w:hAnsi="Antique Olive" w:cs="Times New Roman"/>
                <w:b/>
                <w:sz w:val="20"/>
                <w:szCs w:val="20"/>
                <w:lang w:val="es-ES" w:eastAsia="es-ES"/>
              </w:rPr>
            </w:pPr>
          </w:p>
        </w:tc>
        <w:tc>
          <w:tcPr>
            <w:tcW w:w="2268" w:type="dxa"/>
          </w:tcPr>
          <w:p w:rsidR="00005C11" w:rsidRPr="00257E0E" w:rsidRDefault="00005C11" w:rsidP="004164D7">
            <w:pPr>
              <w:spacing w:before="30" w:after="30" w:line="240" w:lineRule="auto"/>
              <w:jc w:val="both"/>
              <w:rPr>
                <w:rFonts w:ascii="Antique Olive" w:eastAsia="Times New Roman" w:hAnsi="Antique Olive" w:cs="Times New Roman"/>
                <w:sz w:val="20"/>
                <w:szCs w:val="20"/>
                <w:lang w:val="es-ES" w:eastAsia="es-ES"/>
              </w:rPr>
            </w:pPr>
          </w:p>
        </w:tc>
      </w:tr>
    </w:tbl>
    <w:p w:rsidR="00B31AB6" w:rsidRDefault="00B31AB6" w:rsidP="00005C11">
      <w:pPr>
        <w:spacing w:after="0" w:line="240" w:lineRule="auto"/>
        <w:jc w:val="both"/>
        <w:rPr>
          <w:rFonts w:ascii="Antique Olive" w:eastAsia="Times New Roman" w:hAnsi="Antique Olive" w:cs="Times New Roman"/>
          <w:sz w:val="20"/>
          <w:szCs w:val="20"/>
          <w:lang w:val="es-ES" w:eastAsia="es-ES"/>
        </w:rPr>
      </w:pPr>
    </w:p>
    <w:p w:rsidR="00B31AB6" w:rsidRDefault="00B31AB6" w:rsidP="00005C11">
      <w:pPr>
        <w:spacing w:after="0" w:line="240" w:lineRule="auto"/>
        <w:jc w:val="both"/>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SIN MAS POR EL MOMENTO, QUEDO DE USTED.</w:t>
      </w:r>
    </w:p>
    <w:p w:rsidR="00005C11" w:rsidRDefault="00005C11" w:rsidP="00005C11">
      <w:pPr>
        <w:spacing w:after="0" w:line="240" w:lineRule="auto"/>
        <w:jc w:val="both"/>
        <w:rPr>
          <w:rFonts w:ascii="Antique Olive" w:eastAsia="Times New Roman" w:hAnsi="Antique Olive" w:cs="Times New Roman"/>
          <w:sz w:val="20"/>
          <w:szCs w:val="20"/>
          <w:lang w:val="es-ES" w:eastAsia="es-ES"/>
        </w:rPr>
      </w:pPr>
    </w:p>
    <w:p w:rsidR="00B31AB6" w:rsidRPr="00257E0E" w:rsidRDefault="00B31AB6" w:rsidP="00005C11">
      <w:pPr>
        <w:spacing w:after="0" w:line="240" w:lineRule="auto"/>
        <w:jc w:val="both"/>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w:t>
      </w:r>
    </w:p>
    <w:p w:rsidR="00005C11" w:rsidRPr="00257E0E" w:rsidRDefault="00005C11" w:rsidP="00005C11">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NOMBRE Y FIRMA DEL</w:t>
      </w:r>
    </w:p>
    <w:p w:rsidR="00005C11" w:rsidRPr="00257E0E" w:rsidRDefault="00005C11" w:rsidP="00005C11">
      <w:pPr>
        <w:spacing w:after="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005C11" w:rsidRDefault="00005C11" w:rsidP="00005C11">
      <w:pPr>
        <w:spacing w:after="0" w:line="240" w:lineRule="auto"/>
        <w:rPr>
          <w:rFonts w:ascii="Antique Olive" w:eastAsia="Times New Roman" w:hAnsi="Antique Olive" w:cs="Times New Roman"/>
          <w:b/>
          <w:sz w:val="16"/>
          <w:szCs w:val="16"/>
          <w:lang w:val="es-ES" w:eastAsia="es-ES"/>
        </w:rPr>
      </w:pPr>
    </w:p>
    <w:p w:rsidR="00B31AB6" w:rsidRDefault="00B31AB6" w:rsidP="00005C11">
      <w:pPr>
        <w:spacing w:after="0" w:line="240" w:lineRule="auto"/>
        <w:rPr>
          <w:rFonts w:ascii="Antique Olive" w:eastAsia="Times New Roman" w:hAnsi="Antique Olive" w:cs="Times New Roman"/>
          <w:b/>
          <w:sz w:val="16"/>
          <w:szCs w:val="16"/>
          <w:lang w:val="es-ES" w:eastAsia="es-ES"/>
        </w:rPr>
      </w:pPr>
    </w:p>
    <w:p w:rsidR="00B31AB6" w:rsidRPr="00257E0E" w:rsidRDefault="00B31AB6" w:rsidP="00005C11">
      <w:pPr>
        <w:spacing w:after="0" w:line="240" w:lineRule="auto"/>
        <w:rPr>
          <w:rFonts w:ascii="Antique Olive" w:eastAsia="Times New Roman" w:hAnsi="Antique Olive" w:cs="Times New Roman"/>
          <w:b/>
          <w:sz w:val="16"/>
          <w:szCs w:val="16"/>
          <w:lang w:val="es-ES" w:eastAsia="es-ES"/>
        </w:rPr>
      </w:pPr>
    </w:p>
    <w:p w:rsidR="00005C11" w:rsidRPr="00257E0E" w:rsidRDefault="00005C11" w:rsidP="00005C11">
      <w:pPr>
        <w:spacing w:after="0" w:line="240" w:lineRule="auto"/>
        <w:rPr>
          <w:rFonts w:ascii="Antique Olive" w:eastAsia="Times New Roman" w:hAnsi="Antique Olive" w:cs="Times New Roman"/>
          <w:sz w:val="16"/>
          <w:szCs w:val="16"/>
          <w:lang w:val="es-ES" w:eastAsia="es-ES"/>
        </w:rPr>
      </w:pPr>
      <w:r w:rsidRPr="00257E0E">
        <w:rPr>
          <w:rFonts w:ascii="Antique Olive" w:eastAsia="Times New Roman" w:hAnsi="Antique Olive" w:cs="Times New Roman"/>
          <w:b/>
          <w:sz w:val="16"/>
          <w:szCs w:val="16"/>
          <w:lang w:val="es-ES" w:eastAsia="es-ES"/>
        </w:rPr>
        <w:t>NOTA</w:t>
      </w:r>
      <w:r w:rsidRPr="00257E0E">
        <w:rPr>
          <w:rFonts w:ascii="Antique Olive" w:eastAsia="Times New Roman" w:hAnsi="Antique Olive" w:cs="Times New Roman"/>
          <w:sz w:val="16"/>
          <w:szCs w:val="16"/>
          <w:lang w:val="es-ES" w:eastAsia="es-ES"/>
        </w:rPr>
        <w:t>: Este documento deberá presentarse en papel membretado de la persona física o moral del Licitante.</w:t>
      </w:r>
    </w:p>
    <w:p w:rsidR="00005C11" w:rsidRPr="00257E0E" w:rsidRDefault="00005C11" w:rsidP="00005C11">
      <w:pPr>
        <w:spacing w:after="0" w:line="240" w:lineRule="auto"/>
        <w:jc w:val="center"/>
        <w:rPr>
          <w:rFonts w:ascii="Times New Roman" w:eastAsia="Times New Roman" w:hAnsi="Times New Roman" w:cs="Times New Roman"/>
          <w:i/>
          <w:sz w:val="36"/>
          <w:szCs w:val="24"/>
          <w:lang w:val="es-ES" w:eastAsia="es-ES"/>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4164D7">
      <w:pPr>
        <w:keepNext/>
        <w:spacing w:after="0" w:line="240" w:lineRule="auto"/>
        <w:jc w:val="center"/>
        <w:outlineLvl w:val="7"/>
        <w:rPr>
          <w:rFonts w:ascii="Antique Olive" w:eastAsia="Times New Roman" w:hAnsi="Antique Olive" w:cs="Times New Roman"/>
          <w:b/>
          <w:sz w:val="46"/>
          <w:szCs w:val="20"/>
          <w:lang w:eastAsia="es-ES"/>
        </w:rPr>
      </w:pPr>
    </w:p>
    <w:p w:rsidR="004164D7" w:rsidRDefault="004164D7" w:rsidP="004164D7">
      <w:pPr>
        <w:keepNext/>
        <w:spacing w:after="0" w:line="240" w:lineRule="auto"/>
        <w:jc w:val="center"/>
        <w:outlineLvl w:val="7"/>
        <w:rPr>
          <w:rFonts w:ascii="Antique Olive" w:eastAsia="Times New Roman" w:hAnsi="Antique Olive" w:cs="Times New Roman"/>
          <w:b/>
          <w:sz w:val="46"/>
          <w:szCs w:val="20"/>
          <w:lang w:eastAsia="es-ES"/>
        </w:rPr>
      </w:pPr>
    </w:p>
    <w:p w:rsidR="004164D7" w:rsidRDefault="004164D7" w:rsidP="004164D7">
      <w:pPr>
        <w:keepNext/>
        <w:spacing w:after="0" w:line="240" w:lineRule="auto"/>
        <w:jc w:val="center"/>
        <w:outlineLvl w:val="7"/>
        <w:rPr>
          <w:rFonts w:ascii="Antique Olive" w:eastAsia="Times New Roman" w:hAnsi="Antique Olive" w:cs="Times New Roman"/>
          <w:b/>
          <w:sz w:val="46"/>
          <w:szCs w:val="20"/>
          <w:lang w:eastAsia="es-ES"/>
        </w:rPr>
      </w:pPr>
    </w:p>
    <w:p w:rsidR="004164D7" w:rsidRDefault="004164D7" w:rsidP="004164D7">
      <w:pPr>
        <w:keepNext/>
        <w:spacing w:after="0" w:line="240" w:lineRule="auto"/>
        <w:jc w:val="center"/>
        <w:outlineLvl w:val="7"/>
        <w:rPr>
          <w:rFonts w:ascii="Antique Olive" w:eastAsia="Times New Roman" w:hAnsi="Antique Olive" w:cs="Times New Roman"/>
          <w:b/>
          <w:sz w:val="46"/>
          <w:szCs w:val="20"/>
          <w:lang w:eastAsia="es-ES"/>
        </w:rPr>
      </w:pPr>
    </w:p>
    <w:p w:rsidR="004164D7" w:rsidRPr="00257E0E" w:rsidRDefault="004164D7" w:rsidP="004164D7">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6</w:t>
      </w:r>
    </w:p>
    <w:p w:rsidR="004164D7" w:rsidRPr="00257E0E" w:rsidRDefault="004164D7" w:rsidP="004164D7">
      <w:pPr>
        <w:spacing w:after="0" w:line="240" w:lineRule="auto"/>
        <w:jc w:val="center"/>
        <w:rPr>
          <w:rFonts w:ascii="Antique Olive" w:eastAsia="Times New Roman" w:hAnsi="Antique Olive" w:cs="Times New Roman"/>
          <w:sz w:val="19"/>
          <w:szCs w:val="24"/>
          <w:lang w:eastAsia="es-ES"/>
        </w:rPr>
      </w:pPr>
    </w:p>
    <w:p w:rsidR="004164D7" w:rsidRPr="004164D7" w:rsidRDefault="004164D7" w:rsidP="004164D7">
      <w:pPr>
        <w:tabs>
          <w:tab w:val="left" w:pos="709"/>
        </w:tabs>
        <w:spacing w:after="0" w:line="240" w:lineRule="auto"/>
        <w:jc w:val="both"/>
        <w:rPr>
          <w:rFonts w:ascii="Antique Olive" w:eastAsia="Times New Roman" w:hAnsi="Antique Olive" w:cs="Times New Roman"/>
          <w:b/>
          <w:i/>
          <w:sz w:val="32"/>
          <w:szCs w:val="32"/>
          <w:lang w:val="es-ES" w:eastAsia="es-ES"/>
        </w:rPr>
      </w:pPr>
      <w:r w:rsidRPr="004164D7">
        <w:rPr>
          <w:rFonts w:ascii="Antique Olive" w:eastAsia="Arial" w:hAnsi="Antique Olive" w:cstheme="majorHAnsi"/>
          <w:sz w:val="32"/>
          <w:szCs w:val="32"/>
        </w:rPr>
        <w:t>PROGRAMAS CALENDARIZADOS DE EJECUCIÓN GENERAL DE LOS CONCEPTOS DE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r w:rsidRPr="004164D7">
        <w:rPr>
          <w:rFonts w:ascii="Antique Olive" w:eastAsia="Times New Roman" w:hAnsi="Antique Olive" w:cs="Times New Roman"/>
          <w:b/>
          <w:i/>
          <w:sz w:val="32"/>
          <w:szCs w:val="32"/>
          <w:lang w:val="es-ES" w:eastAsia="es-ES"/>
        </w:rPr>
        <w:br w:type="page"/>
      </w:r>
    </w:p>
    <w:p w:rsidR="008923BF" w:rsidRDefault="008923BF" w:rsidP="004164D7">
      <w:pPr>
        <w:jc w:val="center"/>
        <w:rPr>
          <w:b/>
          <w:sz w:val="16"/>
          <w:szCs w:val="16"/>
        </w:rPr>
        <w:sectPr w:rsidR="008923BF" w:rsidSect="003139FD">
          <w:headerReference w:type="default" r:id="rId8"/>
          <w:footerReference w:type="even" r:id="rId9"/>
          <w:footerReference w:type="default" r:id="rId10"/>
          <w:pgSz w:w="12242" w:h="15842" w:code="1"/>
          <w:pgMar w:top="1495" w:right="851" w:bottom="851" w:left="1134" w:header="720" w:footer="720" w:gutter="0"/>
          <w:pgNumType w:start="1" w:chapStyle="1"/>
          <w:cols w:space="720"/>
        </w:sectPr>
      </w:pPr>
    </w:p>
    <w:p w:rsidR="004164D7" w:rsidRPr="008923BF" w:rsidRDefault="008923BF" w:rsidP="004164D7">
      <w:pPr>
        <w:jc w:val="center"/>
        <w:rPr>
          <w:rFonts w:ascii="Antique Olive" w:hAnsi="Antique Olive"/>
          <w:b/>
          <w:sz w:val="28"/>
          <w:szCs w:val="28"/>
        </w:rPr>
      </w:pPr>
      <w:r w:rsidRPr="008923BF">
        <w:rPr>
          <w:rFonts w:ascii="Antique Olive" w:hAnsi="Antique Olive"/>
          <w:b/>
          <w:sz w:val="28"/>
          <w:szCs w:val="28"/>
        </w:rPr>
        <w:lastRenderedPageBreak/>
        <w:t>ANEXO 6</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244"/>
      </w:tblGrid>
      <w:tr w:rsidR="004164D7" w:rsidRPr="001F399C" w:rsidTr="008923BF">
        <w:trPr>
          <w:trHeight w:val="417"/>
        </w:trPr>
        <w:tc>
          <w:tcPr>
            <w:tcW w:w="10244" w:type="dxa"/>
          </w:tcPr>
          <w:p w:rsidR="004164D7" w:rsidRPr="008923BF" w:rsidRDefault="004164D7" w:rsidP="004164D7">
            <w:pPr>
              <w:jc w:val="center"/>
              <w:rPr>
                <w:b/>
                <w:sz w:val="24"/>
                <w:szCs w:val="24"/>
              </w:rPr>
            </w:pPr>
            <w:r w:rsidRPr="008923BF">
              <w:rPr>
                <w:b/>
                <w:sz w:val="24"/>
                <w:szCs w:val="24"/>
              </w:rPr>
              <w:t>PROGRAMA CALENDARIZADO DE EJECUCIÓN DE LOS TRABAJOS POR CONCEPTOS</w:t>
            </w:r>
          </w:p>
        </w:tc>
      </w:tr>
    </w:tbl>
    <w:p w:rsidR="004164D7" w:rsidRPr="001F399C" w:rsidRDefault="004164D7" w:rsidP="004164D7">
      <w:pPr>
        <w:rPr>
          <w:i/>
          <w:sz w:val="16"/>
          <w:szCs w:val="16"/>
        </w:rPr>
      </w:pP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402"/>
        <w:gridCol w:w="2977"/>
        <w:gridCol w:w="4252"/>
      </w:tblGrid>
      <w:tr w:rsidR="004164D7" w:rsidRPr="001F399C" w:rsidTr="004164D7">
        <w:tc>
          <w:tcPr>
            <w:tcW w:w="2547" w:type="dxa"/>
          </w:tcPr>
          <w:p w:rsidR="004164D7" w:rsidRPr="001F399C" w:rsidRDefault="004164D7" w:rsidP="004164D7">
            <w:pPr>
              <w:rPr>
                <w:b/>
                <w:sz w:val="16"/>
                <w:szCs w:val="16"/>
              </w:rPr>
            </w:pPr>
            <w:r w:rsidRPr="001F399C">
              <w:rPr>
                <w:b/>
                <w:sz w:val="16"/>
                <w:szCs w:val="16"/>
              </w:rPr>
              <w:t>OBRA:</w:t>
            </w:r>
          </w:p>
        </w:tc>
        <w:tc>
          <w:tcPr>
            <w:tcW w:w="3402" w:type="dxa"/>
          </w:tcPr>
          <w:p w:rsidR="004164D7" w:rsidRPr="001F399C" w:rsidRDefault="004164D7" w:rsidP="004164D7">
            <w:pPr>
              <w:rPr>
                <w:sz w:val="16"/>
                <w:szCs w:val="16"/>
              </w:rPr>
            </w:pPr>
          </w:p>
        </w:tc>
        <w:tc>
          <w:tcPr>
            <w:tcW w:w="2977" w:type="dxa"/>
          </w:tcPr>
          <w:p w:rsidR="004164D7" w:rsidRPr="001F399C" w:rsidRDefault="004164D7" w:rsidP="004164D7">
            <w:pPr>
              <w:rPr>
                <w:i/>
                <w:sz w:val="16"/>
                <w:szCs w:val="16"/>
              </w:rPr>
            </w:pPr>
          </w:p>
        </w:tc>
        <w:tc>
          <w:tcPr>
            <w:tcW w:w="4252" w:type="dxa"/>
          </w:tcPr>
          <w:p w:rsidR="004164D7" w:rsidRPr="001F399C" w:rsidRDefault="004164D7" w:rsidP="004164D7">
            <w:pPr>
              <w:rPr>
                <w:i/>
                <w:sz w:val="16"/>
                <w:szCs w:val="16"/>
              </w:rPr>
            </w:pPr>
          </w:p>
        </w:tc>
      </w:tr>
      <w:tr w:rsidR="004164D7" w:rsidRPr="001F399C" w:rsidTr="004164D7">
        <w:tc>
          <w:tcPr>
            <w:tcW w:w="2547" w:type="dxa"/>
          </w:tcPr>
          <w:p w:rsidR="004164D7" w:rsidRPr="001F399C" w:rsidRDefault="004164D7" w:rsidP="004164D7">
            <w:pPr>
              <w:rPr>
                <w:b/>
                <w:sz w:val="16"/>
                <w:szCs w:val="16"/>
              </w:rPr>
            </w:pPr>
            <w:r w:rsidRPr="001F399C">
              <w:rPr>
                <w:b/>
                <w:sz w:val="16"/>
                <w:szCs w:val="16"/>
              </w:rPr>
              <w:t>UBICACIÓN:</w:t>
            </w:r>
          </w:p>
        </w:tc>
        <w:tc>
          <w:tcPr>
            <w:tcW w:w="3402" w:type="dxa"/>
          </w:tcPr>
          <w:p w:rsidR="004164D7" w:rsidRPr="001F399C" w:rsidRDefault="004164D7" w:rsidP="004164D7">
            <w:pPr>
              <w:rPr>
                <w:sz w:val="16"/>
                <w:szCs w:val="16"/>
              </w:rPr>
            </w:pPr>
          </w:p>
        </w:tc>
        <w:tc>
          <w:tcPr>
            <w:tcW w:w="2977" w:type="dxa"/>
          </w:tcPr>
          <w:p w:rsidR="004164D7" w:rsidRPr="001F399C" w:rsidRDefault="00A30657" w:rsidP="004164D7">
            <w:pPr>
              <w:rPr>
                <w:b/>
                <w:sz w:val="16"/>
                <w:szCs w:val="16"/>
              </w:rPr>
            </w:pPr>
            <w:r>
              <w:rPr>
                <w:b/>
                <w:sz w:val="16"/>
                <w:szCs w:val="16"/>
              </w:rPr>
              <w:t>INVITACION</w:t>
            </w:r>
            <w:r w:rsidR="004164D7" w:rsidRPr="001F399C">
              <w:rPr>
                <w:b/>
                <w:sz w:val="16"/>
                <w:szCs w:val="16"/>
              </w:rPr>
              <w:t xml:space="preserve"> Nº.</w:t>
            </w:r>
          </w:p>
        </w:tc>
        <w:tc>
          <w:tcPr>
            <w:tcW w:w="4252" w:type="dxa"/>
          </w:tcPr>
          <w:p w:rsidR="004164D7" w:rsidRPr="001F399C" w:rsidRDefault="004164D7" w:rsidP="004164D7">
            <w:pPr>
              <w:rPr>
                <w:i/>
                <w:sz w:val="16"/>
                <w:szCs w:val="16"/>
              </w:rPr>
            </w:pPr>
          </w:p>
        </w:tc>
      </w:tr>
      <w:tr w:rsidR="004164D7" w:rsidRPr="001F399C" w:rsidTr="004164D7">
        <w:tc>
          <w:tcPr>
            <w:tcW w:w="2547" w:type="dxa"/>
          </w:tcPr>
          <w:p w:rsidR="004164D7" w:rsidRPr="001F399C" w:rsidRDefault="004164D7" w:rsidP="004164D7">
            <w:pPr>
              <w:rPr>
                <w:b/>
                <w:sz w:val="16"/>
                <w:szCs w:val="16"/>
              </w:rPr>
            </w:pPr>
            <w:r w:rsidRPr="001F399C">
              <w:rPr>
                <w:b/>
                <w:sz w:val="16"/>
                <w:szCs w:val="16"/>
              </w:rPr>
              <w:t>METAS:</w:t>
            </w:r>
          </w:p>
        </w:tc>
        <w:tc>
          <w:tcPr>
            <w:tcW w:w="3402" w:type="dxa"/>
          </w:tcPr>
          <w:p w:rsidR="004164D7" w:rsidRPr="001F399C" w:rsidRDefault="004164D7" w:rsidP="004164D7">
            <w:pPr>
              <w:rPr>
                <w:sz w:val="16"/>
                <w:szCs w:val="16"/>
              </w:rPr>
            </w:pPr>
          </w:p>
        </w:tc>
        <w:tc>
          <w:tcPr>
            <w:tcW w:w="2977" w:type="dxa"/>
          </w:tcPr>
          <w:p w:rsidR="004164D7" w:rsidRPr="001F399C" w:rsidRDefault="004164D7" w:rsidP="004164D7">
            <w:pPr>
              <w:rPr>
                <w:b/>
                <w:sz w:val="16"/>
                <w:szCs w:val="16"/>
              </w:rPr>
            </w:pPr>
            <w:r w:rsidRPr="001F399C">
              <w:rPr>
                <w:b/>
                <w:sz w:val="16"/>
                <w:szCs w:val="16"/>
              </w:rPr>
              <w:t>CONTRATISTA:</w:t>
            </w:r>
          </w:p>
        </w:tc>
        <w:tc>
          <w:tcPr>
            <w:tcW w:w="4252" w:type="dxa"/>
          </w:tcPr>
          <w:p w:rsidR="004164D7" w:rsidRPr="001F399C" w:rsidRDefault="004164D7" w:rsidP="004164D7">
            <w:pPr>
              <w:rPr>
                <w:i/>
                <w:sz w:val="16"/>
                <w:szCs w:val="16"/>
              </w:rPr>
            </w:pPr>
          </w:p>
        </w:tc>
      </w:tr>
      <w:tr w:rsidR="004164D7" w:rsidRPr="001F399C" w:rsidTr="004164D7">
        <w:tc>
          <w:tcPr>
            <w:tcW w:w="2547" w:type="dxa"/>
          </w:tcPr>
          <w:p w:rsidR="004164D7" w:rsidRPr="001F399C" w:rsidRDefault="004164D7" w:rsidP="004164D7">
            <w:pPr>
              <w:rPr>
                <w:b/>
                <w:sz w:val="16"/>
                <w:szCs w:val="16"/>
              </w:rPr>
            </w:pPr>
            <w:r w:rsidRPr="001F399C">
              <w:rPr>
                <w:b/>
                <w:sz w:val="16"/>
                <w:szCs w:val="16"/>
              </w:rPr>
              <w:t>FECHA PROG. DE INICIO:</w:t>
            </w:r>
          </w:p>
        </w:tc>
        <w:tc>
          <w:tcPr>
            <w:tcW w:w="3402" w:type="dxa"/>
          </w:tcPr>
          <w:p w:rsidR="004164D7" w:rsidRPr="001F399C" w:rsidRDefault="004164D7" w:rsidP="004164D7">
            <w:pPr>
              <w:rPr>
                <w:sz w:val="16"/>
                <w:szCs w:val="16"/>
              </w:rPr>
            </w:pPr>
          </w:p>
        </w:tc>
        <w:tc>
          <w:tcPr>
            <w:tcW w:w="2977" w:type="dxa"/>
          </w:tcPr>
          <w:p w:rsidR="004164D7" w:rsidRPr="001F399C" w:rsidRDefault="004164D7" w:rsidP="004164D7">
            <w:pPr>
              <w:rPr>
                <w:i/>
                <w:sz w:val="16"/>
                <w:szCs w:val="16"/>
              </w:rPr>
            </w:pPr>
            <w:r w:rsidRPr="001F399C">
              <w:rPr>
                <w:b/>
                <w:sz w:val="16"/>
                <w:szCs w:val="16"/>
              </w:rPr>
              <w:t>FECHA PROG. DE TERMINACIÓN:</w:t>
            </w:r>
          </w:p>
        </w:tc>
        <w:tc>
          <w:tcPr>
            <w:tcW w:w="4252" w:type="dxa"/>
          </w:tcPr>
          <w:p w:rsidR="004164D7" w:rsidRPr="001F399C" w:rsidRDefault="004164D7" w:rsidP="004164D7">
            <w:pPr>
              <w:rPr>
                <w:i/>
                <w:sz w:val="16"/>
                <w:szCs w:val="16"/>
              </w:rPr>
            </w:pPr>
          </w:p>
        </w:tc>
      </w:tr>
    </w:tbl>
    <w:p w:rsidR="004164D7" w:rsidRPr="00A87D87" w:rsidRDefault="004164D7" w:rsidP="004164D7">
      <w:pPr>
        <w:rPr>
          <w:i/>
          <w:sz w:val="10"/>
          <w:szCs w:val="10"/>
        </w:rPr>
      </w:pPr>
    </w:p>
    <w:tbl>
      <w:tblPr>
        <w:tblW w:w="13969" w:type="dxa"/>
        <w:tblInd w:w="55" w:type="dxa"/>
        <w:tblCellMar>
          <w:left w:w="70" w:type="dxa"/>
          <w:right w:w="70" w:type="dxa"/>
        </w:tblCellMar>
        <w:tblLook w:val="0000" w:firstRow="0" w:lastRow="0" w:firstColumn="0" w:lastColumn="0" w:noHBand="0" w:noVBand="0"/>
      </w:tblPr>
      <w:tblGrid>
        <w:gridCol w:w="987"/>
        <w:gridCol w:w="2129"/>
        <w:gridCol w:w="425"/>
        <w:gridCol w:w="709"/>
        <w:gridCol w:w="567"/>
        <w:gridCol w:w="567"/>
        <w:gridCol w:w="567"/>
        <w:gridCol w:w="567"/>
        <w:gridCol w:w="567"/>
        <w:gridCol w:w="567"/>
        <w:gridCol w:w="567"/>
        <w:gridCol w:w="567"/>
        <w:gridCol w:w="567"/>
        <w:gridCol w:w="567"/>
        <w:gridCol w:w="567"/>
        <w:gridCol w:w="567"/>
        <w:gridCol w:w="567"/>
        <w:gridCol w:w="567"/>
        <w:gridCol w:w="567"/>
        <w:gridCol w:w="567"/>
        <w:gridCol w:w="647"/>
      </w:tblGrid>
      <w:tr w:rsidR="004164D7" w:rsidTr="008923BF">
        <w:trPr>
          <w:trHeight w:val="450"/>
        </w:trPr>
        <w:tc>
          <w:tcPr>
            <w:tcW w:w="98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CLAVE</w:t>
            </w:r>
          </w:p>
        </w:tc>
        <w:tc>
          <w:tcPr>
            <w:tcW w:w="2129"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CONCEPTO (DESCRIPCIÓN CORTA)</w:t>
            </w:r>
          </w:p>
        </w:tc>
        <w:tc>
          <w:tcPr>
            <w:tcW w:w="425"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UNI</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CANT</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1er MES</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2º MES</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3 er MES</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4 to. MES</w:t>
            </w:r>
          </w:p>
        </w:tc>
        <w:tc>
          <w:tcPr>
            <w:tcW w:w="647" w:type="dxa"/>
            <w:tcBorders>
              <w:top w:val="single" w:sz="8" w:space="0" w:color="auto"/>
              <w:left w:val="nil"/>
              <w:bottom w:val="nil"/>
              <w:right w:val="single" w:sz="8" w:space="0" w:color="auto"/>
            </w:tcBorders>
            <w:shd w:val="clear" w:color="auto" w:fill="FFFF00"/>
            <w:noWrap/>
            <w:vAlign w:val="bottom"/>
          </w:tcPr>
          <w:p w:rsidR="004164D7" w:rsidRPr="005F2B9B" w:rsidRDefault="004164D7" w:rsidP="004164D7">
            <w:pPr>
              <w:jc w:val="center"/>
              <w:rPr>
                <w:rFonts w:ascii="Arial" w:hAnsi="Arial" w:cs="Arial"/>
                <w:b/>
                <w:bCs/>
                <w:sz w:val="12"/>
                <w:szCs w:val="12"/>
              </w:rPr>
            </w:pPr>
            <w:r w:rsidRPr="005F2B9B">
              <w:rPr>
                <w:rFonts w:ascii="Arial" w:hAnsi="Arial" w:cs="Arial"/>
                <w:b/>
                <w:bCs/>
                <w:sz w:val="12"/>
                <w:szCs w:val="12"/>
              </w:rPr>
              <w:t>5to. Mes</w:t>
            </w:r>
          </w:p>
        </w:tc>
      </w:tr>
      <w:tr w:rsidR="004164D7" w:rsidTr="008923BF">
        <w:trPr>
          <w:trHeight w:val="450"/>
        </w:trPr>
        <w:tc>
          <w:tcPr>
            <w:tcW w:w="98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21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42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70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SEMANA</w:t>
            </w: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SEMANA</w:t>
            </w: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SEMANA</w:t>
            </w: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SEMANA</w:t>
            </w:r>
          </w:p>
        </w:tc>
        <w:tc>
          <w:tcPr>
            <w:tcW w:w="647" w:type="dxa"/>
            <w:tcBorders>
              <w:top w:val="nil"/>
              <w:left w:val="nil"/>
              <w:bottom w:val="single" w:sz="8" w:space="0" w:color="auto"/>
              <w:right w:val="single" w:sz="8" w:space="0" w:color="auto"/>
            </w:tcBorders>
            <w:shd w:val="clear" w:color="auto" w:fill="FFFF00"/>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SEMANA</w:t>
            </w:r>
          </w:p>
        </w:tc>
      </w:tr>
      <w:tr w:rsidR="004164D7" w:rsidTr="008923BF">
        <w:trPr>
          <w:trHeight w:val="285"/>
        </w:trPr>
        <w:tc>
          <w:tcPr>
            <w:tcW w:w="98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21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42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70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4164D7" w:rsidRPr="005F2B9B" w:rsidRDefault="004164D7" w:rsidP="004164D7">
            <w:pPr>
              <w:rPr>
                <w:rFonts w:ascii="Arial" w:hAnsi="Arial" w:cs="Arial"/>
                <w:b/>
                <w:bCs/>
                <w:sz w:val="12"/>
                <w:szCs w:val="12"/>
              </w:rPr>
            </w:pPr>
          </w:p>
        </w:tc>
        <w:tc>
          <w:tcPr>
            <w:tcW w:w="567" w:type="dxa"/>
            <w:tcBorders>
              <w:top w:val="nil"/>
              <w:left w:val="nil"/>
              <w:bottom w:val="single" w:sz="8" w:space="0" w:color="auto"/>
              <w:right w:val="nil"/>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2</w:t>
            </w:r>
          </w:p>
        </w:tc>
        <w:tc>
          <w:tcPr>
            <w:tcW w:w="567" w:type="dxa"/>
            <w:tcBorders>
              <w:top w:val="nil"/>
              <w:left w:val="nil"/>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3</w:t>
            </w:r>
          </w:p>
        </w:tc>
        <w:tc>
          <w:tcPr>
            <w:tcW w:w="567" w:type="dxa"/>
            <w:tcBorders>
              <w:top w:val="nil"/>
              <w:left w:val="nil"/>
              <w:bottom w:val="single" w:sz="8" w:space="0" w:color="auto"/>
              <w:right w:val="single" w:sz="8"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4</w:t>
            </w:r>
          </w:p>
        </w:tc>
        <w:tc>
          <w:tcPr>
            <w:tcW w:w="567" w:type="dxa"/>
            <w:tcBorders>
              <w:top w:val="nil"/>
              <w:left w:val="nil"/>
              <w:bottom w:val="single" w:sz="8" w:space="0" w:color="auto"/>
              <w:right w:val="nil"/>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5</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6</w:t>
            </w:r>
          </w:p>
        </w:tc>
        <w:tc>
          <w:tcPr>
            <w:tcW w:w="567" w:type="dxa"/>
            <w:tcBorders>
              <w:top w:val="nil"/>
              <w:left w:val="nil"/>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7</w:t>
            </w:r>
          </w:p>
        </w:tc>
        <w:tc>
          <w:tcPr>
            <w:tcW w:w="567" w:type="dxa"/>
            <w:tcBorders>
              <w:top w:val="nil"/>
              <w:left w:val="nil"/>
              <w:bottom w:val="single" w:sz="8" w:space="0" w:color="auto"/>
              <w:right w:val="single" w:sz="8"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8</w:t>
            </w:r>
          </w:p>
        </w:tc>
        <w:tc>
          <w:tcPr>
            <w:tcW w:w="567" w:type="dxa"/>
            <w:tcBorders>
              <w:top w:val="nil"/>
              <w:left w:val="nil"/>
              <w:bottom w:val="single" w:sz="8" w:space="0" w:color="auto"/>
              <w:right w:val="nil"/>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9</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10</w:t>
            </w:r>
          </w:p>
        </w:tc>
        <w:tc>
          <w:tcPr>
            <w:tcW w:w="567" w:type="dxa"/>
            <w:tcBorders>
              <w:top w:val="nil"/>
              <w:left w:val="nil"/>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11</w:t>
            </w:r>
          </w:p>
        </w:tc>
        <w:tc>
          <w:tcPr>
            <w:tcW w:w="567" w:type="dxa"/>
            <w:tcBorders>
              <w:top w:val="nil"/>
              <w:left w:val="nil"/>
              <w:bottom w:val="single" w:sz="8" w:space="0" w:color="auto"/>
              <w:right w:val="single" w:sz="8"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12</w:t>
            </w:r>
          </w:p>
        </w:tc>
        <w:tc>
          <w:tcPr>
            <w:tcW w:w="567" w:type="dxa"/>
            <w:tcBorders>
              <w:top w:val="nil"/>
              <w:left w:val="nil"/>
              <w:bottom w:val="single" w:sz="8" w:space="0" w:color="auto"/>
              <w:right w:val="nil"/>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13</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14</w:t>
            </w:r>
          </w:p>
        </w:tc>
        <w:tc>
          <w:tcPr>
            <w:tcW w:w="567" w:type="dxa"/>
            <w:tcBorders>
              <w:top w:val="nil"/>
              <w:left w:val="nil"/>
              <w:bottom w:val="single" w:sz="8" w:space="0" w:color="auto"/>
              <w:right w:val="single" w:sz="4"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15</w:t>
            </w:r>
          </w:p>
        </w:tc>
        <w:tc>
          <w:tcPr>
            <w:tcW w:w="567" w:type="dxa"/>
            <w:tcBorders>
              <w:top w:val="nil"/>
              <w:left w:val="nil"/>
              <w:bottom w:val="single" w:sz="8" w:space="0" w:color="auto"/>
              <w:right w:val="single" w:sz="8"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16</w:t>
            </w:r>
          </w:p>
        </w:tc>
        <w:tc>
          <w:tcPr>
            <w:tcW w:w="647" w:type="dxa"/>
            <w:tcBorders>
              <w:top w:val="nil"/>
              <w:left w:val="nil"/>
              <w:bottom w:val="single" w:sz="8" w:space="0" w:color="auto"/>
              <w:right w:val="single" w:sz="8" w:space="0" w:color="auto"/>
            </w:tcBorders>
            <w:shd w:val="clear" w:color="auto" w:fill="auto"/>
            <w:noWrap/>
            <w:vAlign w:val="bottom"/>
          </w:tcPr>
          <w:p w:rsidR="004164D7" w:rsidRPr="005F2B9B" w:rsidRDefault="004164D7" w:rsidP="004164D7">
            <w:pPr>
              <w:jc w:val="center"/>
              <w:rPr>
                <w:rFonts w:ascii="Arial" w:hAnsi="Arial" w:cs="Arial"/>
                <w:sz w:val="12"/>
                <w:szCs w:val="12"/>
              </w:rPr>
            </w:pPr>
            <w:r w:rsidRPr="005F2B9B">
              <w:rPr>
                <w:rFonts w:ascii="Arial" w:hAnsi="Arial" w:cs="Arial"/>
                <w:sz w:val="12"/>
                <w:szCs w:val="12"/>
              </w:rPr>
              <w:t>17</w:t>
            </w:r>
          </w:p>
        </w:tc>
      </w:tr>
      <w:tr w:rsidR="004164D7" w:rsidTr="008923BF">
        <w:trPr>
          <w:trHeight w:val="225"/>
        </w:trPr>
        <w:tc>
          <w:tcPr>
            <w:tcW w:w="98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EDIFICIO</w:t>
            </w:r>
          </w:p>
        </w:tc>
        <w:tc>
          <w:tcPr>
            <w:tcW w:w="2129" w:type="dxa"/>
            <w:tcBorders>
              <w:top w:val="single" w:sz="4" w:space="0" w:color="969696"/>
              <w:left w:val="nil"/>
              <w:bottom w:val="single" w:sz="4" w:space="0" w:color="969696"/>
              <w:right w:val="single" w:sz="4" w:space="0" w:color="969696"/>
            </w:tcBorders>
            <w:shd w:val="clear" w:color="auto" w:fill="auto"/>
            <w:vAlign w:val="bottom"/>
          </w:tcPr>
          <w:p w:rsidR="004164D7" w:rsidRDefault="004164D7" w:rsidP="004164D7">
            <w:pPr>
              <w:rPr>
                <w:rFonts w:ascii="Arial" w:hAnsi="Arial" w:cs="Arial"/>
                <w:sz w:val="14"/>
                <w:szCs w:val="14"/>
              </w:rPr>
            </w:pPr>
            <w:r>
              <w:rPr>
                <w:rFonts w:ascii="Arial" w:hAnsi="Arial" w:cs="Arial"/>
                <w:sz w:val="14"/>
                <w:szCs w:val="14"/>
              </w:rPr>
              <w:t> </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1.1 CIMENTACIÓN</w:t>
            </w:r>
          </w:p>
        </w:tc>
        <w:tc>
          <w:tcPr>
            <w:tcW w:w="2129" w:type="dxa"/>
            <w:tcBorders>
              <w:top w:val="nil"/>
              <w:left w:val="nil"/>
              <w:bottom w:val="single" w:sz="4" w:space="0" w:color="969696"/>
              <w:right w:val="single" w:sz="4" w:space="0" w:color="969696"/>
            </w:tcBorders>
            <w:shd w:val="clear" w:color="auto" w:fill="auto"/>
            <w:vAlign w:val="bottom"/>
          </w:tcPr>
          <w:p w:rsidR="004164D7" w:rsidRDefault="004164D7" w:rsidP="004164D7">
            <w:pPr>
              <w:rPr>
                <w:rFonts w:ascii="Arial" w:hAnsi="Arial" w:cs="Arial"/>
                <w:sz w:val="14"/>
                <w:szCs w:val="14"/>
              </w:rPr>
            </w:pPr>
            <w:r>
              <w:rPr>
                <w:rFonts w:ascii="Arial" w:hAnsi="Arial" w:cs="Arial"/>
                <w:sz w:val="14"/>
                <w:szCs w:val="14"/>
              </w:rPr>
              <w:t> </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vAlign w:val="bottom"/>
          </w:tcPr>
          <w:p w:rsidR="004164D7" w:rsidRDefault="004164D7" w:rsidP="004164D7">
            <w:pPr>
              <w:jc w:val="right"/>
              <w:rPr>
                <w:rFonts w:ascii="Arial" w:hAnsi="Arial" w:cs="Arial"/>
                <w:sz w:val="14"/>
                <w:szCs w:val="14"/>
              </w:rPr>
            </w:pPr>
            <w:r>
              <w:rPr>
                <w:rFonts w:ascii="Arial" w:hAnsi="Arial" w:cs="Arial"/>
                <w:sz w:val="14"/>
                <w:szCs w:val="14"/>
              </w:rPr>
              <w:t>1.1.1</w:t>
            </w:r>
          </w:p>
        </w:tc>
        <w:tc>
          <w:tcPr>
            <w:tcW w:w="2129" w:type="dxa"/>
            <w:tcBorders>
              <w:top w:val="nil"/>
              <w:left w:val="nil"/>
              <w:bottom w:val="single" w:sz="4" w:space="0" w:color="969696"/>
              <w:right w:val="single" w:sz="4" w:space="0" w:color="969696"/>
            </w:tcBorders>
            <w:shd w:val="clear" w:color="auto" w:fill="auto"/>
            <w:vAlign w:val="bottom"/>
          </w:tcPr>
          <w:p w:rsidR="004164D7" w:rsidRDefault="004164D7" w:rsidP="004164D7">
            <w:pPr>
              <w:rPr>
                <w:rFonts w:ascii="Arial" w:hAnsi="Arial" w:cs="Arial"/>
                <w:b/>
                <w:bCs/>
                <w:sz w:val="14"/>
                <w:szCs w:val="14"/>
              </w:rPr>
            </w:pPr>
            <w:r>
              <w:rPr>
                <w:rFonts w:ascii="Arial" w:hAnsi="Arial" w:cs="Arial"/>
                <w:b/>
                <w:bCs/>
                <w:sz w:val="14"/>
                <w:szCs w:val="14"/>
              </w:rPr>
              <w:t>preliminares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37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11081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LIMPIA, TRAZO Y NIVELACIÓN DEL TERRENO (ÁREA DE EDIFICIOS).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384.50</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384.50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1.1.2</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excavaciones y cortes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vAlign w:val="center"/>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11071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EXCAVACIÓN A MANO EN TERRENO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M3</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125.60</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60.25</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25.50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right"/>
              <w:rPr>
                <w:rFonts w:ascii="Arial" w:hAnsi="Arial" w:cs="Arial"/>
                <w:sz w:val="12"/>
                <w:szCs w:val="12"/>
              </w:rPr>
            </w:pPr>
            <w:r w:rsidRPr="001C3219">
              <w:rPr>
                <w:rFonts w:ascii="Arial" w:hAnsi="Arial" w:cs="Arial"/>
                <w:sz w:val="12"/>
                <w:szCs w:val="12"/>
              </w:rPr>
              <w:t>39.85</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1.1.3</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plantillas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55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11101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PLANTILLA DE CONCRETO HECHO EN OBRA F'c=100 KG/CM2  DE 6 CM DE ESPESOR.</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85.25</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69.85</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right"/>
              <w:rPr>
                <w:rFonts w:ascii="Arial" w:hAnsi="Arial" w:cs="Arial"/>
                <w:sz w:val="12"/>
                <w:szCs w:val="12"/>
              </w:rPr>
            </w:pPr>
            <w:r w:rsidRPr="001C3219">
              <w:rPr>
                <w:rFonts w:ascii="Arial" w:hAnsi="Arial" w:cs="Arial"/>
                <w:sz w:val="12"/>
                <w:szCs w:val="12"/>
              </w:rPr>
              <w:t>15.40</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1.1.4</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suministros y rellenos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806"/>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lastRenderedPageBreak/>
              <w:t>11121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RELLENO Y COMPACTACIÓN DE MATERIAL PRODUCTO DE EXCAVACIÓN CON PISON Y AGUA EN CAPAS DE 20 CM. DE ESPESOR, INCL. ACARREO DENTRO DE LA OBRA, MEDIR COMPACTO.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M3</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65.25</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65.25</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760"/>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s/c</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SUM. Y RELLENO DE MATERIAL COMPACTADO por medios mecanicos  EN CAPAS DE 15 CM. DE ESPESOR, al 95% proctor  INCL. Agua necesaria y pruebas de laboratorio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M3</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45.59</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45.59</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single" w:sz="4" w:space="0" w:color="969696"/>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1.1.5</w:t>
            </w:r>
          </w:p>
        </w:tc>
        <w:tc>
          <w:tcPr>
            <w:tcW w:w="2129" w:type="dxa"/>
            <w:tcBorders>
              <w:top w:val="single" w:sz="4" w:space="0" w:color="969696"/>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concretos en cimentacion</w:t>
            </w:r>
          </w:p>
        </w:tc>
        <w:tc>
          <w:tcPr>
            <w:tcW w:w="425" w:type="dxa"/>
            <w:tcBorders>
              <w:top w:val="single" w:sz="4" w:space="0" w:color="969696"/>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 </w:t>
            </w:r>
          </w:p>
        </w:tc>
        <w:tc>
          <w:tcPr>
            <w:tcW w:w="709"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55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12010</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CONCRETO F¦c=250KG/CM2 EN CIMENTACIËN TMA. 3/4 INC. COLOCADO, VIBRADO Y CURADO.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M3</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25.58</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25.58</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1.1.6</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cimbra en cimentacion</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73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12021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CIMBRA PARA CIMENTACION CON MADERA DE PINO DE 3a., ACABADO COMUN, INCL. CIMBRADO Y DESCIMBRADO.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112.26</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112.26</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1.1.7</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acero en cimentacion</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91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12034</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PARA REFUERZO EN CIMENTACION CON VARILLA #3 F'y=4200 KG/CM2, INCL. SUMINISTRO, HABILITADO, ARMADO, TRASLAPES, SILLETAS, GANCHOS Y DESPERDICIO.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650.00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650.00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2835"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4164D7" w:rsidRPr="001C3219" w:rsidRDefault="004164D7" w:rsidP="004164D7">
            <w:pPr>
              <w:jc w:val="center"/>
              <w:rPr>
                <w:rFonts w:ascii="Copperplate Gothic Bold" w:hAnsi="Copperplate Gothic Bold" w:cs="Arial"/>
                <w:b/>
                <w:bCs/>
                <w:sz w:val="18"/>
                <w:szCs w:val="18"/>
              </w:rPr>
            </w:pPr>
            <w:r w:rsidRPr="001C3219">
              <w:rPr>
                <w:rFonts w:ascii="Copperplate Gothic Bold" w:hAnsi="Copperplate Gothic Bold" w:cs="Arial"/>
                <w:b/>
                <w:bCs/>
                <w:sz w:val="18"/>
                <w:szCs w:val="18"/>
              </w:rPr>
              <w:t>FORMATO EJEMPLO</w:t>
            </w:r>
          </w:p>
        </w:tc>
        <w:tc>
          <w:tcPr>
            <w:tcW w:w="1134" w:type="dxa"/>
            <w:gridSpan w:val="2"/>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91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12035</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PARA REFUERZO EN CIMENTACION CON VARILLA #4 F'y=4200 KG/CM2, INCL. SUMINISTRO, HABILITADO, ARMADO, TRASLAPES, SILLETAS, GANCHOS Y DESPERDICIO.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852.00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852.00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2835" w:type="dxa"/>
            <w:gridSpan w:val="5"/>
            <w:vMerge/>
            <w:tcBorders>
              <w:top w:val="nil"/>
              <w:left w:val="nil"/>
              <w:bottom w:val="single" w:sz="4" w:space="0" w:color="969696"/>
              <w:right w:val="single" w:sz="4" w:space="0" w:color="969696"/>
            </w:tcBorders>
            <w:shd w:val="clear" w:color="auto" w:fill="auto"/>
            <w:vAlign w:val="center"/>
          </w:tcPr>
          <w:p w:rsidR="004164D7" w:rsidRPr="001C3219" w:rsidRDefault="004164D7" w:rsidP="004164D7">
            <w:pPr>
              <w:rPr>
                <w:rFonts w:ascii="Copperplate Gothic Bold" w:hAnsi="Copperplate Gothic Bold" w:cs="Arial"/>
                <w:b/>
                <w:bCs/>
                <w:sz w:val="12"/>
                <w:szCs w:val="12"/>
              </w:rPr>
            </w:pPr>
          </w:p>
        </w:tc>
        <w:tc>
          <w:tcPr>
            <w:tcW w:w="1134" w:type="dxa"/>
            <w:gridSpan w:val="2"/>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91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12036</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PARA REFUERZO EN CIMENTACION CON VARILLA #5 F'y=4200 KG/CM2, INCL. SUMINISTRO, HABILITADO, ARMADO, TRASLAPES, SILLETAS, GANCHOS Y DESPERDICIO.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225.00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225.00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2835" w:type="dxa"/>
            <w:gridSpan w:val="5"/>
            <w:vMerge/>
            <w:tcBorders>
              <w:top w:val="nil"/>
              <w:left w:val="nil"/>
              <w:bottom w:val="single" w:sz="4" w:space="0" w:color="969696"/>
              <w:right w:val="single" w:sz="4" w:space="0" w:color="969696"/>
            </w:tcBorders>
            <w:shd w:val="clear" w:color="auto" w:fill="auto"/>
            <w:vAlign w:val="center"/>
          </w:tcPr>
          <w:p w:rsidR="004164D7" w:rsidRPr="001C3219" w:rsidRDefault="004164D7" w:rsidP="004164D7">
            <w:pPr>
              <w:rPr>
                <w:rFonts w:ascii="Copperplate Gothic Bold" w:hAnsi="Copperplate Gothic Bold" w:cs="Arial"/>
                <w:b/>
                <w:bCs/>
                <w:sz w:val="12"/>
                <w:szCs w:val="12"/>
              </w:rPr>
            </w:pPr>
          </w:p>
        </w:tc>
        <w:tc>
          <w:tcPr>
            <w:tcW w:w="1134" w:type="dxa"/>
            <w:gridSpan w:val="2"/>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109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lastRenderedPageBreak/>
              <w:t>12037</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PARA REFUERZO EN CIMENTACION CON VARILLA DEL #6 AL #12 F'y=4200 KG/CM2, INCL. SUMINISTRO, HABILITADO, ARMADO, TRASLAPES, SILLETAS, GANCHOS Y DESPERDICIO.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230.00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230.00</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1.1.8</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muretes de enrase</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12076</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 xml:space="preserve">MURETE DE ENRASE EN CIMENTACION </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45.52</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25.31</w:t>
            </w:r>
          </w:p>
        </w:tc>
        <w:tc>
          <w:tcPr>
            <w:tcW w:w="567" w:type="dxa"/>
            <w:tcBorders>
              <w:top w:val="nil"/>
              <w:left w:val="nil"/>
              <w:bottom w:val="single" w:sz="4" w:space="0" w:color="969696"/>
              <w:right w:val="single" w:sz="4" w:space="0" w:color="969696"/>
            </w:tcBorders>
            <w:shd w:val="clear" w:color="auto" w:fill="CCFFCC"/>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20.21</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1.1.9</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cadenas de desplante</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37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12111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 xml:space="preserve">CADENA TIPO CD-1, CON CONCRETO F'c=150 KG/CM2 </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M.L</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58.60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58.60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 xml:space="preserve">1.2 </w:t>
            </w:r>
          </w:p>
        </w:tc>
        <w:tc>
          <w:tcPr>
            <w:tcW w:w="2129" w:type="dxa"/>
            <w:tcBorders>
              <w:top w:val="single" w:sz="4" w:space="0" w:color="969696"/>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 </w:t>
            </w:r>
            <w:r w:rsidRPr="005F2B9B">
              <w:rPr>
                <w:rFonts w:ascii="Arial" w:hAnsi="Arial" w:cs="Arial"/>
                <w:b/>
                <w:bCs/>
                <w:sz w:val="12"/>
                <w:szCs w:val="12"/>
              </w:rPr>
              <w:t>ESTRUCTURA</w:t>
            </w:r>
          </w:p>
        </w:tc>
        <w:tc>
          <w:tcPr>
            <w:tcW w:w="425" w:type="dxa"/>
            <w:tcBorders>
              <w:top w:val="single" w:sz="4" w:space="0" w:color="969696"/>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single" w:sz="4" w:space="0" w:color="969696"/>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vAlign w:val="bottom"/>
          </w:tcPr>
          <w:p w:rsidR="004164D7" w:rsidRPr="005F2B9B" w:rsidRDefault="004164D7" w:rsidP="004164D7">
            <w:pPr>
              <w:jc w:val="right"/>
              <w:rPr>
                <w:rFonts w:ascii="Arial" w:hAnsi="Arial" w:cs="Arial"/>
                <w:sz w:val="12"/>
                <w:szCs w:val="12"/>
              </w:rPr>
            </w:pPr>
            <w:r w:rsidRPr="005F2B9B">
              <w:rPr>
                <w:rFonts w:ascii="Arial" w:hAnsi="Arial" w:cs="Arial"/>
                <w:sz w:val="12"/>
                <w:szCs w:val="12"/>
              </w:rPr>
              <w:t>1.2.1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cimbra en estructura</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21101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CIMBRA EN COLUMNAS Y MUROS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124.26</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82.25</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42.01</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21110</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CIMBRA PARA LOSAS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60.00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21115</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CIMBRA EN TRABES</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M2</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120.00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70.00</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50.00 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1.2.2</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acero en estructura</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21201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No.2</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50.00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cente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21203</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No.3</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40.00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jc w:val="cente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21204</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No.4</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40.00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21205</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No.5</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60.00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21208</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ACERO No. 6-12</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center"/>
              <w:rPr>
                <w:rFonts w:ascii="Arial" w:hAnsi="Arial" w:cs="Arial"/>
                <w:sz w:val="14"/>
                <w:szCs w:val="14"/>
              </w:rPr>
            </w:pPr>
            <w:r>
              <w:rPr>
                <w:rFonts w:ascii="Arial" w:hAnsi="Arial" w:cs="Arial"/>
                <w:sz w:val="14"/>
                <w:szCs w:val="14"/>
              </w:rPr>
              <w:t>KG</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jc w:val="center"/>
              <w:rPr>
                <w:rFonts w:ascii="Arial" w:hAnsi="Arial" w:cs="Arial"/>
                <w:sz w:val="12"/>
                <w:szCs w:val="12"/>
              </w:rPr>
            </w:pPr>
            <w:r w:rsidRPr="001C3219">
              <w:rPr>
                <w:rFonts w:ascii="Arial" w:hAnsi="Arial" w:cs="Arial"/>
                <w:sz w:val="12"/>
                <w:szCs w:val="12"/>
              </w:rPr>
              <w:t>35.00</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jc w:val="right"/>
              <w:rPr>
                <w:rFonts w:ascii="Arial" w:hAnsi="Arial" w:cs="Arial"/>
                <w:sz w:val="12"/>
                <w:szCs w:val="12"/>
              </w:rPr>
            </w:pPr>
            <w:r w:rsidRPr="005F2B9B">
              <w:rPr>
                <w:rFonts w:ascii="Arial" w:hAnsi="Arial" w:cs="Arial"/>
                <w:sz w:val="12"/>
                <w:szCs w:val="12"/>
              </w:rPr>
              <w:t>1.2.3</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b/>
                <w:bCs/>
                <w:sz w:val="12"/>
                <w:szCs w:val="12"/>
              </w:rPr>
            </w:pPr>
            <w:r w:rsidRPr="005F2B9B">
              <w:rPr>
                <w:rFonts w:ascii="Arial" w:hAnsi="Arial" w:cs="Arial"/>
                <w:b/>
                <w:bCs/>
                <w:sz w:val="12"/>
                <w:szCs w:val="12"/>
              </w:rPr>
              <w:t>concreto en estructura</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55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21301</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CONCRETO F¦c=250KG/CM2 EN ESTRUCTURATMA. 3/4 INC. COLOCADO, VIBRADO Y CURADO.</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r w:rsidR="004164D7" w:rsidTr="008923BF">
        <w:trPr>
          <w:trHeight w:val="225"/>
        </w:trPr>
        <w:tc>
          <w:tcPr>
            <w:tcW w:w="987" w:type="dxa"/>
            <w:tcBorders>
              <w:top w:val="nil"/>
              <w:left w:val="single" w:sz="4" w:space="0" w:color="969696"/>
              <w:bottom w:val="single" w:sz="4" w:space="0" w:color="969696"/>
              <w:right w:val="single" w:sz="4" w:space="0" w:color="969696"/>
            </w:tcBorders>
            <w:shd w:val="clear" w:color="auto" w:fill="auto"/>
            <w:noWrap/>
          </w:tcPr>
          <w:p w:rsidR="004164D7" w:rsidRPr="005F2B9B" w:rsidRDefault="004164D7" w:rsidP="004164D7">
            <w:pPr>
              <w:rPr>
                <w:rFonts w:ascii="Arial" w:hAnsi="Arial" w:cs="Arial"/>
                <w:sz w:val="12"/>
                <w:szCs w:val="12"/>
              </w:rPr>
            </w:pPr>
            <w:r w:rsidRPr="005F2B9B">
              <w:rPr>
                <w:rFonts w:ascii="Arial" w:hAnsi="Arial" w:cs="Arial"/>
                <w:sz w:val="12"/>
                <w:szCs w:val="12"/>
              </w:rPr>
              <w:t> </w:t>
            </w:r>
          </w:p>
        </w:tc>
        <w:tc>
          <w:tcPr>
            <w:tcW w:w="2129" w:type="dxa"/>
            <w:tcBorders>
              <w:top w:val="nil"/>
              <w:left w:val="nil"/>
              <w:bottom w:val="single" w:sz="4" w:space="0" w:color="969696"/>
              <w:right w:val="single" w:sz="4" w:space="0" w:color="969696"/>
            </w:tcBorders>
            <w:shd w:val="clear" w:color="auto" w:fill="auto"/>
            <w:vAlign w:val="bottom"/>
          </w:tcPr>
          <w:p w:rsidR="004164D7" w:rsidRPr="005F2B9B" w:rsidRDefault="004164D7" w:rsidP="004164D7">
            <w:pPr>
              <w:rPr>
                <w:rFonts w:ascii="Arial" w:hAnsi="Arial" w:cs="Arial"/>
                <w:sz w:val="12"/>
                <w:szCs w:val="12"/>
              </w:rPr>
            </w:pPr>
            <w:r w:rsidRPr="005F2B9B">
              <w:rPr>
                <w:rFonts w:ascii="Arial" w:hAnsi="Arial" w:cs="Arial"/>
                <w:sz w:val="12"/>
                <w:szCs w:val="12"/>
              </w:rPr>
              <w:t> </w:t>
            </w:r>
          </w:p>
        </w:tc>
        <w:tc>
          <w:tcPr>
            <w:tcW w:w="425" w:type="dxa"/>
            <w:tcBorders>
              <w:top w:val="nil"/>
              <w:left w:val="nil"/>
              <w:bottom w:val="single" w:sz="4" w:space="0" w:color="969696"/>
              <w:right w:val="single" w:sz="4" w:space="0" w:color="969696"/>
            </w:tcBorders>
            <w:shd w:val="clear" w:color="auto" w:fill="auto"/>
            <w:noWrap/>
            <w:vAlign w:val="center"/>
          </w:tcPr>
          <w:p w:rsidR="004164D7" w:rsidRDefault="004164D7" w:rsidP="004164D7">
            <w:pPr>
              <w:jc w:val="right"/>
              <w:rPr>
                <w:rFonts w:ascii="Arial" w:hAnsi="Arial" w:cs="Arial"/>
                <w:sz w:val="14"/>
                <w:szCs w:val="14"/>
              </w:rPr>
            </w:pPr>
            <w:r>
              <w:rPr>
                <w:rFonts w:ascii="Arial" w:hAnsi="Arial" w:cs="Arial"/>
                <w:sz w:val="14"/>
                <w:szCs w:val="14"/>
              </w:rPr>
              <w:t> </w:t>
            </w:r>
          </w:p>
        </w:tc>
        <w:tc>
          <w:tcPr>
            <w:tcW w:w="709"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Pr="001C3219" w:rsidRDefault="004164D7" w:rsidP="004164D7">
            <w:pPr>
              <w:rPr>
                <w:rFonts w:ascii="Arial" w:hAnsi="Arial" w:cs="Arial"/>
                <w:sz w:val="12"/>
                <w:szCs w:val="12"/>
              </w:rPr>
            </w:pPr>
            <w:r w:rsidRPr="001C3219">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4164D7" w:rsidRDefault="004164D7" w:rsidP="004164D7">
            <w:pPr>
              <w:rPr>
                <w:rFonts w:ascii="Arial" w:hAnsi="Arial" w:cs="Arial"/>
                <w:sz w:val="14"/>
                <w:szCs w:val="14"/>
              </w:rPr>
            </w:pPr>
            <w:r>
              <w:rPr>
                <w:rFonts w:ascii="Arial" w:hAnsi="Arial" w:cs="Arial"/>
                <w:sz w:val="14"/>
                <w:szCs w:val="14"/>
              </w:rPr>
              <w:t> </w:t>
            </w:r>
          </w:p>
        </w:tc>
        <w:tc>
          <w:tcPr>
            <w:tcW w:w="647" w:type="dxa"/>
            <w:tcBorders>
              <w:top w:val="nil"/>
              <w:left w:val="nil"/>
              <w:bottom w:val="single" w:sz="4" w:space="0" w:color="969696"/>
              <w:right w:val="single" w:sz="4" w:space="0" w:color="969696"/>
            </w:tcBorders>
            <w:shd w:val="clear" w:color="auto" w:fill="auto"/>
            <w:noWrap/>
            <w:vAlign w:val="bottom"/>
          </w:tcPr>
          <w:p w:rsidR="004164D7" w:rsidRDefault="004164D7" w:rsidP="004164D7">
            <w:pPr>
              <w:jc w:val="center"/>
              <w:rPr>
                <w:rFonts w:ascii="Arial" w:hAnsi="Arial" w:cs="Arial"/>
                <w:sz w:val="14"/>
                <w:szCs w:val="14"/>
              </w:rPr>
            </w:pPr>
            <w:r>
              <w:rPr>
                <w:rFonts w:ascii="Arial" w:hAnsi="Arial" w:cs="Arial"/>
                <w:sz w:val="14"/>
                <w:szCs w:val="14"/>
              </w:rPr>
              <w:t> </w:t>
            </w:r>
          </w:p>
        </w:tc>
      </w:tr>
    </w:tbl>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sectPr w:rsidR="008923BF" w:rsidSect="003139FD">
          <w:pgSz w:w="15842" w:h="12242" w:orient="landscape" w:code="1"/>
          <w:pgMar w:top="1134" w:right="1497" w:bottom="851" w:left="851" w:header="720" w:footer="720" w:gutter="0"/>
          <w:cols w:space="720"/>
        </w:sect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Pr="00497383" w:rsidRDefault="008923BF" w:rsidP="008923BF">
      <w:pPr>
        <w:jc w:val="center"/>
        <w:rPr>
          <w:sz w:val="32"/>
          <w:szCs w:val="32"/>
        </w:rPr>
      </w:pPr>
      <w:r>
        <w:rPr>
          <w:noProof/>
          <w:lang w:eastAsia="es-MX"/>
        </w:rPr>
        <mc:AlternateContent>
          <mc:Choice Requires="wpg">
            <w:drawing>
              <wp:anchor distT="0" distB="0" distL="114300" distR="114300" simplePos="0" relativeHeight="251923456" behindDoc="0" locked="0" layoutInCell="1" allowOverlap="1" wp14:anchorId="7EADBAA8" wp14:editId="69DEA887">
                <wp:simplePos x="0" y="0"/>
                <wp:positionH relativeFrom="margin">
                  <wp:align>left</wp:align>
                </wp:positionH>
                <wp:positionV relativeFrom="paragraph">
                  <wp:posOffset>305435</wp:posOffset>
                </wp:positionV>
                <wp:extent cx="8174355" cy="4794885"/>
                <wp:effectExtent l="0" t="0" r="0" b="0"/>
                <wp:wrapNone/>
                <wp:docPr id="84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74355" cy="4794885"/>
                          <a:chOff x="0" y="0"/>
                          <a:chExt cx="5149" cy="3398"/>
                        </a:xfrm>
                      </wpg:grpSpPr>
                      <wps:wsp>
                        <wps:cNvPr id="847" name="AutoShape 4"/>
                        <wps:cNvSpPr>
                          <a:spLocks noChangeAspect="1" noChangeArrowheads="1" noTextEdit="1"/>
                        </wps:cNvSpPr>
                        <wps:spPr bwMode="auto">
                          <a:xfrm>
                            <a:off x="7" y="0"/>
                            <a:ext cx="5135" cy="3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848" name="Group 206"/>
                        <wpg:cNvGrpSpPr>
                          <a:grpSpLocks/>
                        </wpg:cNvGrpSpPr>
                        <wpg:grpSpPr bwMode="auto">
                          <a:xfrm>
                            <a:off x="0" y="0"/>
                            <a:ext cx="5149" cy="3391"/>
                            <a:chOff x="0" y="0"/>
                            <a:chExt cx="5149" cy="3391"/>
                          </a:xfrm>
                        </wpg:grpSpPr>
                        <wps:wsp>
                          <wps:cNvPr id="849" name="Rectangle 6"/>
                          <wps:cNvSpPr>
                            <a:spLocks noChangeArrowheads="1"/>
                          </wps:cNvSpPr>
                          <wps:spPr bwMode="auto">
                            <a:xfrm>
                              <a:off x="25" y="641"/>
                              <a:ext cx="102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NOMBRE DEL PROYECTO:</w:t>
                                </w:r>
                              </w:p>
                            </w:txbxContent>
                          </wps:txbx>
                          <wps:bodyPr vert="horz" wrap="square" lIns="0" tIns="0" rIns="0" bIns="0" numCol="1" anchor="t" anchorCtr="0" compatLnSpc="1">
                            <a:prstTxWarp prst="textNoShape">
                              <a:avLst/>
                            </a:prstTxWarp>
                            <a:noAutofit/>
                          </wps:bodyPr>
                        </wps:wsp>
                        <wps:wsp>
                          <wps:cNvPr id="850" name="Rectangle 7"/>
                          <wps:cNvSpPr>
                            <a:spLocks noChangeArrowheads="1"/>
                          </wps:cNvSpPr>
                          <wps:spPr bwMode="auto">
                            <a:xfrm>
                              <a:off x="2848" y="641"/>
                              <a:ext cx="65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851" name="Rectangle 8"/>
                          <wps:cNvSpPr>
                            <a:spLocks noChangeArrowheads="1"/>
                          </wps:cNvSpPr>
                          <wps:spPr bwMode="auto">
                            <a:xfrm>
                              <a:off x="25" y="741"/>
                              <a:ext cx="48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852" name="Rectangle 9"/>
                          <wps:cNvSpPr>
                            <a:spLocks noChangeArrowheads="1"/>
                          </wps:cNvSpPr>
                          <wps:spPr bwMode="auto">
                            <a:xfrm>
                              <a:off x="2848" y="741"/>
                              <a:ext cx="39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853" name="Rectangle 10"/>
                          <wps:cNvSpPr>
                            <a:spLocks noChangeArrowheads="1"/>
                          </wps:cNvSpPr>
                          <wps:spPr bwMode="auto">
                            <a:xfrm>
                              <a:off x="25" y="841"/>
                              <a:ext cx="33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854" name="Rectangle 11"/>
                          <wps:cNvSpPr>
                            <a:spLocks noChangeArrowheads="1"/>
                          </wps:cNvSpPr>
                          <wps:spPr bwMode="auto">
                            <a:xfrm>
                              <a:off x="2848" y="841"/>
                              <a:ext cx="47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LOCALIDAD:</w:t>
                                </w:r>
                              </w:p>
                            </w:txbxContent>
                          </wps:txbx>
                          <wps:bodyPr vert="horz" wrap="square" lIns="0" tIns="0" rIns="0" bIns="0" numCol="1" anchor="t" anchorCtr="0" compatLnSpc="1">
                            <a:prstTxWarp prst="textNoShape">
                              <a:avLst/>
                            </a:prstTxWarp>
                            <a:noAutofit/>
                          </wps:bodyPr>
                        </wps:wsp>
                        <wps:wsp>
                          <wps:cNvPr id="855" name="Rectangle 12"/>
                          <wps:cNvSpPr>
                            <a:spLocks noChangeArrowheads="1"/>
                          </wps:cNvSpPr>
                          <wps:spPr bwMode="auto">
                            <a:xfrm>
                              <a:off x="25" y="942"/>
                              <a:ext cx="4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856" name="Rectangle 13"/>
                          <wps:cNvSpPr>
                            <a:spLocks noChangeArrowheads="1"/>
                          </wps:cNvSpPr>
                          <wps:spPr bwMode="auto">
                            <a:xfrm>
                              <a:off x="2848" y="942"/>
                              <a:ext cx="1289"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E96E62">
                                  <w:rPr>
                                    <w:rFonts w:ascii="Arial" w:hAnsi="Arial" w:cstheme="minorBidi"/>
                                    <w:color w:val="000000"/>
                                    <w:kern w:val="24"/>
                                    <w:sz w:val="16"/>
                                    <w:szCs w:val="16"/>
                                  </w:rPr>
                                  <w:t>FECHA PROG. DETERMINACIÓN:</w:t>
                                </w:r>
                              </w:p>
                            </w:txbxContent>
                          </wps:txbx>
                          <wps:bodyPr vert="horz" wrap="square" lIns="0" tIns="0" rIns="0" bIns="0" numCol="1" anchor="t" anchorCtr="0" compatLnSpc="1">
                            <a:prstTxWarp prst="textNoShape">
                              <a:avLst/>
                            </a:prstTxWarp>
                            <a:noAutofit/>
                          </wps:bodyPr>
                        </wps:wsp>
                        <wps:wsp>
                          <wps:cNvPr id="857" name="Rectangle 14"/>
                          <wps:cNvSpPr>
                            <a:spLocks noChangeArrowheads="1"/>
                          </wps:cNvSpPr>
                          <wps:spPr bwMode="auto">
                            <a:xfrm>
                              <a:off x="25" y="1042"/>
                              <a:ext cx="974"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E96E62">
                                  <w:rPr>
                                    <w:rFonts w:ascii="Arial" w:hAnsi="Arial" w:cstheme="minorBidi"/>
                                    <w:color w:val="000000"/>
                                    <w:kern w:val="24"/>
                                    <w:sz w:val="16"/>
                                    <w:szCs w:val="16"/>
                                  </w:rPr>
                                  <w:t>FECHA PROG. DE INICIO</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858" name="Rectangle 15"/>
                          <wps:cNvSpPr>
                            <a:spLocks noChangeArrowheads="1"/>
                          </wps:cNvSpPr>
                          <wps:spPr bwMode="auto">
                            <a:xfrm>
                              <a:off x="2146"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859" name="Rectangle 16"/>
                          <wps:cNvSpPr>
                            <a:spLocks noChangeArrowheads="1"/>
                          </wps:cNvSpPr>
                          <wps:spPr bwMode="auto">
                            <a:xfrm>
                              <a:off x="2338"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860" name="Rectangle 17"/>
                          <wps:cNvSpPr>
                            <a:spLocks noChangeArrowheads="1"/>
                          </wps:cNvSpPr>
                          <wps:spPr bwMode="auto">
                            <a:xfrm>
                              <a:off x="2530"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861" name="Rectangle 18"/>
                          <wps:cNvSpPr>
                            <a:spLocks noChangeArrowheads="1"/>
                          </wps:cNvSpPr>
                          <wps:spPr bwMode="auto">
                            <a:xfrm>
                              <a:off x="2722"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862" name="Rectangle 19"/>
                          <wps:cNvSpPr>
                            <a:spLocks noChangeArrowheads="1"/>
                          </wps:cNvSpPr>
                          <wps:spPr bwMode="auto">
                            <a:xfrm>
                              <a:off x="2914"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863" name="Rectangle 20"/>
                          <wps:cNvSpPr>
                            <a:spLocks noChangeArrowheads="1"/>
                          </wps:cNvSpPr>
                          <wps:spPr bwMode="auto">
                            <a:xfrm>
                              <a:off x="3106"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864" name="Rectangle 21"/>
                          <wps:cNvSpPr>
                            <a:spLocks noChangeArrowheads="1"/>
                          </wps:cNvSpPr>
                          <wps:spPr bwMode="auto">
                            <a:xfrm>
                              <a:off x="3298"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865" name="Rectangle 22"/>
                          <wps:cNvSpPr>
                            <a:spLocks noChangeArrowheads="1"/>
                          </wps:cNvSpPr>
                          <wps:spPr bwMode="auto">
                            <a:xfrm>
                              <a:off x="3490"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866" name="Rectangle 23"/>
                          <wps:cNvSpPr>
                            <a:spLocks noChangeArrowheads="1"/>
                          </wps:cNvSpPr>
                          <wps:spPr bwMode="auto">
                            <a:xfrm>
                              <a:off x="3682" y="147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867" name="Rectangle 24"/>
                          <wps:cNvSpPr>
                            <a:spLocks noChangeArrowheads="1"/>
                          </wps:cNvSpPr>
                          <wps:spPr bwMode="auto">
                            <a:xfrm>
                              <a:off x="3856"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wps:txbx>
                          <wps:bodyPr vert="horz" wrap="square" lIns="0" tIns="0" rIns="0" bIns="0" numCol="1" anchor="t" anchorCtr="0" compatLnSpc="1">
                            <a:prstTxWarp prst="textNoShape">
                              <a:avLst/>
                            </a:prstTxWarp>
                            <a:noAutofit/>
                          </wps:bodyPr>
                        </wps:wsp>
                        <wps:wsp>
                          <wps:cNvPr id="868" name="Rectangle 25"/>
                          <wps:cNvSpPr>
                            <a:spLocks noChangeArrowheads="1"/>
                          </wps:cNvSpPr>
                          <wps:spPr bwMode="auto">
                            <a:xfrm>
                              <a:off x="4048"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wps:txbx>
                          <wps:bodyPr vert="horz" wrap="square" lIns="0" tIns="0" rIns="0" bIns="0" numCol="1" anchor="t" anchorCtr="0" compatLnSpc="1">
                            <a:prstTxWarp prst="textNoShape">
                              <a:avLst/>
                            </a:prstTxWarp>
                            <a:noAutofit/>
                          </wps:bodyPr>
                        </wps:wsp>
                        <wps:wsp>
                          <wps:cNvPr id="869" name="Rectangle 26"/>
                          <wps:cNvSpPr>
                            <a:spLocks noChangeArrowheads="1"/>
                          </wps:cNvSpPr>
                          <wps:spPr bwMode="auto">
                            <a:xfrm>
                              <a:off x="4240"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wps:txbx>
                          <wps:bodyPr vert="horz" wrap="square" lIns="0" tIns="0" rIns="0" bIns="0" numCol="1" anchor="t" anchorCtr="0" compatLnSpc="1">
                            <a:prstTxWarp prst="textNoShape">
                              <a:avLst/>
                            </a:prstTxWarp>
                            <a:noAutofit/>
                          </wps:bodyPr>
                        </wps:wsp>
                        <wps:wsp>
                          <wps:cNvPr id="870" name="Rectangle 27"/>
                          <wps:cNvSpPr>
                            <a:spLocks noChangeArrowheads="1"/>
                          </wps:cNvSpPr>
                          <wps:spPr bwMode="auto">
                            <a:xfrm>
                              <a:off x="4432"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wps:txbx>
                          <wps:bodyPr vert="horz" wrap="square" lIns="0" tIns="0" rIns="0" bIns="0" numCol="1" anchor="t" anchorCtr="0" compatLnSpc="1">
                            <a:prstTxWarp prst="textNoShape">
                              <a:avLst/>
                            </a:prstTxWarp>
                            <a:noAutofit/>
                          </wps:bodyPr>
                        </wps:wsp>
                        <wps:wsp>
                          <wps:cNvPr id="871" name="Rectangle 28"/>
                          <wps:cNvSpPr>
                            <a:spLocks noChangeArrowheads="1"/>
                          </wps:cNvSpPr>
                          <wps:spPr bwMode="auto">
                            <a:xfrm>
                              <a:off x="4624"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wps:txbx>
                          <wps:bodyPr vert="horz" wrap="square" lIns="0" tIns="0" rIns="0" bIns="0" numCol="1" anchor="t" anchorCtr="0" compatLnSpc="1">
                            <a:prstTxWarp prst="textNoShape">
                              <a:avLst/>
                            </a:prstTxWarp>
                            <a:noAutofit/>
                          </wps:bodyPr>
                        </wps:wsp>
                        <wps:wsp>
                          <wps:cNvPr id="872" name="Rectangle 29"/>
                          <wps:cNvSpPr>
                            <a:spLocks noChangeArrowheads="1"/>
                          </wps:cNvSpPr>
                          <wps:spPr bwMode="auto">
                            <a:xfrm>
                              <a:off x="4816"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wps:txbx>
                          <wps:bodyPr vert="horz" wrap="square" lIns="0" tIns="0" rIns="0" bIns="0" numCol="1" anchor="t" anchorCtr="0" compatLnSpc="1">
                            <a:prstTxWarp prst="textNoShape">
                              <a:avLst/>
                            </a:prstTxWarp>
                            <a:noAutofit/>
                          </wps:bodyPr>
                        </wps:wsp>
                        <wps:wsp>
                          <wps:cNvPr id="873" name="Rectangle 30"/>
                          <wps:cNvSpPr>
                            <a:spLocks noChangeArrowheads="1"/>
                          </wps:cNvSpPr>
                          <wps:spPr bwMode="auto">
                            <a:xfrm>
                              <a:off x="5008" y="147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wps:txbx>
                          <wps:bodyPr vert="horz" wrap="square" lIns="0" tIns="0" rIns="0" bIns="0" numCol="1" anchor="t" anchorCtr="0" compatLnSpc="1">
                            <a:prstTxWarp prst="textNoShape">
                              <a:avLst/>
                            </a:prstTxWarp>
                            <a:noAutofit/>
                          </wps:bodyPr>
                        </wps:wsp>
                        <wps:wsp>
                          <wps:cNvPr id="874" name="Rectangle 31"/>
                          <wps:cNvSpPr>
                            <a:spLocks noChangeArrowheads="1"/>
                          </wps:cNvSpPr>
                          <wps:spPr bwMode="auto">
                            <a:xfrm>
                              <a:off x="232" y="1592"/>
                              <a:ext cx="49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cstheme="minorBidi"/>
                                    <w:b/>
                                    <w:bCs/>
                                    <w:color w:val="000000"/>
                                    <w:kern w:val="24"/>
                                    <w:sz w:val="14"/>
                                    <w:szCs w:val="14"/>
                                  </w:rPr>
                                  <w:t>PRELIMINARES</w:t>
                                </w:r>
                              </w:p>
                            </w:txbxContent>
                          </wps:txbx>
                          <wps:bodyPr vert="horz" wrap="square" lIns="0" tIns="0" rIns="0" bIns="0" numCol="1" anchor="t" anchorCtr="0" compatLnSpc="1">
                            <a:prstTxWarp prst="textNoShape">
                              <a:avLst/>
                            </a:prstTxWarp>
                            <a:noAutofit/>
                          </wps:bodyPr>
                        </wps:wsp>
                        <wps:wsp>
                          <wps:cNvPr id="875" name="Rectangle 32"/>
                          <wps:cNvSpPr>
                            <a:spLocks noChangeArrowheads="1"/>
                          </wps:cNvSpPr>
                          <wps:spPr bwMode="auto">
                            <a:xfrm>
                              <a:off x="100" y="16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color w:val="000000"/>
                                    <w:kern w:val="24"/>
                                    <w:sz w:val="16"/>
                                    <w:szCs w:val="16"/>
                                  </w:rPr>
                                  <w:t>1</w:t>
                                </w:r>
                              </w:p>
                            </w:txbxContent>
                          </wps:txbx>
                          <wps:bodyPr vert="horz" wrap="square" lIns="0" tIns="0" rIns="0" bIns="0" numCol="1" anchor="t" anchorCtr="0" compatLnSpc="1">
                            <a:prstTxWarp prst="textNoShape">
                              <a:avLst/>
                            </a:prstTxWarp>
                            <a:noAutofit/>
                          </wps:bodyPr>
                        </wps:wsp>
                        <wps:wsp>
                          <wps:cNvPr id="876" name="Rectangle 33"/>
                          <wps:cNvSpPr>
                            <a:spLocks noChangeArrowheads="1"/>
                          </wps:cNvSpPr>
                          <wps:spPr bwMode="auto">
                            <a:xfrm>
                              <a:off x="233" y="1694"/>
                              <a:ext cx="4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DEMOLICIONES</w:t>
                                </w:r>
                              </w:p>
                            </w:txbxContent>
                          </wps:txbx>
                          <wps:bodyPr vert="horz" wrap="square" lIns="0" tIns="0" rIns="0" bIns="0" numCol="1" anchor="t" anchorCtr="0" compatLnSpc="1">
                            <a:prstTxWarp prst="textNoShape">
                              <a:avLst/>
                            </a:prstTxWarp>
                            <a:noAutofit/>
                          </wps:bodyPr>
                        </wps:wsp>
                        <wps:wsp>
                          <wps:cNvPr id="877" name="Rectangle 34"/>
                          <wps:cNvSpPr>
                            <a:spLocks noChangeArrowheads="1"/>
                          </wps:cNvSpPr>
                          <wps:spPr bwMode="auto">
                            <a:xfrm>
                              <a:off x="98" y="1780"/>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2</w:t>
                                </w:r>
                              </w:p>
                            </w:txbxContent>
                          </wps:txbx>
                          <wps:bodyPr vert="horz" wrap="square" lIns="0" tIns="0" rIns="0" bIns="0" numCol="1" anchor="t" anchorCtr="0" compatLnSpc="1">
                            <a:prstTxWarp prst="textNoShape">
                              <a:avLst/>
                            </a:prstTxWarp>
                            <a:noAutofit/>
                          </wps:bodyPr>
                        </wps:wsp>
                        <wps:wsp>
                          <wps:cNvPr id="878" name="Rectangle 35"/>
                          <wps:cNvSpPr>
                            <a:spLocks noChangeArrowheads="1"/>
                          </wps:cNvSpPr>
                          <wps:spPr bwMode="auto">
                            <a:xfrm>
                              <a:off x="233" y="1794"/>
                              <a:ext cx="6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LIMPIA, TRAZO Y NIV.</w:t>
                                </w:r>
                              </w:p>
                            </w:txbxContent>
                          </wps:txbx>
                          <wps:bodyPr vert="horz" wrap="square" lIns="0" tIns="0" rIns="0" bIns="0" numCol="1" anchor="t" anchorCtr="0" compatLnSpc="1">
                            <a:prstTxWarp prst="textNoShape">
                              <a:avLst/>
                            </a:prstTxWarp>
                            <a:noAutofit/>
                          </wps:bodyPr>
                        </wps:wsp>
                        <wps:wsp>
                          <wps:cNvPr id="879" name="Rectangle 36"/>
                          <wps:cNvSpPr>
                            <a:spLocks noChangeArrowheads="1"/>
                          </wps:cNvSpPr>
                          <wps:spPr bwMode="auto">
                            <a:xfrm>
                              <a:off x="98" y="1881"/>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3</w:t>
                                </w:r>
                              </w:p>
                            </w:txbxContent>
                          </wps:txbx>
                          <wps:bodyPr vert="horz" wrap="square" lIns="0" tIns="0" rIns="0" bIns="0" numCol="1" anchor="t" anchorCtr="0" compatLnSpc="1">
                            <a:prstTxWarp prst="textNoShape">
                              <a:avLst/>
                            </a:prstTxWarp>
                            <a:noAutofit/>
                          </wps:bodyPr>
                        </wps:wsp>
                        <wps:wsp>
                          <wps:cNvPr id="880" name="Rectangle 37"/>
                          <wps:cNvSpPr>
                            <a:spLocks noChangeArrowheads="1"/>
                          </wps:cNvSpPr>
                          <wps:spPr bwMode="auto">
                            <a:xfrm>
                              <a:off x="233" y="1894"/>
                              <a:ext cx="50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EXCAVACIONES</w:t>
                                </w:r>
                              </w:p>
                            </w:txbxContent>
                          </wps:txbx>
                          <wps:bodyPr vert="horz" wrap="square" lIns="0" tIns="0" rIns="0" bIns="0" numCol="1" anchor="t" anchorCtr="0" compatLnSpc="1">
                            <a:prstTxWarp prst="textNoShape">
                              <a:avLst/>
                            </a:prstTxWarp>
                            <a:noAutofit/>
                          </wps:bodyPr>
                        </wps:wsp>
                        <wps:wsp>
                          <wps:cNvPr id="881" name="Rectangle 38"/>
                          <wps:cNvSpPr>
                            <a:spLocks noChangeArrowheads="1"/>
                          </wps:cNvSpPr>
                          <wps:spPr bwMode="auto">
                            <a:xfrm>
                              <a:off x="98" y="1981"/>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4</w:t>
                                </w:r>
                              </w:p>
                            </w:txbxContent>
                          </wps:txbx>
                          <wps:bodyPr vert="horz" wrap="square" lIns="0" tIns="0" rIns="0" bIns="0" numCol="1" anchor="t" anchorCtr="0" compatLnSpc="1">
                            <a:prstTxWarp prst="textNoShape">
                              <a:avLst/>
                            </a:prstTxWarp>
                            <a:noAutofit/>
                          </wps:bodyPr>
                        </wps:wsp>
                        <wps:wsp>
                          <wps:cNvPr id="882" name="Rectangle 39"/>
                          <wps:cNvSpPr>
                            <a:spLocks noChangeArrowheads="1"/>
                          </wps:cNvSpPr>
                          <wps:spPr bwMode="auto">
                            <a:xfrm>
                              <a:off x="233" y="1995"/>
                              <a:ext cx="35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ACARREOS</w:t>
                                </w:r>
                              </w:p>
                            </w:txbxContent>
                          </wps:txbx>
                          <wps:bodyPr vert="horz" wrap="square" lIns="0" tIns="0" rIns="0" bIns="0" numCol="1" anchor="t" anchorCtr="0" compatLnSpc="1">
                            <a:prstTxWarp prst="textNoShape">
                              <a:avLst/>
                            </a:prstTxWarp>
                            <a:noAutofit/>
                          </wps:bodyPr>
                        </wps:wsp>
                        <wps:wsp>
                          <wps:cNvPr id="883" name="Rectangle 40"/>
                          <wps:cNvSpPr>
                            <a:spLocks noChangeArrowheads="1"/>
                          </wps:cNvSpPr>
                          <wps:spPr bwMode="auto">
                            <a:xfrm>
                              <a:off x="233" y="2093"/>
                              <a:ext cx="4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rFonts w:ascii="Arial" w:hAnsi="Arial" w:cs="Arial"/>
                                    <w:sz w:val="14"/>
                                    <w:szCs w:val="14"/>
                                  </w:rPr>
                                </w:pPr>
                                <w:r w:rsidRPr="00AB1AC1">
                                  <w:rPr>
                                    <w:rFonts w:ascii="Arial" w:hAnsi="Arial" w:cs="Arial"/>
                                    <w:b/>
                                    <w:bCs/>
                                    <w:color w:val="000000"/>
                                    <w:kern w:val="24"/>
                                    <w:sz w:val="14"/>
                                    <w:szCs w:val="14"/>
                                  </w:rPr>
                                  <w:t>CIMENTACION</w:t>
                                </w:r>
                              </w:p>
                            </w:txbxContent>
                          </wps:txbx>
                          <wps:bodyPr vert="horz" wrap="square" lIns="0" tIns="0" rIns="0" bIns="0" numCol="1" anchor="t" anchorCtr="0" compatLnSpc="1">
                            <a:prstTxWarp prst="textNoShape">
                              <a:avLst/>
                            </a:prstTxWarp>
                            <a:noAutofit/>
                          </wps:bodyPr>
                        </wps:wsp>
                        <wps:wsp>
                          <wps:cNvPr id="884" name="Rectangle 41"/>
                          <wps:cNvSpPr>
                            <a:spLocks noChangeArrowheads="1"/>
                          </wps:cNvSpPr>
                          <wps:spPr bwMode="auto">
                            <a:xfrm>
                              <a:off x="98" y="2182"/>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5</w:t>
                                </w:r>
                              </w:p>
                            </w:txbxContent>
                          </wps:txbx>
                          <wps:bodyPr vert="horz" wrap="square" lIns="0" tIns="0" rIns="0" bIns="0" numCol="1" anchor="t" anchorCtr="0" compatLnSpc="1">
                            <a:prstTxWarp prst="textNoShape">
                              <a:avLst/>
                            </a:prstTxWarp>
                            <a:noAutofit/>
                          </wps:bodyPr>
                        </wps:wsp>
                        <wps:wsp>
                          <wps:cNvPr id="885" name="Rectangle 42"/>
                          <wps:cNvSpPr>
                            <a:spLocks noChangeArrowheads="1"/>
                          </wps:cNvSpPr>
                          <wps:spPr bwMode="auto">
                            <a:xfrm>
                              <a:off x="233" y="2196"/>
                              <a:ext cx="24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CIMBRA</w:t>
                                </w:r>
                              </w:p>
                            </w:txbxContent>
                          </wps:txbx>
                          <wps:bodyPr vert="horz" wrap="square" lIns="0" tIns="0" rIns="0" bIns="0" numCol="1" anchor="t" anchorCtr="0" compatLnSpc="1">
                            <a:prstTxWarp prst="textNoShape">
                              <a:avLst/>
                            </a:prstTxWarp>
                            <a:noAutofit/>
                          </wps:bodyPr>
                        </wps:wsp>
                        <wps:wsp>
                          <wps:cNvPr id="886" name="Rectangle 43"/>
                          <wps:cNvSpPr>
                            <a:spLocks noChangeArrowheads="1"/>
                          </wps:cNvSpPr>
                          <wps:spPr bwMode="auto">
                            <a:xfrm>
                              <a:off x="98" y="2283"/>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6</w:t>
                                </w:r>
                              </w:p>
                            </w:txbxContent>
                          </wps:txbx>
                          <wps:bodyPr vert="horz" wrap="square" lIns="0" tIns="0" rIns="0" bIns="0" numCol="1" anchor="t" anchorCtr="0" compatLnSpc="1">
                            <a:prstTxWarp prst="textNoShape">
                              <a:avLst/>
                            </a:prstTxWarp>
                            <a:noAutofit/>
                          </wps:bodyPr>
                        </wps:wsp>
                        <wps:wsp>
                          <wps:cNvPr id="887" name="Rectangle 44"/>
                          <wps:cNvSpPr>
                            <a:spLocks noChangeArrowheads="1"/>
                          </wps:cNvSpPr>
                          <wps:spPr bwMode="auto">
                            <a:xfrm>
                              <a:off x="233" y="2296"/>
                              <a:ext cx="22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ACERO</w:t>
                                </w:r>
                              </w:p>
                            </w:txbxContent>
                          </wps:txbx>
                          <wps:bodyPr vert="horz" wrap="square" lIns="0" tIns="0" rIns="0" bIns="0" numCol="1" anchor="t" anchorCtr="0" compatLnSpc="1">
                            <a:prstTxWarp prst="textNoShape">
                              <a:avLst/>
                            </a:prstTxWarp>
                            <a:noAutofit/>
                          </wps:bodyPr>
                        </wps:wsp>
                        <wps:wsp>
                          <wps:cNvPr id="888" name="Rectangle 45"/>
                          <wps:cNvSpPr>
                            <a:spLocks noChangeArrowheads="1"/>
                          </wps:cNvSpPr>
                          <wps:spPr bwMode="auto">
                            <a:xfrm>
                              <a:off x="98" y="2383"/>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7</w:t>
                                </w:r>
                              </w:p>
                            </w:txbxContent>
                          </wps:txbx>
                          <wps:bodyPr vert="horz" wrap="square" lIns="0" tIns="0" rIns="0" bIns="0" numCol="1" anchor="t" anchorCtr="0" compatLnSpc="1">
                            <a:prstTxWarp prst="textNoShape">
                              <a:avLst/>
                            </a:prstTxWarp>
                            <a:noAutofit/>
                          </wps:bodyPr>
                        </wps:wsp>
                        <wps:wsp>
                          <wps:cNvPr id="889" name="Rectangle 46"/>
                          <wps:cNvSpPr>
                            <a:spLocks noChangeArrowheads="1"/>
                          </wps:cNvSpPr>
                          <wps:spPr bwMode="auto">
                            <a:xfrm>
                              <a:off x="233" y="2397"/>
                              <a:ext cx="36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AB1AC1">
                                  <w:rPr>
                                    <w:rFonts w:ascii="Arial" w:hAnsi="Arial" w:cstheme="minorBidi"/>
                                    <w:color w:val="000000"/>
                                    <w:kern w:val="24"/>
                                    <w:sz w:val="14"/>
                                    <w:szCs w:val="14"/>
                                  </w:rPr>
                                  <w:t>CONCRETO</w:t>
                                </w:r>
                              </w:p>
                            </w:txbxContent>
                          </wps:txbx>
                          <wps:bodyPr vert="horz" wrap="square" lIns="0" tIns="0" rIns="0" bIns="0" numCol="1" anchor="t" anchorCtr="0" compatLnSpc="1">
                            <a:prstTxWarp prst="textNoShape">
                              <a:avLst/>
                            </a:prstTxWarp>
                            <a:noAutofit/>
                          </wps:bodyPr>
                        </wps:wsp>
                        <wps:wsp>
                          <wps:cNvPr id="890" name="Rectangle 47"/>
                          <wps:cNvSpPr>
                            <a:spLocks noChangeArrowheads="1"/>
                          </wps:cNvSpPr>
                          <wps:spPr bwMode="auto">
                            <a:xfrm>
                              <a:off x="233" y="2482"/>
                              <a:ext cx="904" cy="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rFonts w:ascii="Arial" w:hAnsi="Arial" w:cs="Arial"/>
                                    <w:sz w:val="14"/>
                                    <w:szCs w:val="14"/>
                                  </w:rPr>
                                </w:pPr>
                                <w:r w:rsidRPr="00AB1AC1">
                                  <w:rPr>
                                    <w:rFonts w:ascii="Arial" w:hAnsi="Arial" w:cs="Arial"/>
                                    <w:color w:val="000000"/>
                                    <w:kern w:val="24"/>
                                    <w:sz w:val="14"/>
                                    <w:szCs w:val="14"/>
                                  </w:rPr>
                                  <w:t>ESTRUCTURA CONCRETO</w:t>
                                </w:r>
                              </w:p>
                            </w:txbxContent>
                          </wps:txbx>
                          <wps:bodyPr vert="horz" wrap="square" lIns="0" tIns="0" rIns="0" bIns="0" numCol="1" anchor="t" anchorCtr="0" compatLnSpc="1">
                            <a:prstTxWarp prst="textNoShape">
                              <a:avLst/>
                            </a:prstTxWarp>
                            <a:noAutofit/>
                          </wps:bodyPr>
                        </wps:wsp>
                        <wps:wsp>
                          <wps:cNvPr id="891" name="Rectangle 48"/>
                          <wps:cNvSpPr>
                            <a:spLocks noChangeArrowheads="1"/>
                          </wps:cNvSpPr>
                          <wps:spPr bwMode="auto">
                            <a:xfrm>
                              <a:off x="233" y="2597"/>
                              <a:ext cx="86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ESTRUCTURAS METÁLICAS</w:t>
                                </w:r>
                              </w:p>
                            </w:txbxContent>
                          </wps:txbx>
                          <wps:bodyPr vert="horz" wrap="square" lIns="0" tIns="0" rIns="0" bIns="0" numCol="1" anchor="t" anchorCtr="0" compatLnSpc="1">
                            <a:prstTxWarp prst="textNoShape">
                              <a:avLst/>
                            </a:prstTxWarp>
                            <a:noAutofit/>
                          </wps:bodyPr>
                        </wps:wsp>
                        <wps:wsp>
                          <wps:cNvPr id="892" name="Rectangle 49"/>
                          <wps:cNvSpPr>
                            <a:spLocks noChangeArrowheads="1"/>
                          </wps:cNvSpPr>
                          <wps:spPr bwMode="auto">
                            <a:xfrm>
                              <a:off x="233" y="2696"/>
                              <a:ext cx="88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rFonts w:ascii="Arial" w:hAnsi="Arial" w:cs="Arial"/>
                                    <w:sz w:val="14"/>
                                    <w:szCs w:val="14"/>
                                  </w:rPr>
                                </w:pPr>
                                <w:r w:rsidRPr="00AB1AC1">
                                  <w:rPr>
                                    <w:rFonts w:ascii="Arial" w:hAnsi="Arial" w:cs="Arial"/>
                                    <w:b/>
                                    <w:bCs/>
                                    <w:color w:val="000000"/>
                                    <w:kern w:val="24"/>
                                    <w:sz w:val="14"/>
                                    <w:szCs w:val="14"/>
                                  </w:rPr>
                                  <w:t>ALBAÑILERIA Y ACABADOS</w:t>
                                </w:r>
                              </w:p>
                            </w:txbxContent>
                          </wps:txbx>
                          <wps:bodyPr vert="horz" wrap="square" lIns="0" tIns="0" rIns="0" bIns="0" numCol="1" anchor="t" anchorCtr="0" compatLnSpc="1">
                            <a:prstTxWarp prst="textNoShape">
                              <a:avLst/>
                            </a:prstTxWarp>
                            <a:noAutofit/>
                          </wps:bodyPr>
                        </wps:wsp>
                        <wps:wsp>
                          <wps:cNvPr id="893" name="Rectangle 50"/>
                          <wps:cNvSpPr>
                            <a:spLocks noChangeArrowheads="1"/>
                          </wps:cNvSpPr>
                          <wps:spPr bwMode="auto">
                            <a:xfrm>
                              <a:off x="98" y="2785"/>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8</w:t>
                                </w:r>
                              </w:p>
                            </w:txbxContent>
                          </wps:txbx>
                          <wps:bodyPr vert="horz" wrap="square" lIns="0" tIns="0" rIns="0" bIns="0" numCol="1" anchor="t" anchorCtr="0" compatLnSpc="1">
                            <a:prstTxWarp prst="textNoShape">
                              <a:avLst/>
                            </a:prstTxWarp>
                            <a:noAutofit/>
                          </wps:bodyPr>
                        </wps:wsp>
                        <wps:wsp>
                          <wps:cNvPr id="894" name="Rectangle 51"/>
                          <wps:cNvSpPr>
                            <a:spLocks noChangeArrowheads="1"/>
                          </wps:cNvSpPr>
                          <wps:spPr bwMode="auto">
                            <a:xfrm>
                              <a:off x="233" y="2798"/>
                              <a:ext cx="3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AB1AC1">
                                  <w:rPr>
                                    <w:rFonts w:ascii="Arial" w:hAnsi="Arial" w:cstheme="minorBidi"/>
                                    <w:color w:val="000000"/>
                                    <w:kern w:val="24"/>
                                    <w:sz w:val="14"/>
                                    <w:szCs w:val="14"/>
                                  </w:rPr>
                                  <w:t>CASTILLOS</w:t>
                                </w:r>
                              </w:p>
                            </w:txbxContent>
                          </wps:txbx>
                          <wps:bodyPr vert="horz" wrap="square" lIns="0" tIns="0" rIns="0" bIns="0" numCol="1" anchor="t" anchorCtr="0" compatLnSpc="1">
                            <a:prstTxWarp prst="textNoShape">
                              <a:avLst/>
                            </a:prstTxWarp>
                            <a:noAutofit/>
                          </wps:bodyPr>
                        </wps:wsp>
                        <wps:wsp>
                          <wps:cNvPr id="895" name="Rectangle 52"/>
                          <wps:cNvSpPr>
                            <a:spLocks noChangeArrowheads="1"/>
                          </wps:cNvSpPr>
                          <wps:spPr bwMode="auto">
                            <a:xfrm>
                              <a:off x="98" y="2885"/>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9</w:t>
                                </w:r>
                              </w:p>
                            </w:txbxContent>
                          </wps:txbx>
                          <wps:bodyPr vert="horz" wrap="square" lIns="0" tIns="0" rIns="0" bIns="0" numCol="1" anchor="t" anchorCtr="0" compatLnSpc="1">
                            <a:prstTxWarp prst="textNoShape">
                              <a:avLst/>
                            </a:prstTxWarp>
                            <a:noAutofit/>
                          </wps:bodyPr>
                        </wps:wsp>
                        <wps:wsp>
                          <wps:cNvPr id="896" name="Rectangle 53"/>
                          <wps:cNvSpPr>
                            <a:spLocks noChangeArrowheads="1"/>
                          </wps:cNvSpPr>
                          <wps:spPr bwMode="auto">
                            <a:xfrm>
                              <a:off x="233" y="2899"/>
                              <a:ext cx="23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AB1AC1">
                                  <w:rPr>
                                    <w:rFonts w:ascii="Arial" w:hAnsi="Arial" w:cstheme="minorBidi"/>
                                    <w:color w:val="000000"/>
                                    <w:kern w:val="24"/>
                                    <w:sz w:val="14"/>
                                    <w:szCs w:val="14"/>
                                  </w:rPr>
                                  <w:t>MUROS</w:t>
                                </w:r>
                              </w:p>
                            </w:txbxContent>
                          </wps:txbx>
                          <wps:bodyPr vert="horz" wrap="square" lIns="0" tIns="0" rIns="0" bIns="0" numCol="1" anchor="t" anchorCtr="0" compatLnSpc="1">
                            <a:prstTxWarp prst="textNoShape">
                              <a:avLst/>
                            </a:prstTxWarp>
                            <a:noAutofit/>
                          </wps:bodyPr>
                        </wps:wsp>
                        <wps:wsp>
                          <wps:cNvPr id="897" name="Rectangle 54"/>
                          <wps:cNvSpPr>
                            <a:spLocks noChangeArrowheads="1"/>
                          </wps:cNvSpPr>
                          <wps:spPr bwMode="auto">
                            <a:xfrm>
                              <a:off x="496" y="3299"/>
                              <a:ext cx="39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9F2610" w:rsidRDefault="00A30657" w:rsidP="008923BF">
                                <w:pPr>
                                  <w:pStyle w:val="NormalWeb"/>
                                  <w:kinsoku w:val="0"/>
                                  <w:overflowPunct w:val="0"/>
                                  <w:spacing w:before="0" w:beforeAutospacing="0" w:after="0" w:afterAutospacing="0"/>
                                  <w:textAlignment w:val="baseline"/>
                                  <w:rPr>
                                    <w:b/>
                                    <w:sz w:val="18"/>
                                    <w:szCs w:val="18"/>
                                  </w:rPr>
                                </w:pPr>
                                <w:r w:rsidRPr="009F2610">
                                  <w:rPr>
                                    <w:rFonts w:ascii="Arial" w:hAnsi="Arial" w:cstheme="minorBidi"/>
                                    <w:b/>
                                    <w:color w:val="000000"/>
                                    <w:kern w:val="24"/>
                                    <w:sz w:val="18"/>
                                    <w:szCs w:val="18"/>
                                  </w:rPr>
                                  <w:t>EMPRESA</w:t>
                                </w:r>
                              </w:p>
                            </w:txbxContent>
                          </wps:txbx>
                          <wps:bodyPr vert="horz" wrap="square" lIns="0" tIns="0" rIns="0" bIns="0" numCol="1" anchor="t" anchorCtr="0" compatLnSpc="1">
                            <a:prstTxWarp prst="textNoShape">
                              <a:avLst/>
                            </a:prstTxWarp>
                            <a:noAutofit/>
                          </wps:bodyPr>
                        </wps:wsp>
                        <wps:wsp>
                          <wps:cNvPr id="898" name="Rectangle 55"/>
                          <wps:cNvSpPr>
                            <a:spLocks noChangeArrowheads="1"/>
                          </wps:cNvSpPr>
                          <wps:spPr bwMode="auto">
                            <a:xfrm>
                              <a:off x="3616" y="3299"/>
                              <a:ext cx="98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9F2610" w:rsidRDefault="00A30657" w:rsidP="008923BF">
                                <w:pPr>
                                  <w:pStyle w:val="NormalWeb"/>
                                  <w:kinsoku w:val="0"/>
                                  <w:overflowPunct w:val="0"/>
                                  <w:spacing w:before="0" w:beforeAutospacing="0" w:after="0" w:afterAutospacing="0"/>
                                  <w:textAlignment w:val="baseline"/>
                                  <w:rPr>
                                    <w:b/>
                                    <w:sz w:val="18"/>
                                    <w:szCs w:val="18"/>
                                  </w:rPr>
                                </w:pPr>
                                <w:r w:rsidRPr="009F2610">
                                  <w:rPr>
                                    <w:rFonts w:ascii="Arial" w:hAnsi="Arial" w:cstheme="minorBidi"/>
                                    <w:b/>
                                    <w:color w:val="000000"/>
                                    <w:kern w:val="24"/>
                                    <w:sz w:val="18"/>
                                    <w:szCs w:val="18"/>
                                  </w:rPr>
                                  <w:t>REPRESENTANTE LEGAL</w:t>
                                </w:r>
                              </w:p>
                            </w:txbxContent>
                          </wps:txbx>
                          <wps:bodyPr vert="horz" wrap="square" lIns="0" tIns="0" rIns="0" bIns="0" numCol="1" anchor="t" anchorCtr="0" compatLnSpc="1">
                            <a:prstTxWarp prst="textNoShape">
                              <a:avLst/>
                            </a:prstTxWarp>
                            <a:noAutofit/>
                          </wps:bodyPr>
                        </wps:wsp>
                        <wps:wsp>
                          <wps:cNvPr id="899" name="Rectangle 56"/>
                          <wps:cNvSpPr>
                            <a:spLocks noChangeArrowheads="1"/>
                          </wps:cNvSpPr>
                          <wps:spPr bwMode="auto">
                            <a:xfrm>
                              <a:off x="2239" y="1370"/>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900" name="Rectangle 57"/>
                          <wps:cNvSpPr>
                            <a:spLocks noChangeArrowheads="1"/>
                          </wps:cNvSpPr>
                          <wps:spPr bwMode="auto">
                            <a:xfrm>
                              <a:off x="3007" y="1370"/>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901" name="Rectangle 58"/>
                          <wps:cNvSpPr>
                            <a:spLocks noChangeArrowheads="1"/>
                          </wps:cNvSpPr>
                          <wps:spPr bwMode="auto">
                            <a:xfrm>
                              <a:off x="3775" y="1370"/>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902" name="Rectangle 59"/>
                          <wps:cNvSpPr>
                            <a:spLocks noChangeArrowheads="1"/>
                          </wps:cNvSpPr>
                          <wps:spPr bwMode="auto">
                            <a:xfrm>
                              <a:off x="4544" y="1370"/>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903" name="Rectangle 60"/>
                          <wps:cNvSpPr>
                            <a:spLocks noChangeArrowheads="1"/>
                          </wps:cNvSpPr>
                          <wps:spPr bwMode="auto">
                            <a:xfrm>
                              <a:off x="2379" y="1257"/>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9F2610" w:rsidRDefault="00A30657" w:rsidP="008923BF">
                                <w:pPr>
                                  <w:pStyle w:val="NormalWeb"/>
                                  <w:kinsoku w:val="0"/>
                                  <w:overflowPunct w:val="0"/>
                                  <w:spacing w:before="0" w:beforeAutospacing="0" w:after="0" w:afterAutospacing="0"/>
                                  <w:textAlignment w:val="baseline"/>
                                  <w:rPr>
                                    <w:sz w:val="16"/>
                                    <w:szCs w:val="16"/>
                                  </w:rPr>
                                </w:pPr>
                                <w:r w:rsidRPr="009F261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904" name="Rectangle 61"/>
                          <wps:cNvSpPr>
                            <a:spLocks noChangeArrowheads="1"/>
                          </wps:cNvSpPr>
                          <wps:spPr bwMode="auto">
                            <a:xfrm>
                              <a:off x="3148" y="1257"/>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9F261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905" name="Rectangle 62"/>
                          <wps:cNvSpPr>
                            <a:spLocks noChangeArrowheads="1"/>
                          </wps:cNvSpPr>
                          <wps:spPr bwMode="auto">
                            <a:xfrm>
                              <a:off x="3916" y="1257"/>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9F261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906" name="Rectangle 63"/>
                          <wps:cNvSpPr>
                            <a:spLocks noChangeArrowheads="1"/>
                          </wps:cNvSpPr>
                          <wps:spPr bwMode="auto">
                            <a:xfrm>
                              <a:off x="4685" y="1256"/>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9F261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907" name="Rectangle 64"/>
                          <wps:cNvSpPr>
                            <a:spLocks noChangeArrowheads="1"/>
                          </wps:cNvSpPr>
                          <wps:spPr bwMode="auto">
                            <a:xfrm>
                              <a:off x="70" y="1362"/>
                              <a:ext cx="10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wps:txbx>
                          <wps:bodyPr vert="horz" wrap="square" lIns="0" tIns="0" rIns="0" bIns="0" numCol="1" anchor="t" anchorCtr="0" compatLnSpc="1">
                            <a:prstTxWarp prst="textNoShape">
                              <a:avLst/>
                            </a:prstTxWarp>
                            <a:noAutofit/>
                          </wps:bodyPr>
                        </wps:wsp>
                        <wps:wsp>
                          <wps:cNvPr id="908" name="Rectangle 65"/>
                          <wps:cNvSpPr>
                            <a:spLocks noChangeArrowheads="1"/>
                          </wps:cNvSpPr>
                          <wps:spPr bwMode="auto">
                            <a:xfrm>
                              <a:off x="473" y="1315"/>
                              <a:ext cx="43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cstheme="minorBidi"/>
                                    <w:b/>
                                    <w:bCs/>
                                    <w:color w:val="000000"/>
                                    <w:kern w:val="24"/>
                                    <w:sz w:val="16"/>
                                    <w:szCs w:val="16"/>
                                  </w:rPr>
                                  <w:t xml:space="preserve">PARTIDAS Y </w:t>
                                </w:r>
                              </w:p>
                            </w:txbxContent>
                          </wps:txbx>
                          <wps:bodyPr vert="horz" wrap="square" lIns="0" tIns="0" rIns="0" bIns="0" numCol="1" anchor="t" anchorCtr="0" compatLnSpc="1">
                            <a:prstTxWarp prst="textNoShape">
                              <a:avLst/>
                            </a:prstTxWarp>
                            <a:noAutofit/>
                          </wps:bodyPr>
                        </wps:wsp>
                        <wps:wsp>
                          <wps:cNvPr id="909" name="Rectangle 66"/>
                          <wps:cNvSpPr>
                            <a:spLocks noChangeArrowheads="1"/>
                          </wps:cNvSpPr>
                          <wps:spPr bwMode="auto">
                            <a:xfrm>
                              <a:off x="440" y="1409"/>
                              <a:ext cx="50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E96E62">
                                  <w:rPr>
                                    <w:rFonts w:cstheme="minorBidi"/>
                                    <w:b/>
                                    <w:bCs/>
                                    <w:color w:val="000000"/>
                                    <w:kern w:val="24"/>
                                    <w:sz w:val="16"/>
                                    <w:szCs w:val="16"/>
                                  </w:rPr>
                                  <w:t>SUBPARTIDA</w:t>
                                </w:r>
                                <w:r>
                                  <w:rPr>
                                    <w:rFonts w:cstheme="minorBidi"/>
                                    <w:b/>
                                    <w:bCs/>
                                    <w:color w:val="000000"/>
                                    <w:kern w:val="24"/>
                                    <w:sz w:val="18"/>
                                    <w:szCs w:val="18"/>
                                  </w:rPr>
                                  <w:t>S</w:t>
                                </w:r>
                              </w:p>
                            </w:txbxContent>
                          </wps:txbx>
                          <wps:bodyPr vert="horz" wrap="square" lIns="0" tIns="0" rIns="0" bIns="0" numCol="1" anchor="t" anchorCtr="0" compatLnSpc="1">
                            <a:prstTxWarp prst="textNoShape">
                              <a:avLst/>
                            </a:prstTxWarp>
                            <a:noAutofit/>
                          </wps:bodyPr>
                        </wps:wsp>
                        <wps:wsp>
                          <wps:cNvPr id="910" name="Rectangle 67"/>
                          <wps:cNvSpPr>
                            <a:spLocks noChangeArrowheads="1"/>
                          </wps:cNvSpPr>
                          <wps:spPr bwMode="auto">
                            <a:xfrm>
                              <a:off x="1137" y="1315"/>
                              <a:ext cx="49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cstheme="minorBidi"/>
                                    <w:b/>
                                    <w:bCs/>
                                    <w:color w:val="000000"/>
                                    <w:kern w:val="24"/>
                                    <w:sz w:val="16"/>
                                    <w:szCs w:val="16"/>
                                  </w:rPr>
                                  <w:t xml:space="preserve">MAQUINARIA </w:t>
                                </w:r>
                              </w:p>
                            </w:txbxContent>
                          </wps:txbx>
                          <wps:bodyPr vert="horz" wrap="square" lIns="0" tIns="0" rIns="0" bIns="0" numCol="1" anchor="t" anchorCtr="0" compatLnSpc="1">
                            <a:prstTxWarp prst="textNoShape">
                              <a:avLst/>
                            </a:prstTxWarp>
                            <a:noAutofit/>
                          </wps:bodyPr>
                        </wps:wsp>
                        <wps:wsp>
                          <wps:cNvPr id="911" name="Rectangle 68"/>
                          <wps:cNvSpPr>
                            <a:spLocks noChangeArrowheads="1"/>
                          </wps:cNvSpPr>
                          <wps:spPr bwMode="auto">
                            <a:xfrm>
                              <a:off x="1200" y="1409"/>
                              <a:ext cx="354"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E96E62">
                                  <w:rPr>
                                    <w:rFonts w:cstheme="minorBidi"/>
                                    <w:b/>
                                    <w:bCs/>
                                    <w:color w:val="000000"/>
                                    <w:kern w:val="24"/>
                                    <w:sz w:val="16"/>
                                    <w:szCs w:val="16"/>
                                  </w:rPr>
                                  <w:t>YEQUIPO</w:t>
                                </w:r>
                              </w:p>
                            </w:txbxContent>
                          </wps:txbx>
                          <wps:bodyPr vert="horz" wrap="square" lIns="0" tIns="0" rIns="0" bIns="0" numCol="1" anchor="t" anchorCtr="0" compatLnSpc="1">
                            <a:prstTxWarp prst="textNoShape">
                              <a:avLst/>
                            </a:prstTxWarp>
                            <a:noAutofit/>
                          </wps:bodyPr>
                        </wps:wsp>
                        <wps:wsp>
                          <wps:cNvPr id="912" name="Rectangle 69"/>
                          <wps:cNvSpPr>
                            <a:spLocks noChangeArrowheads="1"/>
                          </wps:cNvSpPr>
                          <wps:spPr bwMode="auto">
                            <a:xfrm>
                              <a:off x="1717" y="1315"/>
                              <a:ext cx="2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cstheme="minorBidi"/>
                                    <w:b/>
                                    <w:bCs/>
                                    <w:color w:val="000000"/>
                                    <w:kern w:val="24"/>
                                    <w:sz w:val="16"/>
                                    <w:szCs w:val="16"/>
                                  </w:rPr>
                                  <w:t xml:space="preserve">HORAS </w:t>
                                </w:r>
                              </w:p>
                            </w:txbxContent>
                          </wps:txbx>
                          <wps:bodyPr vert="horz" wrap="square" lIns="0" tIns="0" rIns="0" bIns="0" numCol="1" anchor="t" anchorCtr="0" compatLnSpc="1">
                            <a:prstTxWarp prst="textNoShape">
                              <a:avLst/>
                            </a:prstTxWarp>
                            <a:noAutofit/>
                          </wps:bodyPr>
                        </wps:wsp>
                        <wps:wsp>
                          <wps:cNvPr id="913" name="Rectangle 70"/>
                          <wps:cNvSpPr>
                            <a:spLocks noChangeArrowheads="1"/>
                          </wps:cNvSpPr>
                          <wps:spPr bwMode="auto">
                            <a:xfrm>
                              <a:off x="1645" y="1409"/>
                              <a:ext cx="41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E96E62">
                                  <w:rPr>
                                    <w:rFonts w:cstheme="minorBidi"/>
                                    <w:b/>
                                    <w:bCs/>
                                    <w:color w:val="000000"/>
                                    <w:kern w:val="24"/>
                                    <w:sz w:val="16"/>
                                    <w:szCs w:val="16"/>
                                  </w:rPr>
                                  <w:t>EFECTIVAS</w:t>
                                </w:r>
                              </w:p>
                            </w:txbxContent>
                          </wps:txbx>
                          <wps:bodyPr vert="horz" wrap="square" lIns="0" tIns="0" rIns="0" bIns="0" numCol="1" anchor="t" anchorCtr="0" compatLnSpc="1">
                            <a:prstTxWarp prst="textNoShape">
                              <a:avLst/>
                            </a:prstTxWarp>
                            <a:noAutofit/>
                          </wps:bodyPr>
                        </wps:wsp>
                        <wps:wsp>
                          <wps:cNvPr id="914" name="Rectangle 71"/>
                          <wps:cNvSpPr>
                            <a:spLocks noChangeArrowheads="1"/>
                          </wps:cNvSpPr>
                          <wps:spPr bwMode="auto">
                            <a:xfrm>
                              <a:off x="1969" y="0"/>
                              <a:ext cx="1768" cy="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wps:txbx>
                          <wps:bodyPr vert="horz" wrap="square" lIns="0" tIns="0" rIns="0" bIns="0" numCol="1" anchor="t" anchorCtr="0" compatLnSpc="1">
                            <a:prstTxWarp prst="textNoShape">
                              <a:avLst/>
                            </a:prstTxWarp>
                            <a:noAutofit/>
                          </wps:bodyPr>
                        </wps:wsp>
                        <wps:wsp>
                          <wps:cNvPr id="915" name="Rectangle 72"/>
                          <wps:cNvSpPr>
                            <a:spLocks noChangeArrowheads="1"/>
                          </wps:cNvSpPr>
                          <wps:spPr bwMode="auto">
                            <a:xfrm>
                              <a:off x="1062" y="98"/>
                              <a:ext cx="3381" cy="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9F2610">
                                  <w:rPr>
                                    <w:rFonts w:ascii="Arial" w:hAnsi="Arial" w:cstheme="minorBidi"/>
                                    <w:b/>
                                    <w:bCs/>
                                    <w:color w:val="000000"/>
                                    <w:kern w:val="24"/>
                                    <w:sz w:val="20"/>
                                    <w:szCs w:val="20"/>
                                  </w:rPr>
                                  <w:t>INS</w:t>
                                </w:r>
                                <w:r>
                                  <w:rPr>
                                    <w:rFonts w:ascii="Arial" w:hAnsi="Arial" w:cstheme="minorBidi"/>
                                    <w:b/>
                                    <w:bCs/>
                                    <w:color w:val="000000"/>
                                    <w:kern w:val="24"/>
                                    <w:sz w:val="20"/>
                                    <w:szCs w:val="20"/>
                                  </w:rPr>
                                  <w:t>TI</w:t>
                                </w:r>
                                <w:r w:rsidRPr="009F2610">
                                  <w:rPr>
                                    <w:rFonts w:ascii="Arial" w:hAnsi="Arial" w:cstheme="minorBidi"/>
                                    <w:b/>
                                    <w:bCs/>
                                    <w:color w:val="000000"/>
                                    <w:kern w:val="24"/>
                                    <w:sz w:val="20"/>
                                    <w:szCs w:val="20"/>
                                  </w:rPr>
                                  <w:t xml:space="preserve">TUTO OAXAQUEÑO CONSTRUCTOR DE INFRAESTRUCTURA </w:t>
                                </w:r>
                                <w:r>
                                  <w:rPr>
                                    <w:rFonts w:ascii="Arial" w:hAnsi="Arial" w:cstheme="minorBidi"/>
                                    <w:b/>
                                    <w:bCs/>
                                    <w:color w:val="000000"/>
                                    <w:kern w:val="24"/>
                                    <w:sz w:val="20"/>
                                    <w:szCs w:val="20"/>
                                  </w:rPr>
                                  <w:t xml:space="preserve">   EDUCATIVA</w:t>
                                </w:r>
                              </w:p>
                            </w:txbxContent>
                          </wps:txbx>
                          <wps:bodyPr vert="horz" wrap="square" lIns="0" tIns="0" rIns="0" bIns="0" numCol="1" anchor="t" anchorCtr="0" compatLnSpc="1">
                            <a:prstTxWarp prst="textNoShape">
                              <a:avLst/>
                            </a:prstTxWarp>
                            <a:noAutofit/>
                          </wps:bodyPr>
                        </wps:wsp>
                        <wps:wsp>
                          <wps:cNvPr id="916" name="Rectangle 74"/>
                          <wps:cNvSpPr>
                            <a:spLocks noChangeArrowheads="1"/>
                          </wps:cNvSpPr>
                          <wps:spPr bwMode="auto">
                            <a:xfrm>
                              <a:off x="103" y="415"/>
                              <a:ext cx="4765" cy="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PROGRAMA CALENDARIZADO DE UTILIZACIÓN DE MAQUINARIA Y EQUIPO DE CONSTRUCCION (POR PARTIDAS Y SUBPARTIDAS)</w:t>
                                </w:r>
                              </w:p>
                            </w:txbxContent>
                          </wps:txbx>
                          <wps:bodyPr vert="horz" wrap="square" lIns="0" tIns="0" rIns="0" bIns="0" numCol="1" anchor="t" anchorCtr="0" compatLnSpc="1">
                            <a:prstTxWarp prst="textNoShape">
                              <a:avLst/>
                            </a:prstTxWarp>
                            <a:noAutofit/>
                          </wps:bodyPr>
                        </wps:wsp>
                        <wps:wsp>
                          <wps:cNvPr id="917" name="Rectangle 75"/>
                          <wps:cNvSpPr>
                            <a:spLocks noChangeArrowheads="1"/>
                          </wps:cNvSpPr>
                          <wps:spPr bwMode="auto">
                            <a:xfrm>
                              <a:off x="0" y="400"/>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18" name="Rectangle 76"/>
                          <wps:cNvSpPr>
                            <a:spLocks noChangeArrowheads="1"/>
                          </wps:cNvSpPr>
                          <wps:spPr bwMode="auto">
                            <a:xfrm>
                              <a:off x="14" y="41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19" name="Rectangle 77"/>
                          <wps:cNvSpPr>
                            <a:spLocks noChangeArrowheads="1"/>
                          </wps:cNvSpPr>
                          <wps:spPr bwMode="auto">
                            <a:xfrm>
                              <a:off x="0" y="400"/>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0" name="Rectangle 78"/>
                          <wps:cNvSpPr>
                            <a:spLocks noChangeArrowheads="1"/>
                          </wps:cNvSpPr>
                          <wps:spPr bwMode="auto">
                            <a:xfrm>
                              <a:off x="14" y="41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1" name="Rectangle 79"/>
                          <wps:cNvSpPr>
                            <a:spLocks noChangeArrowheads="1"/>
                          </wps:cNvSpPr>
                          <wps:spPr bwMode="auto">
                            <a:xfrm>
                              <a:off x="14" y="51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2" name="Rectangle 80"/>
                          <wps:cNvSpPr>
                            <a:spLocks noChangeArrowheads="1"/>
                          </wps:cNvSpPr>
                          <wps:spPr bwMode="auto">
                            <a:xfrm>
                              <a:off x="0" y="533"/>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3" name="Rectangle 81"/>
                          <wps:cNvSpPr>
                            <a:spLocks noChangeArrowheads="1"/>
                          </wps:cNvSpPr>
                          <wps:spPr bwMode="auto">
                            <a:xfrm>
                              <a:off x="5128" y="41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4" name="Rectangle 82"/>
                          <wps:cNvSpPr>
                            <a:spLocks noChangeArrowheads="1"/>
                          </wps:cNvSpPr>
                          <wps:spPr bwMode="auto">
                            <a:xfrm>
                              <a:off x="5142" y="400"/>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5" name="Line 83"/>
                          <wps:cNvCnPr/>
                          <wps:spPr bwMode="auto">
                            <a:xfrm>
                              <a:off x="1122" y="732"/>
                              <a:ext cx="15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6" name="Rectangle 84"/>
                          <wps:cNvSpPr>
                            <a:spLocks noChangeArrowheads="1"/>
                          </wps:cNvSpPr>
                          <wps:spPr bwMode="auto">
                            <a:xfrm>
                              <a:off x="1122" y="732"/>
                              <a:ext cx="1520"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7" name="Line 85"/>
                          <wps:cNvCnPr/>
                          <wps:spPr bwMode="auto">
                            <a:xfrm>
                              <a:off x="1122" y="833"/>
                              <a:ext cx="15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28" name="Rectangle 86"/>
                          <wps:cNvSpPr>
                            <a:spLocks noChangeArrowheads="1"/>
                          </wps:cNvSpPr>
                          <wps:spPr bwMode="auto">
                            <a:xfrm>
                              <a:off x="1122" y="833"/>
                              <a:ext cx="15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29" name="Line 87"/>
                          <wps:cNvCnPr/>
                          <wps:spPr bwMode="auto">
                            <a:xfrm>
                              <a:off x="1122" y="933"/>
                              <a:ext cx="15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0" name="Rectangle 88"/>
                          <wps:cNvSpPr>
                            <a:spLocks noChangeArrowheads="1"/>
                          </wps:cNvSpPr>
                          <wps:spPr bwMode="auto">
                            <a:xfrm>
                              <a:off x="1122" y="933"/>
                              <a:ext cx="1520"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1" name="Line 89"/>
                          <wps:cNvCnPr/>
                          <wps:spPr bwMode="auto">
                            <a:xfrm>
                              <a:off x="1122" y="1034"/>
                              <a:ext cx="15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2" name="Rectangle 90"/>
                          <wps:cNvSpPr>
                            <a:spLocks noChangeArrowheads="1"/>
                          </wps:cNvSpPr>
                          <wps:spPr bwMode="auto">
                            <a:xfrm>
                              <a:off x="1122" y="1034"/>
                              <a:ext cx="152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3" name="Rectangle 91"/>
                          <wps:cNvSpPr>
                            <a:spLocks noChangeArrowheads="1"/>
                          </wps:cNvSpPr>
                          <wps:spPr bwMode="auto">
                            <a:xfrm>
                              <a:off x="14" y="51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4" name="Rectangle 92"/>
                          <wps:cNvSpPr>
                            <a:spLocks noChangeArrowheads="1"/>
                          </wps:cNvSpPr>
                          <wps:spPr bwMode="auto">
                            <a:xfrm>
                              <a:off x="0" y="518"/>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5" name="Rectangle 93"/>
                          <wps:cNvSpPr>
                            <a:spLocks noChangeArrowheads="1"/>
                          </wps:cNvSpPr>
                          <wps:spPr bwMode="auto">
                            <a:xfrm>
                              <a:off x="0" y="1232"/>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6" name="Rectangle 94"/>
                          <wps:cNvSpPr>
                            <a:spLocks noChangeArrowheads="1"/>
                          </wps:cNvSpPr>
                          <wps:spPr bwMode="auto">
                            <a:xfrm>
                              <a:off x="14" y="124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7" name="Rectangle 95"/>
                          <wps:cNvSpPr>
                            <a:spLocks noChangeArrowheads="1"/>
                          </wps:cNvSpPr>
                          <wps:spPr bwMode="auto">
                            <a:xfrm>
                              <a:off x="5142" y="518"/>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8" name="Rectangle 96"/>
                          <wps:cNvSpPr>
                            <a:spLocks noChangeArrowheads="1"/>
                          </wps:cNvSpPr>
                          <wps:spPr bwMode="auto">
                            <a:xfrm>
                              <a:off x="5128" y="51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39" name="Rectangle 97"/>
                          <wps:cNvSpPr>
                            <a:spLocks noChangeArrowheads="1"/>
                          </wps:cNvSpPr>
                          <wps:spPr bwMode="auto">
                            <a:xfrm>
                              <a:off x="0" y="423"/>
                              <a:ext cx="7" cy="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0" name="Rectangle 98"/>
                          <wps:cNvSpPr>
                            <a:spLocks noChangeArrowheads="1"/>
                          </wps:cNvSpPr>
                          <wps:spPr bwMode="auto">
                            <a:xfrm>
                              <a:off x="14" y="423"/>
                              <a:ext cx="7" cy="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1" name="Rectangle 99"/>
                          <wps:cNvSpPr>
                            <a:spLocks noChangeArrowheads="1"/>
                          </wps:cNvSpPr>
                          <wps:spPr bwMode="auto">
                            <a:xfrm>
                              <a:off x="5128" y="423"/>
                              <a:ext cx="7" cy="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2" name="Rectangle 100"/>
                          <wps:cNvSpPr>
                            <a:spLocks noChangeArrowheads="1"/>
                          </wps:cNvSpPr>
                          <wps:spPr bwMode="auto">
                            <a:xfrm>
                              <a:off x="5142" y="423"/>
                              <a:ext cx="7" cy="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3" name="Rectangle 101"/>
                          <wps:cNvSpPr>
                            <a:spLocks noChangeArrowheads="1"/>
                          </wps:cNvSpPr>
                          <wps:spPr bwMode="auto">
                            <a:xfrm>
                              <a:off x="5128" y="124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4" name="Rectangle 102"/>
                          <wps:cNvSpPr>
                            <a:spLocks noChangeArrowheads="1"/>
                          </wps:cNvSpPr>
                          <wps:spPr bwMode="auto">
                            <a:xfrm>
                              <a:off x="5142" y="1232"/>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5" name="Rectangle 103"/>
                          <wps:cNvSpPr>
                            <a:spLocks noChangeArrowheads="1"/>
                          </wps:cNvSpPr>
                          <wps:spPr bwMode="auto">
                            <a:xfrm>
                              <a:off x="5128" y="13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6" name="Line 104"/>
                          <wps:cNvCnPr/>
                          <wps:spPr bwMode="auto">
                            <a:xfrm>
                              <a:off x="2830" y="1256"/>
                              <a:ext cx="0" cy="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7" name="Rectangle 105"/>
                          <wps:cNvSpPr>
                            <a:spLocks noChangeArrowheads="1"/>
                          </wps:cNvSpPr>
                          <wps:spPr bwMode="auto">
                            <a:xfrm>
                              <a:off x="2830" y="1256"/>
                              <a:ext cx="7" cy="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48" name="Line 106"/>
                          <wps:cNvCnPr/>
                          <wps:spPr bwMode="auto">
                            <a:xfrm>
                              <a:off x="3598" y="1256"/>
                              <a:ext cx="0" cy="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9" name="Rectangle 107"/>
                          <wps:cNvSpPr>
                            <a:spLocks noChangeArrowheads="1"/>
                          </wps:cNvSpPr>
                          <wps:spPr bwMode="auto">
                            <a:xfrm>
                              <a:off x="3598" y="1256"/>
                              <a:ext cx="7" cy="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0" name="Line 108"/>
                          <wps:cNvCnPr/>
                          <wps:spPr bwMode="auto">
                            <a:xfrm>
                              <a:off x="4367" y="1256"/>
                              <a:ext cx="0" cy="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1" name="Rectangle 109"/>
                          <wps:cNvSpPr>
                            <a:spLocks noChangeArrowheads="1"/>
                          </wps:cNvSpPr>
                          <wps:spPr bwMode="auto">
                            <a:xfrm>
                              <a:off x="4367" y="1256"/>
                              <a:ext cx="7" cy="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2" name="Rectangle 110"/>
                          <wps:cNvSpPr>
                            <a:spLocks noChangeArrowheads="1"/>
                          </wps:cNvSpPr>
                          <wps:spPr bwMode="auto">
                            <a:xfrm>
                              <a:off x="5128" y="1256"/>
                              <a:ext cx="7" cy="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3" name="Rectangle 111"/>
                          <wps:cNvSpPr>
                            <a:spLocks noChangeArrowheads="1"/>
                          </wps:cNvSpPr>
                          <wps:spPr bwMode="auto">
                            <a:xfrm>
                              <a:off x="5142" y="1256"/>
                              <a:ext cx="7" cy="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4" name="Rectangle 112"/>
                          <wps:cNvSpPr>
                            <a:spLocks noChangeArrowheads="1"/>
                          </wps:cNvSpPr>
                          <wps:spPr bwMode="auto">
                            <a:xfrm>
                              <a:off x="0" y="1232"/>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5" name="Rectangle 113"/>
                          <wps:cNvSpPr>
                            <a:spLocks noChangeArrowheads="1"/>
                          </wps:cNvSpPr>
                          <wps:spPr bwMode="auto">
                            <a:xfrm>
                              <a:off x="14" y="124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6" name="Rectangle 114"/>
                          <wps:cNvSpPr>
                            <a:spLocks noChangeArrowheads="1"/>
                          </wps:cNvSpPr>
                          <wps:spPr bwMode="auto">
                            <a:xfrm>
                              <a:off x="14"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7" name="Rectangle 115"/>
                          <wps:cNvSpPr>
                            <a:spLocks noChangeArrowheads="1"/>
                          </wps:cNvSpPr>
                          <wps:spPr bwMode="auto">
                            <a:xfrm>
                              <a:off x="14"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8" name="Rectangle 116"/>
                          <wps:cNvSpPr>
                            <a:spLocks noChangeArrowheads="1"/>
                          </wps:cNvSpPr>
                          <wps:spPr bwMode="auto">
                            <a:xfrm>
                              <a:off x="14" y="1573"/>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59" name="Rectangle 117"/>
                          <wps:cNvSpPr>
                            <a:spLocks noChangeArrowheads="1"/>
                          </wps:cNvSpPr>
                          <wps:spPr bwMode="auto">
                            <a:xfrm>
                              <a:off x="5128" y="1360"/>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0" name="Rectangle 118"/>
                          <wps:cNvSpPr>
                            <a:spLocks noChangeArrowheads="1"/>
                          </wps:cNvSpPr>
                          <wps:spPr bwMode="auto">
                            <a:xfrm>
                              <a:off x="5142" y="1345"/>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1" name="Rectangle 119"/>
                          <wps:cNvSpPr>
                            <a:spLocks noChangeArrowheads="1"/>
                          </wps:cNvSpPr>
                          <wps:spPr bwMode="auto">
                            <a:xfrm>
                              <a:off x="5128"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2" name="Rectangle 120"/>
                          <wps:cNvSpPr>
                            <a:spLocks noChangeArrowheads="1"/>
                          </wps:cNvSpPr>
                          <wps:spPr bwMode="auto">
                            <a:xfrm>
                              <a:off x="0" y="1256"/>
                              <a:ext cx="7"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3" name="Rectangle 121"/>
                          <wps:cNvSpPr>
                            <a:spLocks noChangeArrowheads="1"/>
                          </wps:cNvSpPr>
                          <wps:spPr bwMode="auto">
                            <a:xfrm>
                              <a:off x="14" y="1256"/>
                              <a:ext cx="7"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4" name="Line 122"/>
                          <wps:cNvCnPr/>
                          <wps:spPr bwMode="auto">
                            <a:xfrm>
                              <a:off x="217" y="1256"/>
                              <a:ext cx="0" cy="3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5" name="Rectangle 123"/>
                          <wps:cNvSpPr>
                            <a:spLocks noChangeArrowheads="1"/>
                          </wps:cNvSpPr>
                          <wps:spPr bwMode="auto">
                            <a:xfrm>
                              <a:off x="217" y="1256"/>
                              <a:ext cx="7"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6" name="Line 124"/>
                          <wps:cNvCnPr/>
                          <wps:spPr bwMode="auto">
                            <a:xfrm>
                              <a:off x="1119" y="1256"/>
                              <a:ext cx="0" cy="3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7" name="Rectangle 125"/>
                          <wps:cNvSpPr>
                            <a:spLocks noChangeArrowheads="1"/>
                          </wps:cNvSpPr>
                          <wps:spPr bwMode="auto">
                            <a:xfrm>
                              <a:off x="1119" y="1256"/>
                              <a:ext cx="7"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68" name="Line 126"/>
                          <wps:cNvCnPr/>
                          <wps:spPr bwMode="auto">
                            <a:xfrm>
                              <a:off x="1596" y="1256"/>
                              <a:ext cx="0" cy="3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9" name="Rectangle 127"/>
                          <wps:cNvSpPr>
                            <a:spLocks noChangeArrowheads="1"/>
                          </wps:cNvSpPr>
                          <wps:spPr bwMode="auto">
                            <a:xfrm>
                              <a:off x="1596" y="1256"/>
                              <a:ext cx="7"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70" name="Line 128"/>
                          <wps:cNvCnPr/>
                          <wps:spPr bwMode="auto">
                            <a:xfrm>
                              <a:off x="2062" y="1256"/>
                              <a:ext cx="0" cy="3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1" name="Rectangle 129"/>
                          <wps:cNvSpPr>
                            <a:spLocks noChangeArrowheads="1"/>
                          </wps:cNvSpPr>
                          <wps:spPr bwMode="auto">
                            <a:xfrm>
                              <a:off x="2062" y="1256"/>
                              <a:ext cx="7" cy="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72" name="Line 130"/>
                          <wps:cNvCnPr/>
                          <wps:spPr bwMode="auto">
                            <a:xfrm>
                              <a:off x="2254"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3" name="Rectangle 131"/>
                          <wps:cNvSpPr>
                            <a:spLocks noChangeArrowheads="1"/>
                          </wps:cNvSpPr>
                          <wps:spPr bwMode="auto">
                            <a:xfrm>
                              <a:off x="2254"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74" name="Line 132"/>
                          <wps:cNvCnPr/>
                          <wps:spPr bwMode="auto">
                            <a:xfrm>
                              <a:off x="2446"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5" name="Rectangle 133"/>
                          <wps:cNvSpPr>
                            <a:spLocks noChangeArrowheads="1"/>
                          </wps:cNvSpPr>
                          <wps:spPr bwMode="auto">
                            <a:xfrm>
                              <a:off x="2446"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76" name="Line 134"/>
                          <wps:cNvCnPr/>
                          <wps:spPr bwMode="auto">
                            <a:xfrm>
                              <a:off x="2638"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7" name="Rectangle 135"/>
                          <wps:cNvSpPr>
                            <a:spLocks noChangeArrowheads="1"/>
                          </wps:cNvSpPr>
                          <wps:spPr bwMode="auto">
                            <a:xfrm>
                              <a:off x="2638"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78" name="Line 136"/>
                          <wps:cNvCnPr/>
                          <wps:spPr bwMode="auto">
                            <a:xfrm>
                              <a:off x="2830" y="1368"/>
                              <a:ext cx="0" cy="1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79" name="Rectangle 137"/>
                          <wps:cNvSpPr>
                            <a:spLocks noChangeArrowheads="1"/>
                          </wps:cNvSpPr>
                          <wps:spPr bwMode="auto">
                            <a:xfrm>
                              <a:off x="2830" y="1368"/>
                              <a:ext cx="7" cy="1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80" name="Line 138"/>
                          <wps:cNvCnPr/>
                          <wps:spPr bwMode="auto">
                            <a:xfrm>
                              <a:off x="3022"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1" name="Rectangle 139"/>
                          <wps:cNvSpPr>
                            <a:spLocks noChangeArrowheads="1"/>
                          </wps:cNvSpPr>
                          <wps:spPr bwMode="auto">
                            <a:xfrm>
                              <a:off x="3022"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82" name="Line 140"/>
                          <wps:cNvCnPr/>
                          <wps:spPr bwMode="auto">
                            <a:xfrm>
                              <a:off x="3214"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3" name="Rectangle 141"/>
                          <wps:cNvSpPr>
                            <a:spLocks noChangeArrowheads="1"/>
                          </wps:cNvSpPr>
                          <wps:spPr bwMode="auto">
                            <a:xfrm>
                              <a:off x="3214"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84" name="Line 142"/>
                          <wps:cNvCnPr/>
                          <wps:spPr bwMode="auto">
                            <a:xfrm>
                              <a:off x="3406"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5" name="Rectangle 143"/>
                          <wps:cNvSpPr>
                            <a:spLocks noChangeArrowheads="1"/>
                          </wps:cNvSpPr>
                          <wps:spPr bwMode="auto">
                            <a:xfrm>
                              <a:off x="3406"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86" name="Line 144"/>
                          <wps:cNvCnPr/>
                          <wps:spPr bwMode="auto">
                            <a:xfrm>
                              <a:off x="3598" y="1368"/>
                              <a:ext cx="0" cy="1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7" name="Rectangle 145"/>
                          <wps:cNvSpPr>
                            <a:spLocks noChangeArrowheads="1"/>
                          </wps:cNvSpPr>
                          <wps:spPr bwMode="auto">
                            <a:xfrm>
                              <a:off x="3598" y="1368"/>
                              <a:ext cx="7" cy="1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88" name="Line 146"/>
                          <wps:cNvCnPr/>
                          <wps:spPr bwMode="auto">
                            <a:xfrm>
                              <a:off x="3790"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9" name="Rectangle 147"/>
                          <wps:cNvSpPr>
                            <a:spLocks noChangeArrowheads="1"/>
                          </wps:cNvSpPr>
                          <wps:spPr bwMode="auto">
                            <a:xfrm>
                              <a:off x="3790"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90" name="Line 148"/>
                          <wps:cNvCnPr/>
                          <wps:spPr bwMode="auto">
                            <a:xfrm>
                              <a:off x="3982"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1" name="Rectangle 149"/>
                          <wps:cNvSpPr>
                            <a:spLocks noChangeArrowheads="1"/>
                          </wps:cNvSpPr>
                          <wps:spPr bwMode="auto">
                            <a:xfrm>
                              <a:off x="3982"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92" name="Line 150"/>
                          <wps:cNvCnPr/>
                          <wps:spPr bwMode="auto">
                            <a:xfrm>
                              <a:off x="4174"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3" name="Rectangle 151"/>
                          <wps:cNvSpPr>
                            <a:spLocks noChangeArrowheads="1"/>
                          </wps:cNvSpPr>
                          <wps:spPr bwMode="auto">
                            <a:xfrm>
                              <a:off x="4174" y="1466"/>
                              <a:ext cx="8"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94" name="Line 152"/>
                          <wps:cNvCnPr/>
                          <wps:spPr bwMode="auto">
                            <a:xfrm>
                              <a:off x="4367" y="1368"/>
                              <a:ext cx="0" cy="18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5" name="Rectangle 153"/>
                          <wps:cNvSpPr>
                            <a:spLocks noChangeArrowheads="1"/>
                          </wps:cNvSpPr>
                          <wps:spPr bwMode="auto">
                            <a:xfrm>
                              <a:off x="4367" y="1368"/>
                              <a:ext cx="7" cy="1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96" name="Line 154"/>
                          <wps:cNvCnPr/>
                          <wps:spPr bwMode="auto">
                            <a:xfrm>
                              <a:off x="4559"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7" name="Rectangle 155"/>
                          <wps:cNvSpPr>
                            <a:spLocks noChangeArrowheads="1"/>
                          </wps:cNvSpPr>
                          <wps:spPr bwMode="auto">
                            <a:xfrm>
                              <a:off x="4559"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998" name="Line 156"/>
                          <wps:cNvCnPr/>
                          <wps:spPr bwMode="auto">
                            <a:xfrm>
                              <a:off x="4751"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9" name="Rectangle 157"/>
                          <wps:cNvSpPr>
                            <a:spLocks noChangeArrowheads="1"/>
                          </wps:cNvSpPr>
                          <wps:spPr bwMode="auto">
                            <a:xfrm>
                              <a:off x="4751"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0" name="Line 158"/>
                          <wps:cNvCnPr/>
                          <wps:spPr bwMode="auto">
                            <a:xfrm>
                              <a:off x="4943" y="1466"/>
                              <a:ext cx="0" cy="9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01" name="Rectangle 159"/>
                          <wps:cNvSpPr>
                            <a:spLocks noChangeArrowheads="1"/>
                          </wps:cNvSpPr>
                          <wps:spPr bwMode="auto">
                            <a:xfrm>
                              <a:off x="4943" y="1466"/>
                              <a:ext cx="7" cy="9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2" name="Rectangle 160"/>
                          <wps:cNvSpPr>
                            <a:spLocks noChangeArrowheads="1"/>
                          </wps:cNvSpPr>
                          <wps:spPr bwMode="auto">
                            <a:xfrm>
                              <a:off x="5128" y="1368"/>
                              <a:ext cx="7" cy="1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3" name="Rectangle 161"/>
                          <wps:cNvSpPr>
                            <a:spLocks noChangeArrowheads="1"/>
                          </wps:cNvSpPr>
                          <wps:spPr bwMode="auto">
                            <a:xfrm>
                              <a:off x="5142" y="1368"/>
                              <a:ext cx="7" cy="18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4" name="Rectangle 162"/>
                          <wps:cNvSpPr>
                            <a:spLocks noChangeArrowheads="1"/>
                          </wps:cNvSpPr>
                          <wps:spPr bwMode="auto">
                            <a:xfrm>
                              <a:off x="0" y="1557"/>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5" name="Rectangle 163"/>
                          <wps:cNvSpPr>
                            <a:spLocks noChangeArrowheads="1"/>
                          </wps:cNvSpPr>
                          <wps:spPr bwMode="auto">
                            <a:xfrm>
                              <a:off x="14" y="1573"/>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6" name="Rectangle 164"/>
                          <wps:cNvSpPr>
                            <a:spLocks noChangeArrowheads="1"/>
                          </wps:cNvSpPr>
                          <wps:spPr bwMode="auto">
                            <a:xfrm>
                              <a:off x="14" y="307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7" name="Rectangle 165"/>
                          <wps:cNvSpPr>
                            <a:spLocks noChangeArrowheads="1"/>
                          </wps:cNvSpPr>
                          <wps:spPr bwMode="auto">
                            <a:xfrm>
                              <a:off x="0" y="3091"/>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8" name="Rectangle 166"/>
                          <wps:cNvSpPr>
                            <a:spLocks noChangeArrowheads="1"/>
                          </wps:cNvSpPr>
                          <wps:spPr bwMode="auto">
                            <a:xfrm>
                              <a:off x="5128" y="1573"/>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09" name="Rectangle 167"/>
                          <wps:cNvSpPr>
                            <a:spLocks noChangeArrowheads="1"/>
                          </wps:cNvSpPr>
                          <wps:spPr bwMode="auto">
                            <a:xfrm>
                              <a:off x="5142" y="1557"/>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0" name="Rectangle 168"/>
                          <wps:cNvSpPr>
                            <a:spLocks noChangeArrowheads="1"/>
                          </wps:cNvSpPr>
                          <wps:spPr bwMode="auto">
                            <a:xfrm>
                              <a:off x="14" y="307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1" name="Rectangle 169"/>
                          <wps:cNvSpPr>
                            <a:spLocks noChangeArrowheads="1"/>
                          </wps:cNvSpPr>
                          <wps:spPr bwMode="auto">
                            <a:xfrm>
                              <a:off x="0" y="3075"/>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2" name="Rectangle 170"/>
                          <wps:cNvSpPr>
                            <a:spLocks noChangeArrowheads="1"/>
                          </wps:cNvSpPr>
                          <wps:spPr bwMode="auto">
                            <a:xfrm>
                              <a:off x="5142" y="3075"/>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3" name="Rectangle 171"/>
                          <wps:cNvSpPr>
                            <a:spLocks noChangeArrowheads="1"/>
                          </wps:cNvSpPr>
                          <wps:spPr bwMode="auto">
                            <a:xfrm>
                              <a:off x="5128" y="307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4" name="Rectangle 172"/>
                          <wps:cNvSpPr>
                            <a:spLocks noChangeArrowheads="1"/>
                          </wps:cNvSpPr>
                          <wps:spPr bwMode="auto">
                            <a:xfrm>
                              <a:off x="0"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5" name="Rectangle 173"/>
                          <wps:cNvSpPr>
                            <a:spLocks noChangeArrowheads="1"/>
                          </wps:cNvSpPr>
                          <wps:spPr bwMode="auto">
                            <a:xfrm>
                              <a:off x="14"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6" name="Rectangle 174"/>
                          <wps:cNvSpPr>
                            <a:spLocks noChangeArrowheads="1"/>
                          </wps:cNvSpPr>
                          <wps:spPr bwMode="auto">
                            <a:xfrm>
                              <a:off x="5128"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7" name="Rectangle 175"/>
                          <wps:cNvSpPr>
                            <a:spLocks noChangeArrowheads="1"/>
                          </wps:cNvSpPr>
                          <wps:spPr bwMode="auto">
                            <a:xfrm>
                              <a:off x="5142"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18" name="Line 176"/>
                          <wps:cNvCnPr/>
                          <wps:spPr bwMode="auto">
                            <a:xfrm>
                              <a:off x="217"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9" name="Rectangle 177"/>
                          <wps:cNvSpPr>
                            <a:spLocks noChangeArrowheads="1"/>
                          </wps:cNvSpPr>
                          <wps:spPr bwMode="auto">
                            <a:xfrm>
                              <a:off x="217"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20" name="Line 178"/>
                          <wps:cNvCnPr/>
                          <wps:spPr bwMode="auto">
                            <a:xfrm>
                              <a:off x="1119"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1" name="Rectangle 179"/>
                          <wps:cNvSpPr>
                            <a:spLocks noChangeArrowheads="1"/>
                          </wps:cNvSpPr>
                          <wps:spPr bwMode="auto">
                            <a:xfrm>
                              <a:off x="1119"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22" name="Line 180"/>
                          <wps:cNvCnPr/>
                          <wps:spPr bwMode="auto">
                            <a:xfrm>
                              <a:off x="1596"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3" name="Rectangle 181"/>
                          <wps:cNvSpPr>
                            <a:spLocks noChangeArrowheads="1"/>
                          </wps:cNvSpPr>
                          <wps:spPr bwMode="auto">
                            <a:xfrm>
                              <a:off x="1596"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24" name="Line 182"/>
                          <wps:cNvCnPr/>
                          <wps:spPr bwMode="auto">
                            <a:xfrm>
                              <a:off x="2062"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5" name="Rectangle 183"/>
                          <wps:cNvSpPr>
                            <a:spLocks noChangeArrowheads="1"/>
                          </wps:cNvSpPr>
                          <wps:spPr bwMode="auto">
                            <a:xfrm>
                              <a:off x="2062"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26" name="Line 184"/>
                          <wps:cNvCnPr/>
                          <wps:spPr bwMode="auto">
                            <a:xfrm>
                              <a:off x="2830"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7" name="Rectangle 185"/>
                          <wps:cNvSpPr>
                            <a:spLocks noChangeArrowheads="1"/>
                          </wps:cNvSpPr>
                          <wps:spPr bwMode="auto">
                            <a:xfrm>
                              <a:off x="2830"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28" name="Line 186"/>
                          <wps:cNvCnPr/>
                          <wps:spPr bwMode="auto">
                            <a:xfrm>
                              <a:off x="3598"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9" name="Rectangle 187"/>
                          <wps:cNvSpPr>
                            <a:spLocks noChangeArrowheads="1"/>
                          </wps:cNvSpPr>
                          <wps:spPr bwMode="auto">
                            <a:xfrm>
                              <a:off x="3598"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30" name="Line 188"/>
                          <wps:cNvCnPr/>
                          <wps:spPr bwMode="auto">
                            <a:xfrm>
                              <a:off x="4367"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1" name="Rectangle 189"/>
                          <wps:cNvSpPr>
                            <a:spLocks noChangeArrowheads="1"/>
                          </wps:cNvSpPr>
                          <wps:spPr bwMode="auto">
                            <a:xfrm>
                              <a:off x="4367"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32" name="Line 190"/>
                          <wps:cNvCnPr/>
                          <wps:spPr bwMode="auto">
                            <a:xfrm>
                              <a:off x="2254"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3" name="Rectangle 191"/>
                          <wps:cNvSpPr>
                            <a:spLocks noChangeArrowheads="1"/>
                          </wps:cNvSpPr>
                          <wps:spPr bwMode="auto">
                            <a:xfrm>
                              <a:off x="2254"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34" name="Line 192"/>
                          <wps:cNvCnPr/>
                          <wps:spPr bwMode="auto">
                            <a:xfrm>
                              <a:off x="2446"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5" name="Rectangle 193"/>
                          <wps:cNvSpPr>
                            <a:spLocks noChangeArrowheads="1"/>
                          </wps:cNvSpPr>
                          <wps:spPr bwMode="auto">
                            <a:xfrm>
                              <a:off x="2446"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36" name="Line 194"/>
                          <wps:cNvCnPr/>
                          <wps:spPr bwMode="auto">
                            <a:xfrm>
                              <a:off x="2638"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7" name="Rectangle 195"/>
                          <wps:cNvSpPr>
                            <a:spLocks noChangeArrowheads="1"/>
                          </wps:cNvSpPr>
                          <wps:spPr bwMode="auto">
                            <a:xfrm>
                              <a:off x="2638"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38" name="Line 196"/>
                          <wps:cNvCnPr/>
                          <wps:spPr bwMode="auto">
                            <a:xfrm>
                              <a:off x="3022"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9" name="Rectangle 197"/>
                          <wps:cNvSpPr>
                            <a:spLocks noChangeArrowheads="1"/>
                          </wps:cNvSpPr>
                          <wps:spPr bwMode="auto">
                            <a:xfrm>
                              <a:off x="3022"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40" name="Line 198"/>
                          <wps:cNvCnPr/>
                          <wps:spPr bwMode="auto">
                            <a:xfrm>
                              <a:off x="3214"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1" name="Rectangle 199"/>
                          <wps:cNvSpPr>
                            <a:spLocks noChangeArrowheads="1"/>
                          </wps:cNvSpPr>
                          <wps:spPr bwMode="auto">
                            <a:xfrm>
                              <a:off x="3214"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42" name="Line 200"/>
                          <wps:cNvCnPr/>
                          <wps:spPr bwMode="auto">
                            <a:xfrm>
                              <a:off x="3406"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3" name="Rectangle 201"/>
                          <wps:cNvSpPr>
                            <a:spLocks noChangeArrowheads="1"/>
                          </wps:cNvSpPr>
                          <wps:spPr bwMode="auto">
                            <a:xfrm>
                              <a:off x="3406"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44" name="Line 202"/>
                          <wps:cNvCnPr/>
                          <wps:spPr bwMode="auto">
                            <a:xfrm>
                              <a:off x="3790"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5" name="Rectangle 203"/>
                          <wps:cNvSpPr>
                            <a:spLocks noChangeArrowheads="1"/>
                          </wps:cNvSpPr>
                          <wps:spPr bwMode="auto">
                            <a:xfrm>
                              <a:off x="3790"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46" name="Line 204"/>
                          <wps:cNvCnPr/>
                          <wps:spPr bwMode="auto">
                            <a:xfrm>
                              <a:off x="3982"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7" name="Rectangle 205"/>
                          <wps:cNvSpPr>
                            <a:spLocks noChangeArrowheads="1"/>
                          </wps:cNvSpPr>
                          <wps:spPr bwMode="auto">
                            <a:xfrm>
                              <a:off x="3982"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1048" name="Line 207"/>
                        <wps:cNvCnPr/>
                        <wps:spPr bwMode="auto">
                          <a:xfrm>
                            <a:off x="4174"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9" name="Rectangle 208"/>
                        <wps:cNvSpPr>
                          <a:spLocks noChangeArrowheads="1"/>
                        </wps:cNvSpPr>
                        <wps:spPr bwMode="auto">
                          <a:xfrm>
                            <a:off x="4174" y="1581"/>
                            <a:ext cx="8"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0" name="Line 209"/>
                        <wps:cNvCnPr/>
                        <wps:spPr bwMode="auto">
                          <a:xfrm>
                            <a:off x="4559"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1" name="Rectangle 210"/>
                        <wps:cNvSpPr>
                          <a:spLocks noChangeArrowheads="1"/>
                        </wps:cNvSpPr>
                        <wps:spPr bwMode="auto">
                          <a:xfrm>
                            <a:off x="4559"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2" name="Line 211"/>
                        <wps:cNvCnPr/>
                        <wps:spPr bwMode="auto">
                          <a:xfrm>
                            <a:off x="4751"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3" name="Rectangle 212"/>
                        <wps:cNvSpPr>
                          <a:spLocks noChangeArrowheads="1"/>
                        </wps:cNvSpPr>
                        <wps:spPr bwMode="auto">
                          <a:xfrm>
                            <a:off x="4751"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4" name="Line 213"/>
                        <wps:cNvCnPr/>
                        <wps:spPr bwMode="auto">
                          <a:xfrm>
                            <a:off x="4943" y="1581"/>
                            <a:ext cx="0" cy="149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5" name="Rectangle 214"/>
                        <wps:cNvSpPr>
                          <a:spLocks noChangeArrowheads="1"/>
                        </wps:cNvSpPr>
                        <wps:spPr bwMode="auto">
                          <a:xfrm>
                            <a:off x="4943" y="1581"/>
                            <a:ext cx="7" cy="14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6" name="Rectangle 215"/>
                        <wps:cNvSpPr>
                          <a:spLocks noChangeArrowheads="1"/>
                        </wps:cNvSpPr>
                        <wps:spPr bwMode="auto">
                          <a:xfrm>
                            <a:off x="5128" y="41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7" name="Rectangle 216"/>
                        <wps:cNvSpPr>
                          <a:spLocks noChangeArrowheads="1"/>
                        </wps:cNvSpPr>
                        <wps:spPr bwMode="auto">
                          <a:xfrm>
                            <a:off x="5128" y="400"/>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8" name="Rectangle 217"/>
                        <wps:cNvSpPr>
                          <a:spLocks noChangeArrowheads="1"/>
                        </wps:cNvSpPr>
                        <wps:spPr bwMode="auto">
                          <a:xfrm>
                            <a:off x="21" y="400"/>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59" name="Rectangle 218"/>
                        <wps:cNvSpPr>
                          <a:spLocks noChangeArrowheads="1"/>
                        </wps:cNvSpPr>
                        <wps:spPr bwMode="auto">
                          <a:xfrm>
                            <a:off x="21" y="415"/>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0" name="Rectangle 219"/>
                        <wps:cNvSpPr>
                          <a:spLocks noChangeArrowheads="1"/>
                        </wps:cNvSpPr>
                        <wps:spPr bwMode="auto">
                          <a:xfrm>
                            <a:off x="5128" y="533"/>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1" name="Rectangle 220"/>
                        <wps:cNvSpPr>
                          <a:spLocks noChangeArrowheads="1"/>
                        </wps:cNvSpPr>
                        <wps:spPr bwMode="auto">
                          <a:xfrm>
                            <a:off x="5128" y="51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2" name="Rectangle 221"/>
                        <wps:cNvSpPr>
                          <a:spLocks noChangeArrowheads="1"/>
                        </wps:cNvSpPr>
                        <wps:spPr bwMode="auto">
                          <a:xfrm>
                            <a:off x="21" y="518"/>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3" name="Rectangle 222"/>
                        <wps:cNvSpPr>
                          <a:spLocks noChangeArrowheads="1"/>
                        </wps:cNvSpPr>
                        <wps:spPr bwMode="auto">
                          <a:xfrm>
                            <a:off x="21" y="533"/>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4" name="Line 223"/>
                        <wps:cNvCnPr/>
                        <wps:spPr bwMode="auto">
                          <a:xfrm>
                            <a:off x="3602" y="732"/>
                            <a:ext cx="153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5" name="Rectangle 224"/>
                        <wps:cNvSpPr>
                          <a:spLocks noChangeArrowheads="1"/>
                        </wps:cNvSpPr>
                        <wps:spPr bwMode="auto">
                          <a:xfrm>
                            <a:off x="3602" y="732"/>
                            <a:ext cx="153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6" name="Line 225"/>
                        <wps:cNvCnPr/>
                        <wps:spPr bwMode="auto">
                          <a:xfrm>
                            <a:off x="3602" y="833"/>
                            <a:ext cx="153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7" name="Rectangle 226"/>
                        <wps:cNvSpPr>
                          <a:spLocks noChangeArrowheads="1"/>
                        </wps:cNvSpPr>
                        <wps:spPr bwMode="auto">
                          <a:xfrm>
                            <a:off x="3602" y="833"/>
                            <a:ext cx="153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68" name="Line 227"/>
                        <wps:cNvCnPr/>
                        <wps:spPr bwMode="auto">
                          <a:xfrm>
                            <a:off x="3602" y="933"/>
                            <a:ext cx="153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69" name="Rectangle 228"/>
                        <wps:cNvSpPr>
                          <a:spLocks noChangeArrowheads="1"/>
                        </wps:cNvSpPr>
                        <wps:spPr bwMode="auto">
                          <a:xfrm>
                            <a:off x="3602" y="933"/>
                            <a:ext cx="153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0" name="Line 229"/>
                        <wps:cNvCnPr/>
                        <wps:spPr bwMode="auto">
                          <a:xfrm>
                            <a:off x="3602" y="1034"/>
                            <a:ext cx="153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1" name="Rectangle 230"/>
                        <wps:cNvSpPr>
                          <a:spLocks noChangeArrowheads="1"/>
                        </wps:cNvSpPr>
                        <wps:spPr bwMode="auto">
                          <a:xfrm>
                            <a:off x="3602" y="1034"/>
                            <a:ext cx="153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2" name="Line 231"/>
                        <wps:cNvCnPr/>
                        <wps:spPr bwMode="auto">
                          <a:xfrm>
                            <a:off x="1122" y="1134"/>
                            <a:ext cx="152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73" name="Rectangle 232"/>
                        <wps:cNvSpPr>
                          <a:spLocks noChangeArrowheads="1"/>
                        </wps:cNvSpPr>
                        <wps:spPr bwMode="auto">
                          <a:xfrm>
                            <a:off x="1122" y="1134"/>
                            <a:ext cx="1520"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4" name="Rectangle 233"/>
                        <wps:cNvSpPr>
                          <a:spLocks noChangeArrowheads="1"/>
                        </wps:cNvSpPr>
                        <wps:spPr bwMode="auto">
                          <a:xfrm>
                            <a:off x="5128" y="1248"/>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5" name="Rectangle 234"/>
                        <wps:cNvSpPr>
                          <a:spLocks noChangeArrowheads="1"/>
                        </wps:cNvSpPr>
                        <wps:spPr bwMode="auto">
                          <a:xfrm>
                            <a:off x="5128" y="1232"/>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6" name="Rectangle 235"/>
                        <wps:cNvSpPr>
                          <a:spLocks noChangeArrowheads="1"/>
                        </wps:cNvSpPr>
                        <wps:spPr bwMode="auto">
                          <a:xfrm>
                            <a:off x="21" y="1232"/>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7" name="Rectangle 236"/>
                        <wps:cNvSpPr>
                          <a:spLocks noChangeArrowheads="1"/>
                        </wps:cNvSpPr>
                        <wps:spPr bwMode="auto">
                          <a:xfrm>
                            <a:off x="21" y="1248"/>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8" name="Rectangle 237"/>
                        <wps:cNvSpPr>
                          <a:spLocks noChangeArrowheads="1"/>
                        </wps:cNvSpPr>
                        <wps:spPr bwMode="auto">
                          <a:xfrm>
                            <a:off x="2069" y="1345"/>
                            <a:ext cx="3059"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79" name="Rectangle 238"/>
                        <wps:cNvSpPr>
                          <a:spLocks noChangeArrowheads="1"/>
                        </wps:cNvSpPr>
                        <wps:spPr bwMode="auto">
                          <a:xfrm>
                            <a:off x="2069" y="1360"/>
                            <a:ext cx="305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0" name="Rectangle 239"/>
                        <wps:cNvSpPr>
                          <a:spLocks noChangeArrowheads="1"/>
                        </wps:cNvSpPr>
                        <wps:spPr bwMode="auto">
                          <a:xfrm>
                            <a:off x="5128" y="134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1" name="Rectangle 240"/>
                        <wps:cNvSpPr>
                          <a:spLocks noChangeArrowheads="1"/>
                        </wps:cNvSpPr>
                        <wps:spPr bwMode="auto">
                          <a:xfrm>
                            <a:off x="5128" y="1360"/>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2" name="Line 241"/>
                        <wps:cNvCnPr/>
                        <wps:spPr bwMode="auto">
                          <a:xfrm>
                            <a:off x="2069" y="1459"/>
                            <a:ext cx="305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3" name="Rectangle 242"/>
                        <wps:cNvSpPr>
                          <a:spLocks noChangeArrowheads="1"/>
                        </wps:cNvSpPr>
                        <wps:spPr bwMode="auto">
                          <a:xfrm>
                            <a:off x="2069" y="1459"/>
                            <a:ext cx="3059"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4" name="Rectangle 243"/>
                        <wps:cNvSpPr>
                          <a:spLocks noChangeArrowheads="1"/>
                        </wps:cNvSpPr>
                        <wps:spPr bwMode="auto">
                          <a:xfrm>
                            <a:off x="5128" y="1573"/>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5" name="Rectangle 244"/>
                        <wps:cNvSpPr>
                          <a:spLocks noChangeArrowheads="1"/>
                        </wps:cNvSpPr>
                        <wps:spPr bwMode="auto">
                          <a:xfrm>
                            <a:off x="5128"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6" name="Rectangle 245"/>
                        <wps:cNvSpPr>
                          <a:spLocks noChangeArrowheads="1"/>
                        </wps:cNvSpPr>
                        <wps:spPr bwMode="auto">
                          <a:xfrm>
                            <a:off x="21" y="1557"/>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7" name="Rectangle 246"/>
                        <wps:cNvSpPr>
                          <a:spLocks noChangeArrowheads="1"/>
                        </wps:cNvSpPr>
                        <wps:spPr bwMode="auto">
                          <a:xfrm>
                            <a:off x="21" y="1573"/>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88" name="Line 247"/>
                        <wps:cNvCnPr/>
                        <wps:spPr bwMode="auto">
                          <a:xfrm>
                            <a:off x="21" y="1671"/>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9" name="Rectangle 248"/>
                        <wps:cNvSpPr>
                          <a:spLocks noChangeArrowheads="1"/>
                        </wps:cNvSpPr>
                        <wps:spPr bwMode="auto">
                          <a:xfrm>
                            <a:off x="21" y="1671"/>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90" name="Line 249"/>
                        <wps:cNvCnPr/>
                        <wps:spPr bwMode="auto">
                          <a:xfrm>
                            <a:off x="21" y="1772"/>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1" name="Rectangle 250"/>
                        <wps:cNvSpPr>
                          <a:spLocks noChangeArrowheads="1"/>
                        </wps:cNvSpPr>
                        <wps:spPr bwMode="auto">
                          <a:xfrm>
                            <a:off x="21" y="1772"/>
                            <a:ext cx="510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92" name="Line 251"/>
                        <wps:cNvCnPr/>
                        <wps:spPr bwMode="auto">
                          <a:xfrm>
                            <a:off x="21" y="1872"/>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3" name="Rectangle 252"/>
                        <wps:cNvSpPr>
                          <a:spLocks noChangeArrowheads="1"/>
                        </wps:cNvSpPr>
                        <wps:spPr bwMode="auto">
                          <a:xfrm>
                            <a:off x="21" y="1872"/>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94" name="Line 253"/>
                        <wps:cNvCnPr/>
                        <wps:spPr bwMode="auto">
                          <a:xfrm>
                            <a:off x="21" y="1972"/>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5" name="Rectangle 254"/>
                        <wps:cNvSpPr>
                          <a:spLocks noChangeArrowheads="1"/>
                        </wps:cNvSpPr>
                        <wps:spPr bwMode="auto">
                          <a:xfrm>
                            <a:off x="21" y="1972"/>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96" name="Line 255"/>
                        <wps:cNvCnPr/>
                        <wps:spPr bwMode="auto">
                          <a:xfrm>
                            <a:off x="21" y="2073"/>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7" name="Rectangle 256"/>
                        <wps:cNvSpPr>
                          <a:spLocks noChangeArrowheads="1"/>
                        </wps:cNvSpPr>
                        <wps:spPr bwMode="auto">
                          <a:xfrm>
                            <a:off x="21" y="2073"/>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098" name="Line 257"/>
                        <wps:cNvCnPr/>
                        <wps:spPr bwMode="auto">
                          <a:xfrm>
                            <a:off x="21" y="2173"/>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9" name="Rectangle 258"/>
                        <wps:cNvSpPr>
                          <a:spLocks noChangeArrowheads="1"/>
                        </wps:cNvSpPr>
                        <wps:spPr bwMode="auto">
                          <a:xfrm>
                            <a:off x="21" y="2173"/>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00" name="Line 259"/>
                        <wps:cNvCnPr/>
                        <wps:spPr bwMode="auto">
                          <a:xfrm>
                            <a:off x="21" y="2274"/>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1" name="Rectangle 260"/>
                        <wps:cNvSpPr>
                          <a:spLocks noChangeArrowheads="1"/>
                        </wps:cNvSpPr>
                        <wps:spPr bwMode="auto">
                          <a:xfrm>
                            <a:off x="21" y="2274"/>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02" name="Line 261"/>
                        <wps:cNvCnPr/>
                        <wps:spPr bwMode="auto">
                          <a:xfrm>
                            <a:off x="21" y="2374"/>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3" name="Rectangle 262"/>
                        <wps:cNvSpPr>
                          <a:spLocks noChangeArrowheads="1"/>
                        </wps:cNvSpPr>
                        <wps:spPr bwMode="auto">
                          <a:xfrm>
                            <a:off x="21" y="2374"/>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04" name="Line 263"/>
                        <wps:cNvCnPr/>
                        <wps:spPr bwMode="auto">
                          <a:xfrm>
                            <a:off x="21" y="2475"/>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5" name="Rectangle 264"/>
                        <wps:cNvSpPr>
                          <a:spLocks noChangeArrowheads="1"/>
                        </wps:cNvSpPr>
                        <wps:spPr bwMode="auto">
                          <a:xfrm>
                            <a:off x="21" y="2475"/>
                            <a:ext cx="510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06" name="Line 265"/>
                        <wps:cNvCnPr/>
                        <wps:spPr bwMode="auto">
                          <a:xfrm>
                            <a:off x="21" y="2575"/>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7" name="Rectangle 266"/>
                        <wps:cNvSpPr>
                          <a:spLocks noChangeArrowheads="1"/>
                        </wps:cNvSpPr>
                        <wps:spPr bwMode="auto">
                          <a:xfrm>
                            <a:off x="21" y="2575"/>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08" name="Line 267"/>
                        <wps:cNvCnPr/>
                        <wps:spPr bwMode="auto">
                          <a:xfrm>
                            <a:off x="21" y="2675"/>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9" name="Rectangle 268"/>
                        <wps:cNvSpPr>
                          <a:spLocks noChangeArrowheads="1"/>
                        </wps:cNvSpPr>
                        <wps:spPr bwMode="auto">
                          <a:xfrm>
                            <a:off x="21" y="2675"/>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0" name="Line 269"/>
                        <wps:cNvCnPr/>
                        <wps:spPr bwMode="auto">
                          <a:xfrm>
                            <a:off x="21" y="2776"/>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1" name="Rectangle 270"/>
                        <wps:cNvSpPr>
                          <a:spLocks noChangeArrowheads="1"/>
                        </wps:cNvSpPr>
                        <wps:spPr bwMode="auto">
                          <a:xfrm>
                            <a:off x="21" y="2776"/>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2" name="Line 271"/>
                        <wps:cNvCnPr/>
                        <wps:spPr bwMode="auto">
                          <a:xfrm>
                            <a:off x="21" y="2876"/>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3" name="Rectangle 272"/>
                        <wps:cNvSpPr>
                          <a:spLocks noChangeArrowheads="1"/>
                        </wps:cNvSpPr>
                        <wps:spPr bwMode="auto">
                          <a:xfrm>
                            <a:off x="21" y="2876"/>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4" name="Line 273"/>
                        <wps:cNvCnPr/>
                        <wps:spPr bwMode="auto">
                          <a:xfrm>
                            <a:off x="21" y="2977"/>
                            <a:ext cx="510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5" name="Rectangle 274"/>
                        <wps:cNvSpPr>
                          <a:spLocks noChangeArrowheads="1"/>
                        </wps:cNvSpPr>
                        <wps:spPr bwMode="auto">
                          <a:xfrm>
                            <a:off x="21" y="2977"/>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6" name="Rectangle 275"/>
                        <wps:cNvSpPr>
                          <a:spLocks noChangeArrowheads="1"/>
                        </wps:cNvSpPr>
                        <wps:spPr bwMode="auto">
                          <a:xfrm>
                            <a:off x="5128" y="3091"/>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7" name="Rectangle 276"/>
                        <wps:cNvSpPr>
                          <a:spLocks noChangeArrowheads="1"/>
                        </wps:cNvSpPr>
                        <wps:spPr bwMode="auto">
                          <a:xfrm>
                            <a:off x="5128" y="307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8" name="Rectangle 277"/>
                        <wps:cNvSpPr>
                          <a:spLocks noChangeArrowheads="1"/>
                        </wps:cNvSpPr>
                        <wps:spPr bwMode="auto">
                          <a:xfrm>
                            <a:off x="21" y="3075"/>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19" name="Rectangle 278"/>
                        <wps:cNvSpPr>
                          <a:spLocks noChangeArrowheads="1"/>
                        </wps:cNvSpPr>
                        <wps:spPr bwMode="auto">
                          <a:xfrm>
                            <a:off x="21" y="3091"/>
                            <a:ext cx="510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margin">
                  <wp14:pctHeight>0</wp14:pctHeight>
                </wp14:sizeRelV>
              </wp:anchor>
            </w:drawing>
          </mc:Choice>
          <mc:Fallback>
            <w:pict>
              <v:group w14:anchorId="7EADBAA8" id="Group 5" o:spid="_x0000_s1026" style="position:absolute;left:0;text-align:left;margin-left:0;margin-top:24.05pt;width:643.65pt;height:377.55pt;z-index:251923456;mso-position-horizontal:left;mso-position-horizontal-relative:margin;mso-height-relative:margin" coordsize="5149,3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">
                <v:rect id="AutoShape 4" o:spid="_x0000_s1027" style="position:absolute;left:7;width:5135;height: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" filled="f" stroked="f">
                  <o:lock v:ext="edit" aspectratio="t" text="t"/>
                </v:rect>
                <v:group id="Group 206" o:spid="_x0000_s1028" style="position:absolute;width:5149;height:3391" coordsize="5149,3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">
                  <v:rect id="Rectangle 6" o:spid="_x0000_s1029" style="position:absolute;left:25;top:641;width:1022;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Kq5xQAAANwAAAAPAAAAZHJzL2Rvd25yZXYueG1sRI9Pa8JA&#10;FMTvgt9heYI33ShS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CIlKq5xQAAANwAAAAP&#10;AAAAAAAAAAAAAAAAAAcCAABkcnMvZG93bnJldi54bWxQSwUGAAAAAAMAAwC3AAAA+QI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NOMBRE DEL PROYECTO:</w:t>
                          </w:r>
                        </w:p>
                      </w:txbxContent>
                    </v:textbox>
                  </v:rect>
                  <v:rect id="_x0000_s1030" style="position:absolute;left:2848;top:641;width:654;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SUBPROGRAMA:</w:t>
                          </w:r>
                        </w:p>
                      </w:txbxContent>
                    </v:textbox>
                  </v:rect>
                  <v:rect id="_x0000_s1031" style="position:absolute;left:25;top:741;width:489;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zBixAAAANwAAAAPAAAAZHJzL2Rvd25yZXYueG1sRI9Bi8Iw&#10;FITvgv8hPGFvmrrg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PM7MGLEAAAA3AAAAA8A&#10;AAAAAAAAAAAAAAAABwIAAGRycy9kb3ducmV2LnhtbFBLBQYAAAAAAwADALcAAAD4Ag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PROGRAMA:</w:t>
                          </w:r>
                        </w:p>
                      </w:txbxContent>
                    </v:textbox>
                  </v:rect>
                  <v:rect id="Rectangle 9" o:spid="_x0000_s1032" style="position:absolute;left:2848;top:741;width:396;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a4VxgAAANwAAAAPAAAAZHJzL2Rvd25yZXYueG1sRI9Ba8JA&#10;FITvBf/D8oTe6qYBS4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A+muFcYAAADcAAAA&#10;DwAAAAAAAAAAAAAAAAAHAgAAZHJzL2Rvd25yZXYueG1sUEsFBgAAAAADAAMAtwAAAPoCA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DISTRITO:</w:t>
                          </w:r>
                        </w:p>
                      </w:txbxContent>
                    </v:textbox>
                  </v:rect>
                  <v:rect id="Rectangle 10" o:spid="_x0000_s1033" style="position:absolute;left:25;top:841;width:338;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REGION:</w:t>
                          </w:r>
                        </w:p>
                      </w:txbxContent>
                    </v:textbox>
                  </v:rect>
                  <v:rect id="Rectangle 11" o:spid="_x0000_s1034" style="position:absolute;left:2848;top:841;width:476;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LOCALIDAD:</w:t>
                          </w:r>
                        </w:p>
                      </w:txbxContent>
                    </v:textbox>
                  </v:rect>
                  <v:rect id="Rectangle 12" o:spid="_x0000_s1035" style="position:absolute;left:25;top:942;width:4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ascii="Arial" w:hAnsi="Arial" w:cstheme="minorBidi"/>
                              <w:color w:val="000000"/>
                              <w:kern w:val="24"/>
                              <w:sz w:val="16"/>
                              <w:szCs w:val="16"/>
                            </w:rPr>
                            <w:t>MUNICIPIO:</w:t>
                          </w:r>
                        </w:p>
                      </w:txbxContent>
                    </v:textbox>
                  </v:rect>
                  <v:rect id="Rectangle 13" o:spid="_x0000_s1036" style="position:absolute;left:2848;top:942;width:1289;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E96E62">
                            <w:rPr>
                              <w:rFonts w:ascii="Arial" w:hAnsi="Arial" w:cstheme="minorBidi"/>
                              <w:color w:val="000000"/>
                              <w:kern w:val="24"/>
                              <w:sz w:val="16"/>
                              <w:szCs w:val="16"/>
                            </w:rPr>
                            <w:t>FECHA PROG. DETERMINACIÓN:</w:t>
                          </w:r>
                        </w:p>
                      </w:txbxContent>
                    </v:textbox>
                  </v:rect>
                  <v:rect id="Rectangle 14" o:spid="_x0000_s1037" style="position:absolute;left:25;top:1042;width:974;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E96E62">
                            <w:rPr>
                              <w:rFonts w:ascii="Arial" w:hAnsi="Arial" w:cstheme="minorBidi"/>
                              <w:color w:val="000000"/>
                              <w:kern w:val="24"/>
                              <w:sz w:val="16"/>
                              <w:szCs w:val="16"/>
                            </w:rPr>
                            <w:t>FECHA PROG. DE INICIO</w:t>
                          </w:r>
                          <w:r>
                            <w:rPr>
                              <w:rFonts w:ascii="Arial" w:hAnsi="Arial" w:cstheme="minorBidi"/>
                              <w:color w:val="000000"/>
                              <w:kern w:val="24"/>
                              <w:sz w:val="20"/>
                              <w:szCs w:val="20"/>
                            </w:rPr>
                            <w:t>:</w:t>
                          </w:r>
                        </w:p>
                      </w:txbxContent>
                    </v:textbox>
                  </v:rect>
                  <v:rect id="Rectangle 15" o:spid="_x0000_s1038" style="position:absolute;left:2146;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v:textbox>
                  </v:rect>
                  <v:rect id="Rectangle 16" o:spid="_x0000_s1039" style="position:absolute;left:2338;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TxkxQAAANwAAAAPAAAAZHJzL2Rvd25yZXYueG1sRI9Pa8JA&#10;FMTvgt9heYI33ShY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ANTTxk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v:textbox>
                  </v:rect>
                  <v:rect id="Rectangle 17" o:spid="_x0000_s1040" style="position:absolute;left:2530;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v:textbox>
                  </v:rect>
                  <v:rect id="Rectangle 18" o:spid="_x0000_s1041" style="position:absolute;left:2722;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v:textbox>
                  </v:rect>
                  <v:rect id="Rectangle 19" o:spid="_x0000_s1042" style="position:absolute;left:2914;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v:textbox>
                  </v:rect>
                  <v:rect id="Rectangle 20" o:spid="_x0000_s1043" style="position:absolute;left:3106;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cEzxQAAANwAAAAPAAAAZHJzL2Rvd25yZXYueG1sRI9Pi8Iw&#10;FMTvwn6H8Ba8aaqC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CiycEz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v:textbox>
                  </v:rect>
                  <v:rect id="Rectangle 21" o:spid="_x0000_s1044" style="position:absolute;left:3298;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lHxQAAANwAAAAPAAAAZHJzL2Rvd25yZXYueG1sRI9Pi8Iw&#10;FMTvwn6H8Ba8aaqI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AtIFlH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v:textbox>
                  </v:rect>
                  <v:rect id="Rectangle 22" o:spid="_x0000_s1045" style="position:absolute;left:3490;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PzcxQAAANwAAAAPAAAAZHJzL2Rvd25yZXYueG1sRI9Pi8Iw&#10;FMTvwn6H8Ba8aaqg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BCbPzc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v:textbox>
                  </v:rect>
                  <v:rect id="Rectangle 23" o:spid="_x0000_s1046" style="position:absolute;left:3682;top:147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v:textbox>
                  </v:rect>
                  <v:rect id="Rectangle 24" o:spid="_x0000_s1047" style="position:absolute;left:3856;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v:textbox>
                  </v:rect>
                  <v:rect id="Rectangle 25" o:spid="_x0000_s1048" style="position:absolute;left:4048;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v:textbox>
                  </v:rect>
                  <v:rect id="Rectangle 26" o:spid="_x0000_s1049" style="position:absolute;left:4240;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v:textbox>
                  </v:rect>
                  <v:rect id="Rectangle 27" o:spid="_x0000_s1050" style="position:absolute;left:4432;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v:textbox>
                  </v:rect>
                  <v:rect id="Rectangle 28" o:spid="_x0000_s1051" style="position:absolute;left:4624;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v:textbox>
                  </v:rect>
                  <v:rect id="Rectangle 29" o:spid="_x0000_s1052" style="position:absolute;left:4816;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J1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pKXGP7PhCMg138AAAD//wMAUEsBAi0AFAAGAAgAAAAhANvh9svuAAAAhQEAABMAAAAAAAAA&#10;AAAAAAAAAAAAAFtDb250ZW50X1R5cGVzXS54bWxQSwECLQAUAAYACAAAACEAWvQsW78AAAAVAQAA&#10;CwAAAAAAAAAAAAAAAAAfAQAAX3JlbHMvLnJlbHNQSwECLQAUAAYACAAAACEASFzyd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v:textbox>
                  </v:rect>
                  <v:rect id="Rectangle 30" o:spid="_x0000_s1053" style="position:absolute;left:5008;top:147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fuxgAAANwAAAAPAAAAZHJzL2Rvd25yZXYueG1sRI9Pa8JA&#10;FMTvhX6H5RW81Y0V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JxBX7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v:textbox>
                  </v:rect>
                  <v:rect id="Rectangle 31" o:spid="_x0000_s1054" style="position:absolute;left:232;top:1592;width:49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axgAAANwAAAAPAAAAZHJzL2Rvd25yZXYueG1sRI9Pa8JA&#10;FMTvhX6H5RW81Y1FbI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qPnPmsYAAADcAAAA&#10;DwAAAAAAAAAAAAAAAAAHAgAAZHJzL2Rvd25yZXYueG1sUEsFBgAAAAADAAMAtwAAAPo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cstheme="minorBidi"/>
                              <w:b/>
                              <w:bCs/>
                              <w:color w:val="000000"/>
                              <w:kern w:val="24"/>
                              <w:sz w:val="14"/>
                              <w:szCs w:val="14"/>
                            </w:rPr>
                            <w:t>PRELIMINARES</w:t>
                          </w:r>
                        </w:p>
                      </w:txbxContent>
                    </v:textbox>
                  </v:rect>
                  <v:rect id="Rectangle 32" o:spid="_x0000_s1055" style="position:absolute;left:100;top:16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WoBxgAAANwAAAAPAAAAZHJzL2Rvd25yZXYueG1sRI9Pa8JA&#10;FMTvhX6H5RW81Y0FbY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x7VqAcYAAADcAAAA&#10;DwAAAAAAAAAAAAAAAAAHAgAAZHJzL2Rvd25yZXYueG1sUEsFBgAAAAADAAMAtwAAAPo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color w:val="000000"/>
                              <w:kern w:val="24"/>
                              <w:sz w:val="16"/>
                              <w:szCs w:val="16"/>
                            </w:rPr>
                            <w:t>1</w:t>
                          </w:r>
                        </w:p>
                      </w:txbxContent>
                    </v:textbox>
                  </v:rect>
                  <v:rect id="Rectangle 33" o:spid="_x0000_s1056" style="position:absolute;left:233;top:1694;width:4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DEMOLICIONES</w:t>
                          </w:r>
                        </w:p>
                      </w:txbxContent>
                    </v:textbox>
                  </v:rect>
                  <v:rect id="Rectangle 34" o:spid="_x0000_s1057" style="position:absolute;left:98;top:1780;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2</w:t>
                          </w:r>
                        </w:p>
                      </w:txbxContent>
                    </v:textbox>
                  </v:rect>
                  <v:rect id="Rectangle 35" o:spid="_x0000_s1058" style="position:absolute;left:233;top:1794;width:6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LIMPIA, TRAZO Y NIV.</w:t>
                          </w:r>
                        </w:p>
                      </w:txbxContent>
                    </v:textbox>
                  </v:rect>
                  <v:rect id="Rectangle 36" o:spid="_x0000_s1059" style="position:absolute;left:98;top:1881;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3</w:t>
                          </w:r>
                        </w:p>
                      </w:txbxContent>
                    </v:textbox>
                  </v:rect>
                  <v:rect id="Rectangle 37" o:spid="_x0000_s1060" style="position:absolute;left:233;top:1894;width:50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EXCAVACIONES</w:t>
                          </w:r>
                        </w:p>
                      </w:txbxContent>
                    </v:textbox>
                  </v:rect>
                  <v:rect id="Rectangle 38" o:spid="_x0000_s1061" style="position:absolute;left:98;top:1981;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4</w:t>
                          </w:r>
                        </w:p>
                      </w:txbxContent>
                    </v:textbox>
                  </v:rect>
                  <v:rect id="Rectangle 39" o:spid="_x0000_s1062" style="position:absolute;left:233;top:1995;width:35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ACARREOS</w:t>
                          </w:r>
                        </w:p>
                      </w:txbxContent>
                    </v:textbox>
                  </v:rect>
                  <v:rect id="Rectangle 40" o:spid="_x0000_s1063" style="position:absolute;left:233;top:2093;width:4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SfJxAAAANwAAAAPAAAAZHJzL2Rvd25yZXYueG1sRI9Pi8Iw&#10;FMTvC/sdwhO8rakuLL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BLFJ8n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rFonts w:ascii="Arial" w:hAnsi="Arial" w:cs="Arial"/>
                              <w:sz w:val="14"/>
                              <w:szCs w:val="14"/>
                            </w:rPr>
                          </w:pPr>
                          <w:r w:rsidRPr="00AB1AC1">
                            <w:rPr>
                              <w:rFonts w:ascii="Arial" w:hAnsi="Arial" w:cs="Arial"/>
                              <w:b/>
                              <w:bCs/>
                              <w:color w:val="000000"/>
                              <w:kern w:val="24"/>
                              <w:sz w:val="14"/>
                              <w:szCs w:val="14"/>
                            </w:rPr>
                            <w:t>CIMENTACION</w:t>
                          </w:r>
                        </w:p>
                      </w:txbxContent>
                    </v:textbox>
                  </v:rect>
                  <v:rect id="Rectangle 41" o:spid="_x0000_s1064" style="position:absolute;left:98;top:2182;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L+9xAAAANwAAAAPAAAAZHJzL2Rvd25yZXYueG1sRI9Pi8Iw&#10;FMTvC/sdwhO8ramyLL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J0sv73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5</w:t>
                          </w:r>
                        </w:p>
                      </w:txbxContent>
                    </v:textbox>
                  </v:rect>
                  <v:rect id="Rectangle 42" o:spid="_x0000_s1065" style="position:absolute;left:233;top:2196;width:24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BomxAAAANwAAAAPAAAAZHJzL2Rvd25yZXYueG1sRI9Pi8Iw&#10;FMTvC/sdwhO8ranCLr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PJgGib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CIMBRA</w:t>
                          </w:r>
                        </w:p>
                      </w:txbxContent>
                    </v:textbox>
                  </v:rect>
                  <v:rect id="Rectangle 43" o:spid="_x0000_s1066" style="position:absolute;left:98;top:2283;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6</w:t>
                          </w:r>
                        </w:p>
                      </w:txbxContent>
                    </v:textbox>
                  </v:rect>
                  <v:rect id="Rectangle 44" o:spid="_x0000_s1067" style="position:absolute;left:233;top:2296;width:22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ACERO</w:t>
                          </w:r>
                        </w:p>
                      </w:txbxContent>
                    </v:textbox>
                  </v:rect>
                  <v:rect id="Rectangle 45" o:spid="_x0000_s1068" style="position:absolute;left:98;top:2383;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7</w:t>
                          </w:r>
                        </w:p>
                      </w:txbxContent>
                    </v:textbox>
                  </v:rect>
                  <v:rect id="Rectangle 46" o:spid="_x0000_s1069" style="position:absolute;left:233;top:2397;width:36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AB1AC1">
                            <w:rPr>
                              <w:rFonts w:ascii="Arial" w:hAnsi="Arial" w:cstheme="minorBidi"/>
                              <w:color w:val="000000"/>
                              <w:kern w:val="24"/>
                              <w:sz w:val="14"/>
                              <w:szCs w:val="14"/>
                            </w:rPr>
                            <w:t>CONCRETO</w:t>
                          </w:r>
                        </w:p>
                      </w:txbxContent>
                    </v:textbox>
                  </v:rect>
                  <v:rect id="Rectangle 47" o:spid="_x0000_s1070" style="position:absolute;left:233;top:2482;width:904;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rFonts w:ascii="Arial" w:hAnsi="Arial" w:cs="Arial"/>
                              <w:sz w:val="14"/>
                              <w:szCs w:val="14"/>
                            </w:rPr>
                          </w:pPr>
                          <w:r w:rsidRPr="00AB1AC1">
                            <w:rPr>
                              <w:rFonts w:ascii="Arial" w:hAnsi="Arial" w:cs="Arial"/>
                              <w:color w:val="000000"/>
                              <w:kern w:val="24"/>
                              <w:sz w:val="14"/>
                              <w:szCs w:val="14"/>
                            </w:rPr>
                            <w:t>ESTRUCTURA CONCRETO</w:t>
                          </w:r>
                        </w:p>
                      </w:txbxContent>
                    </v:textbox>
                  </v:rect>
                  <v:rect id="Rectangle 48" o:spid="_x0000_s1071" style="position:absolute;left:233;top:2597;width:86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4"/>
                              <w:szCs w:val="14"/>
                            </w:rPr>
                          </w:pPr>
                          <w:r w:rsidRPr="00AB1AC1">
                            <w:rPr>
                              <w:rFonts w:ascii="Arial" w:hAnsi="Arial" w:cstheme="minorBidi"/>
                              <w:color w:val="000000"/>
                              <w:kern w:val="24"/>
                              <w:sz w:val="14"/>
                              <w:szCs w:val="14"/>
                            </w:rPr>
                            <w:t>ESTRUCTURAS METÁLICAS</w:t>
                          </w:r>
                        </w:p>
                      </w:txbxContent>
                    </v:textbox>
                  </v:rect>
                  <v:rect id="Rectangle 49" o:spid="_x0000_s1072" style="position:absolute;left:233;top:2696;width:88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rFonts w:ascii="Arial" w:hAnsi="Arial" w:cs="Arial"/>
                              <w:sz w:val="14"/>
                              <w:szCs w:val="14"/>
                            </w:rPr>
                          </w:pPr>
                          <w:r w:rsidRPr="00AB1AC1">
                            <w:rPr>
                              <w:rFonts w:ascii="Arial" w:hAnsi="Arial" w:cs="Arial"/>
                              <w:b/>
                              <w:bCs/>
                              <w:color w:val="000000"/>
                              <w:kern w:val="24"/>
                              <w:sz w:val="14"/>
                              <w:szCs w:val="14"/>
                            </w:rPr>
                            <w:t>ALBAÑILERIA Y ACABADOS</w:t>
                          </w:r>
                        </w:p>
                      </w:txbxContent>
                    </v:textbox>
                  </v:rect>
                  <v:rect id="Rectangle 50" o:spid="_x0000_s1073" style="position:absolute;left:98;top:2785;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8</w:t>
                          </w:r>
                        </w:p>
                      </w:txbxContent>
                    </v:textbox>
                  </v:rect>
                  <v:rect id="Rectangle 51" o:spid="_x0000_s1074" style="position:absolute;left:233;top:2798;width:3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SlgxQAAANwAAAAPAAAAZHJzL2Rvd25yZXYueG1sRI9Pa8JA&#10;FMTvgt9heYI33ShS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AY9Slg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AB1AC1">
                            <w:rPr>
                              <w:rFonts w:ascii="Arial" w:hAnsi="Arial" w:cstheme="minorBidi"/>
                              <w:color w:val="000000"/>
                              <w:kern w:val="24"/>
                              <w:sz w:val="14"/>
                              <w:szCs w:val="14"/>
                            </w:rPr>
                            <w:t>CASTILLOS</w:t>
                          </w:r>
                        </w:p>
                      </w:txbxContent>
                    </v:textbox>
                  </v:rect>
                  <v:rect id="Rectangle 52" o:spid="_x0000_s1075" style="position:absolute;left:98;top:2885;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Yz7xQAAANwAAAAPAAAAZHJzL2Rvd25yZXYueG1sRI9Pa8JA&#10;FMTvgt9heYI33ShY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B3uYz7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ascii="Arial" w:hAnsi="Arial" w:cstheme="minorBidi"/>
                              <w:color w:val="000000"/>
                              <w:kern w:val="24"/>
                              <w:sz w:val="16"/>
                              <w:szCs w:val="16"/>
                            </w:rPr>
                            <w:t>9</w:t>
                          </w:r>
                        </w:p>
                      </w:txbxContent>
                    </v:textbox>
                  </v:rect>
                  <v:rect id="Rectangle 53" o:spid="_x0000_s1076" style="position:absolute;left:233;top:2899;width:23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AB1AC1">
                            <w:rPr>
                              <w:rFonts w:ascii="Arial" w:hAnsi="Arial" w:cstheme="minorBidi"/>
                              <w:color w:val="000000"/>
                              <w:kern w:val="24"/>
                              <w:sz w:val="14"/>
                              <w:szCs w:val="14"/>
                            </w:rPr>
                            <w:t>MUROS</w:t>
                          </w:r>
                        </w:p>
                      </w:txbxContent>
                    </v:textbox>
                  </v:rect>
                  <v:rect id="Rectangle 54" o:spid="_x0000_s1077" style="position:absolute;left:496;top:3299;width:392;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" filled="f" stroked="f">
                    <v:textbox inset="0,0,0,0">
                      <w:txbxContent>
                        <w:p w:rsidR="00A30657" w:rsidRPr="009F2610" w:rsidRDefault="00A30657" w:rsidP="008923BF">
                          <w:pPr>
                            <w:pStyle w:val="NormalWeb"/>
                            <w:kinsoku w:val="0"/>
                            <w:overflowPunct w:val="0"/>
                            <w:spacing w:before="0" w:beforeAutospacing="0" w:after="0" w:afterAutospacing="0"/>
                            <w:textAlignment w:val="baseline"/>
                            <w:rPr>
                              <w:b/>
                              <w:sz w:val="18"/>
                              <w:szCs w:val="18"/>
                            </w:rPr>
                          </w:pPr>
                          <w:r w:rsidRPr="009F2610">
                            <w:rPr>
                              <w:rFonts w:ascii="Arial" w:hAnsi="Arial" w:cstheme="minorBidi"/>
                              <w:b/>
                              <w:color w:val="000000"/>
                              <w:kern w:val="24"/>
                              <w:sz w:val="18"/>
                              <w:szCs w:val="18"/>
                            </w:rPr>
                            <w:t>EMPRESA</w:t>
                          </w:r>
                        </w:p>
                      </w:txbxContent>
                    </v:textbox>
                  </v:rect>
                  <v:rect id="Rectangle 55" o:spid="_x0000_s1078" style="position:absolute;left:3616;top:3299;width:983;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" filled="f" stroked="f">
                    <v:textbox inset="0,0,0,0">
                      <w:txbxContent>
                        <w:p w:rsidR="00A30657" w:rsidRPr="009F2610" w:rsidRDefault="00A30657" w:rsidP="008923BF">
                          <w:pPr>
                            <w:pStyle w:val="NormalWeb"/>
                            <w:kinsoku w:val="0"/>
                            <w:overflowPunct w:val="0"/>
                            <w:spacing w:before="0" w:beforeAutospacing="0" w:after="0" w:afterAutospacing="0"/>
                            <w:textAlignment w:val="baseline"/>
                            <w:rPr>
                              <w:b/>
                              <w:sz w:val="18"/>
                              <w:szCs w:val="18"/>
                            </w:rPr>
                          </w:pPr>
                          <w:r w:rsidRPr="009F2610">
                            <w:rPr>
                              <w:rFonts w:ascii="Arial" w:hAnsi="Arial" w:cstheme="minorBidi"/>
                              <w:b/>
                              <w:color w:val="000000"/>
                              <w:kern w:val="24"/>
                              <w:sz w:val="18"/>
                              <w:szCs w:val="18"/>
                            </w:rPr>
                            <w:t>REPRESENTANTE LEGAL</w:t>
                          </w:r>
                        </w:p>
                      </w:txbxContent>
                    </v:textbox>
                  </v:rect>
                  <v:rect id="Rectangle 56" o:spid="_x0000_s1079" style="position:absolute;left:2239;top:1370;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v:textbox>
                  </v:rect>
                  <v:rect id="Rectangle 57" o:spid="_x0000_s1080" style="position:absolute;left:3007;top:1370;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v:textbox>
                  </v:rect>
                  <v:rect id="Rectangle 58" o:spid="_x0000_s1081" style="position:absolute;left:3775;top:1370;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v:textbox>
                  </v:rect>
                  <v:rect id="Rectangle 59" o:spid="_x0000_s1082" style="position:absolute;left:4544;top:1370;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sz w:val="16"/>
                              <w:szCs w:val="16"/>
                            </w:rPr>
                          </w:pPr>
                          <w:r w:rsidRPr="00AB1AC1">
                            <w:rPr>
                              <w:rFonts w:cstheme="minorBidi"/>
                              <w:b/>
                              <w:bCs/>
                              <w:color w:val="000000"/>
                              <w:kern w:val="24"/>
                              <w:sz w:val="16"/>
                              <w:szCs w:val="16"/>
                            </w:rPr>
                            <w:t>S E M A N A S</w:t>
                          </w:r>
                        </w:p>
                      </w:txbxContent>
                    </v:textbox>
                  </v:rect>
                  <v:rect id="Rectangle 60" o:spid="_x0000_s1083" style="position:absolute;left:2379;top:1257;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ysOxgAAANwAAAAPAAAAZHJzL2Rvd25yZXYueG1sRI9Pa8JA&#10;FMTvQr/D8oTedGML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CfcrDsYAAADcAAAA&#10;DwAAAAAAAAAAAAAAAAAHAgAAZHJzL2Rvd25yZXYueG1sUEsFBgAAAAADAAMAtwAAAPoCAAAAAA==&#10;" filled="f" stroked="f">
                    <v:textbox inset="0,0,0,0">
                      <w:txbxContent>
                        <w:p w:rsidR="00A30657" w:rsidRPr="009F2610" w:rsidRDefault="00A30657" w:rsidP="008923BF">
                          <w:pPr>
                            <w:pStyle w:val="NormalWeb"/>
                            <w:kinsoku w:val="0"/>
                            <w:overflowPunct w:val="0"/>
                            <w:spacing w:before="0" w:beforeAutospacing="0" w:after="0" w:afterAutospacing="0"/>
                            <w:textAlignment w:val="baseline"/>
                            <w:rPr>
                              <w:sz w:val="16"/>
                              <w:szCs w:val="16"/>
                            </w:rPr>
                          </w:pPr>
                          <w:r w:rsidRPr="009F2610">
                            <w:rPr>
                              <w:rFonts w:cstheme="minorBidi"/>
                              <w:b/>
                              <w:bCs/>
                              <w:color w:val="000000"/>
                              <w:kern w:val="24"/>
                              <w:sz w:val="16"/>
                              <w:szCs w:val="16"/>
                            </w:rPr>
                            <w:t>MES</w:t>
                          </w:r>
                        </w:p>
                      </w:txbxContent>
                    </v:textbox>
                  </v:rect>
                  <v:rect id="Rectangle 61" o:spid="_x0000_s1084" style="position:absolute;left:3148;top:1257;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rN6xgAAANwAAAAPAAAAZHJzL2Rvd25yZXYueG1sRI9Pa8JA&#10;FMTvQr/D8oTedGMp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hh6ze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9F2610">
                            <w:rPr>
                              <w:rFonts w:cstheme="minorBidi"/>
                              <w:b/>
                              <w:bCs/>
                              <w:color w:val="000000"/>
                              <w:kern w:val="24"/>
                              <w:sz w:val="16"/>
                              <w:szCs w:val="16"/>
                            </w:rPr>
                            <w:t>MES</w:t>
                          </w:r>
                        </w:p>
                      </w:txbxContent>
                    </v:textbox>
                  </v:rect>
                  <v:rect id="Rectangle 62" o:spid="_x0000_s1085" style="position:absolute;left:3916;top:1257;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9F2610">
                            <w:rPr>
                              <w:rFonts w:cstheme="minorBidi"/>
                              <w:b/>
                              <w:bCs/>
                              <w:color w:val="000000"/>
                              <w:kern w:val="24"/>
                              <w:sz w:val="16"/>
                              <w:szCs w:val="16"/>
                            </w:rPr>
                            <w:t>MES</w:t>
                          </w:r>
                        </w:p>
                      </w:txbxContent>
                    </v:textbox>
                  </v:rect>
                  <v:rect id="Rectangle 63" o:spid="_x0000_s1086" style="position:absolute;left:4685;top:1256;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9F2610">
                            <w:rPr>
                              <w:rFonts w:cstheme="minorBidi"/>
                              <w:b/>
                              <w:bCs/>
                              <w:color w:val="000000"/>
                              <w:kern w:val="24"/>
                              <w:sz w:val="16"/>
                              <w:szCs w:val="16"/>
                            </w:rPr>
                            <w:t>MES</w:t>
                          </w:r>
                        </w:p>
                      </w:txbxContent>
                    </v:textbox>
                  </v:rect>
                  <v:rect id="Rectangle 64" o:spid="_x0000_s1087" style="position:absolute;left:70;top:1362;width:10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v:textbox>
                  </v:rect>
                  <v:rect id="Rectangle 65" o:spid="_x0000_s1088" style="position:absolute;left:473;top:1315;width:43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cstheme="minorBidi"/>
                              <w:b/>
                              <w:bCs/>
                              <w:color w:val="000000"/>
                              <w:kern w:val="24"/>
                              <w:sz w:val="16"/>
                              <w:szCs w:val="16"/>
                            </w:rPr>
                            <w:t xml:space="preserve">PARTIDAS Y </w:t>
                          </w:r>
                        </w:p>
                      </w:txbxContent>
                    </v:textbox>
                  </v:rect>
                  <v:rect id="Rectangle 66" o:spid="_x0000_s1089" style="position:absolute;left:440;top:1409;width:50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E96E62">
                            <w:rPr>
                              <w:rFonts w:cstheme="minorBidi"/>
                              <w:b/>
                              <w:bCs/>
                              <w:color w:val="000000"/>
                              <w:kern w:val="24"/>
                              <w:sz w:val="16"/>
                              <w:szCs w:val="16"/>
                            </w:rPr>
                            <w:t>SUBPARTIDA</w:t>
                          </w:r>
                          <w:r>
                            <w:rPr>
                              <w:rFonts w:cstheme="minorBidi"/>
                              <w:b/>
                              <w:bCs/>
                              <w:color w:val="000000"/>
                              <w:kern w:val="24"/>
                              <w:sz w:val="18"/>
                              <w:szCs w:val="18"/>
                            </w:rPr>
                            <w:t>S</w:t>
                          </w:r>
                        </w:p>
                      </w:txbxContent>
                    </v:textbox>
                  </v:rect>
                  <v:rect id="Rectangle 67" o:spid="_x0000_s1090" style="position:absolute;left:1137;top:1315;width:49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cstheme="minorBidi"/>
                              <w:b/>
                              <w:bCs/>
                              <w:color w:val="000000"/>
                              <w:kern w:val="24"/>
                              <w:sz w:val="16"/>
                              <w:szCs w:val="16"/>
                            </w:rPr>
                            <w:t xml:space="preserve">MAQUINARIA </w:t>
                          </w:r>
                        </w:p>
                      </w:txbxContent>
                    </v:textbox>
                  </v:rect>
                  <v:rect id="Rectangle 68" o:spid="_x0000_s1091" style="position:absolute;left:1200;top:1409;width:354;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E96E62">
                            <w:rPr>
                              <w:rFonts w:cstheme="minorBidi"/>
                              <w:b/>
                              <w:bCs/>
                              <w:color w:val="000000"/>
                              <w:kern w:val="24"/>
                              <w:sz w:val="16"/>
                              <w:szCs w:val="16"/>
                            </w:rPr>
                            <w:t>YEQUIPO</w:t>
                          </w:r>
                        </w:p>
                      </w:txbxContent>
                    </v:textbox>
                  </v:rect>
                  <v:rect id="Rectangle 69" o:spid="_x0000_s1092" style="position:absolute;left:1717;top:1315;width:2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" filled="f" stroked="f">
                    <v:textbox inset="0,0,0,0">
                      <w:txbxContent>
                        <w:p w:rsidR="00A30657" w:rsidRPr="00E96E62" w:rsidRDefault="00A30657" w:rsidP="008923BF">
                          <w:pPr>
                            <w:pStyle w:val="NormalWeb"/>
                            <w:kinsoku w:val="0"/>
                            <w:overflowPunct w:val="0"/>
                            <w:spacing w:before="0" w:beforeAutospacing="0" w:after="0" w:afterAutospacing="0"/>
                            <w:textAlignment w:val="baseline"/>
                            <w:rPr>
                              <w:sz w:val="16"/>
                              <w:szCs w:val="16"/>
                            </w:rPr>
                          </w:pPr>
                          <w:r w:rsidRPr="00E96E62">
                            <w:rPr>
                              <w:rFonts w:cstheme="minorBidi"/>
                              <w:b/>
                              <w:bCs/>
                              <w:color w:val="000000"/>
                              <w:kern w:val="24"/>
                              <w:sz w:val="16"/>
                              <w:szCs w:val="16"/>
                            </w:rPr>
                            <w:t xml:space="preserve">HORAS </w:t>
                          </w:r>
                        </w:p>
                      </w:txbxContent>
                    </v:textbox>
                  </v:rect>
                  <v:rect id="Rectangle 70" o:spid="_x0000_s1093" style="position:absolute;left:1645;top:1409;width:41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r3TxAAAANwAAAAPAAAAZHJzL2Rvd25yZXYueG1sRI9Bi8Iw&#10;FITvgv8hPGFvmrrC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IwuvdP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E96E62">
                            <w:rPr>
                              <w:rFonts w:cstheme="minorBidi"/>
                              <w:b/>
                              <w:bCs/>
                              <w:color w:val="000000"/>
                              <w:kern w:val="24"/>
                              <w:sz w:val="16"/>
                              <w:szCs w:val="16"/>
                            </w:rPr>
                            <w:t>EFECTIVAS</w:t>
                          </w:r>
                        </w:p>
                      </w:txbxContent>
                    </v:textbox>
                  </v:rect>
                  <v:rect id="Rectangle 71" o:spid="_x0000_s1094" style="position:absolute;left:1969;width:1768;height: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yWnxAAAANwAAAAPAAAAZHJzL2Rvd25yZXYueG1sRI9Bi8Iw&#10;FITvgv8hPGFvmrrI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APHJaf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v:textbox>
                  </v:rect>
                  <v:rect id="Rectangle 72" o:spid="_x0000_s1095" style="position:absolute;left:1062;top:98;width:3381;height: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9F2610">
                            <w:rPr>
                              <w:rFonts w:ascii="Arial" w:hAnsi="Arial" w:cstheme="minorBidi"/>
                              <w:b/>
                              <w:bCs/>
                              <w:color w:val="000000"/>
                              <w:kern w:val="24"/>
                              <w:sz w:val="20"/>
                              <w:szCs w:val="20"/>
                            </w:rPr>
                            <w:t>INS</w:t>
                          </w:r>
                          <w:r>
                            <w:rPr>
                              <w:rFonts w:ascii="Arial" w:hAnsi="Arial" w:cstheme="minorBidi"/>
                              <w:b/>
                              <w:bCs/>
                              <w:color w:val="000000"/>
                              <w:kern w:val="24"/>
                              <w:sz w:val="20"/>
                              <w:szCs w:val="20"/>
                            </w:rPr>
                            <w:t>TI</w:t>
                          </w:r>
                          <w:r w:rsidRPr="009F2610">
                            <w:rPr>
                              <w:rFonts w:ascii="Arial" w:hAnsi="Arial" w:cstheme="minorBidi"/>
                              <w:b/>
                              <w:bCs/>
                              <w:color w:val="000000"/>
                              <w:kern w:val="24"/>
                              <w:sz w:val="20"/>
                              <w:szCs w:val="20"/>
                            </w:rPr>
                            <w:t xml:space="preserve">TUTO OAXAQUEÑO CONSTRUCTOR DE INFRAESTRUCTURA </w:t>
                          </w:r>
                          <w:r>
                            <w:rPr>
                              <w:rFonts w:ascii="Arial" w:hAnsi="Arial" w:cstheme="minorBidi"/>
                              <w:b/>
                              <w:bCs/>
                              <w:color w:val="000000"/>
                              <w:kern w:val="24"/>
                              <w:sz w:val="20"/>
                              <w:szCs w:val="20"/>
                            </w:rPr>
                            <w:t xml:space="preserve">   EDUCATIVA</w:t>
                          </w:r>
                        </w:p>
                      </w:txbxContent>
                    </v:textbox>
                  </v:rect>
                  <v:rect id="Rectangle 74" o:spid="_x0000_s1096" style="position:absolute;left:103;top:415;width:4765;height: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PROGRAMA CALENDARIZADO DE UTILIZACIÓN DE MAQUINARIA Y EQUIPO DE CONSTRUCCION (POR PARTIDAS Y SUBPARTIDAS)</w:t>
                          </w:r>
                        </w:p>
                      </w:txbxContent>
                    </v:textbox>
                  </v:rect>
                  <v:rect id="Rectangle 75" o:spid="_x0000_s1097" style="position:absolute;top:400;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" fillcolor="black" stroked="f"/>
                  <v:rect id="Rectangle 76" o:spid="_x0000_s1098" style="position:absolute;left:14;top:41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" fillcolor="black" stroked="f"/>
                  <v:rect id="Rectangle 77" o:spid="_x0000_s1099" style="position:absolute;top:400;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" fillcolor="black" stroked="f"/>
                  <v:rect id="Rectangle 78" o:spid="_x0000_s1100" style="position:absolute;left:14;top:41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" fillcolor="black" stroked="f"/>
                  <v:rect id="Rectangle 79" o:spid="_x0000_s1101" style="position:absolute;left:14;top:51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" fillcolor="black" stroked="f"/>
                  <v:rect id="Rectangle 80" o:spid="_x0000_s1102" style="position:absolute;top:533;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" fillcolor="black" stroked="f"/>
                  <v:rect id="Rectangle 81" o:spid="_x0000_s1103" style="position:absolute;left:5128;top:41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" fillcolor="black" stroked="f"/>
                  <v:rect id="Rectangle 82" o:spid="_x0000_s1104" style="position:absolute;left:5142;top:400;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" fillcolor="black" stroked="f"/>
                  <v:line id="Line 83" o:spid="_x0000_s1105" style="position:absolute;visibility:visible;mso-wrap-style:square" from="1122,732" to="2642,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" strokeweight="0"/>
                  <v:rect id="Rectangle 84" o:spid="_x0000_s1106" style="position:absolute;left:1122;top:732;width:1520;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2uR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jBM+3A/E4+AnNwAAAD//wMAUEsBAi0AFAAGAAgAAAAhANvh9svuAAAAhQEAABMAAAAAAAAA&#10;AAAAAAAAAAAAAFtDb250ZW50X1R5cGVzXS54bWxQSwECLQAUAAYACAAAACEAWvQsW78AAAAVAQAA&#10;CwAAAAAAAAAAAAAAAAAfAQAAX3JlbHMvLnJlbHNQSwECLQAUAAYACAAAACEAzaNrkcYAAADcAAAA&#10;DwAAAAAAAAAAAAAAAAAHAgAAZHJzL2Rvd25yZXYueG1sUEsFBgAAAAADAAMAtwAAAPoCAAAAAA==&#10;" fillcolor="black" stroked="f"/>
                  <v:line id="Line 85" o:spid="_x0000_s1107" style="position:absolute;visibility:visible;mso-wrap-style:square" from="1122,833" to="264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" strokeweight="0"/>
                  <v:rect id="Rectangle 86" o:spid="_x0000_s1108" style="position:absolute;left:1122;top:833;width:15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" fillcolor="black" stroked="f"/>
                  <v:line id="Line 87" o:spid="_x0000_s1109" style="position:absolute;visibility:visible;mso-wrap-style:square" from="1122,933" to="2642,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" strokeweight="0"/>
                  <v:rect id="Rectangle 88" o:spid="_x0000_s1110" style="position:absolute;left:1122;top:933;width:1520;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" fillcolor="black" stroked="f"/>
                  <v:line id="Line 89" o:spid="_x0000_s1111" style="position:absolute;visibility:visible;mso-wrap-style:square" from="1122,1034" to="264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" strokeweight="0"/>
                  <v:rect id="Rectangle 90" o:spid="_x0000_s1112" style="position:absolute;left:1122;top:1034;width:15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" fillcolor="black" stroked="f"/>
                  <v:rect id="Rectangle 91" o:spid="_x0000_s1113" style="position:absolute;left:14;top:51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" fillcolor="black" stroked="f"/>
                  <v:rect id="Rectangle 92" o:spid="_x0000_s1114" style="position:absolute;top:518;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Mag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LR2wB+z8QjICd3AAAA//8DAFBLAQItABQABgAIAAAAIQDb4fbL7gAAAIUBAAATAAAAAAAA&#10;AAAAAAAAAAAAAABbQ29udGVudF9UeXBlc10ueG1sUEsBAi0AFAAGAAgAAAAhAFr0LFu/AAAAFQEA&#10;AAsAAAAAAAAAAAAAAAAAHwEAAF9yZWxzLy5yZWxzUEsBAi0AFAAGAAgAAAAhANfkxqDHAAAA3AAA&#10;AA8AAAAAAAAAAAAAAAAABwIAAGRycy9kb3ducmV2LnhtbFBLBQYAAAAAAwADALcAAAD7AgAAAAA=&#10;" fillcolor="black" stroked="f"/>
                  <v:rect id="Rectangle 93" o:spid="_x0000_s1115" style="position:absolute;top:1232;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" fillcolor="black" stroked="f"/>
                  <v:rect id="Rectangle 94" o:spid="_x0000_s1116" style="position:absolute;left:14;top:124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" fillcolor="black" stroked="f"/>
                  <v:rect id="Rectangle 95" o:spid="_x0000_s1117" style="position:absolute;left:5142;top:518;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" fillcolor="black" stroked="f"/>
                  <v:rect id="Rectangle 96" o:spid="_x0000_s1118" style="position:absolute;left:5128;top:51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" fillcolor="black" stroked="f"/>
                  <v:rect id="Rectangle 97" o:spid="_x0000_s1119" style="position:absolute;top:423;width:7;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" fillcolor="black" stroked="f"/>
                  <v:rect id="Rectangle 98" o:spid="_x0000_s1120" style="position:absolute;left:14;top:423;width:7;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" fillcolor="black" stroked="f"/>
                  <v:rect id="Rectangle 99" o:spid="_x0000_s1121" style="position:absolute;left:5128;top:423;width:7;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" fillcolor="black" stroked="f"/>
                  <v:rect id="Rectangle 100" o:spid="_x0000_s1122" style="position:absolute;left:5142;top:423;width:7;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" fillcolor="black" stroked="f"/>
                  <v:rect id="Rectangle 101" o:spid="_x0000_s1123" style="position:absolute;left:5128;top:124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y2p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LR4A1+z8QjICd3AAAA//8DAFBLAQItABQABgAIAAAAIQDb4fbL7gAAAIUBAAATAAAAAAAA&#10;AAAAAAAAAAAAAABbQ29udGVudF9UeXBlc10ueG1sUEsBAi0AFAAGAAgAAAAhAFr0LFu/AAAAFQEA&#10;AAsAAAAAAAAAAAAAAAAAHwEAAF9yZWxzLy5yZWxzUEsBAi0AFAAGAAgAAAAhAAALLanHAAAA3AAA&#10;AA8AAAAAAAAAAAAAAAAABwIAAGRycy9kb3ducmV2LnhtbFBLBQYAAAAAAwADALcAAAD7AgAAAAA=&#10;" fillcolor="black" stroked="f"/>
                  <v:rect id="Rectangle 102" o:spid="_x0000_s1124" style="position:absolute;left:5142;top:1232;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" fillcolor="black" stroked="f"/>
                  <v:rect id="Rectangle 103" o:spid="_x0000_s1125" style="position:absolute;left:5128;top:13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" fillcolor="black" stroked="f"/>
                  <v:line id="Line 104" o:spid="_x0000_s1126" style="position:absolute;visibility:visible;mso-wrap-style:square" from="2830,1256" to="2830,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" strokeweight="0"/>
                  <v:rect id="Rectangle 105" o:spid="_x0000_s1127" style="position:absolute;left:2830;top:1256;width: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" fillcolor="black" stroked="f"/>
                  <v:line id="Line 106" o:spid="_x0000_s1128" style="position:absolute;visibility:visible;mso-wrap-style:square" from="3598,1256" to="3598,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" strokeweight="0"/>
                  <v:rect id="Rectangle 107" o:spid="_x0000_s1129" style="position:absolute;left:3598;top:1256;width: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" fillcolor="black" stroked="f"/>
                  <v:line id="Line 108" o:spid="_x0000_s1130" style="position:absolute;visibility:visible;mso-wrap-style:square" from="4367,1256" to="4367,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" strokeweight="0"/>
                  <v:rect id="Rectangle 109" o:spid="_x0000_s1131" style="position:absolute;left:4367;top:1256;width: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" fillcolor="black" stroked="f"/>
                  <v:rect id="Rectangle 110" o:spid="_x0000_s1132" style="position:absolute;left:5128;top:1256;width: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" fillcolor="black" stroked="f"/>
                  <v:rect id="Rectangle 111" o:spid="_x0000_s1133" style="position:absolute;left:5142;top:1256;width:7;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" fillcolor="black" stroked="f"/>
                  <v:rect id="Rectangle 112" o:spid="_x0000_s1134" style="position:absolute;top:1232;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" fillcolor="black" stroked="f"/>
                  <v:rect id="Rectangle 113" o:spid="_x0000_s1135" style="position:absolute;left:14;top:124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" fillcolor="black" stroked="f"/>
                  <v:rect id="Rectangle 114" o:spid="_x0000_s1136" style="position:absolute;left:14;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" fillcolor="black" stroked="f"/>
                  <v:rect id="Rectangle 115" o:spid="_x0000_s1137" style="position:absolute;left:14;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" fillcolor="black" stroked="f"/>
                  <v:rect id="Rectangle 116" o:spid="_x0000_s1138" style="position:absolute;left:14;top:1573;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" fillcolor="black" stroked="f"/>
                  <v:rect id="Rectangle 117" o:spid="_x0000_s1139" style="position:absolute;left:5128;top:1360;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" fillcolor="black" stroked="f"/>
                  <v:rect id="Rectangle 118" o:spid="_x0000_s1140" style="position:absolute;left:5142;top:1345;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" fillcolor="black" stroked="f"/>
                  <v:rect id="Rectangle 119" o:spid="_x0000_s1141" style="position:absolute;left:5128;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" fillcolor="black" stroked="f"/>
                  <v:rect id="Rectangle 120" o:spid="_x0000_s1142" style="position:absolute;top:1256;width: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tR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jDsp3A/E4+AnNwAAAD//wMAUEsBAi0AFAAGAAgAAAAhANvh9svuAAAAhQEAABMAAAAAAAAA&#10;AAAAAAAAAAAAAFtDb250ZW50X1R5cGVzXS54bWxQSwECLQAUAAYACAAAACEAWvQsW78AAAAVAQAA&#10;CwAAAAAAAAAAAAAAAAAfAQAAX3JlbHMvLnJlbHNQSwECLQAUAAYACAAAACEAJPLUUsYAAADcAAAA&#10;DwAAAAAAAAAAAAAAAAAHAgAAZHJzL2Rvd25yZXYueG1sUEsFBgAAAAADAAMAtwAAAPoCAAAAAA==&#10;" fillcolor="black" stroked="f"/>
                  <v:rect id="Rectangle 121" o:spid="_x0000_s1143" style="position:absolute;left:14;top:1256;width: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" fillcolor="black" stroked="f"/>
                  <v:line id="Line 122" o:spid="_x0000_s1144" style="position:absolute;visibility:visible;mso-wrap-style:square" from="217,1256" to="217,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" strokeweight="0"/>
                  <v:rect id="Rectangle 123" o:spid="_x0000_s1145" style="position:absolute;left:217;top:1256;width: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" fillcolor="black" stroked="f"/>
                  <v:line id="Line 124" o:spid="_x0000_s1146" style="position:absolute;visibility:visible;mso-wrap-style:square" from="1119,1256" to="1119,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" strokeweight="0"/>
                  <v:rect id="Rectangle 125" o:spid="_x0000_s1147" style="position:absolute;left:1119;top:1256;width: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" fillcolor="black" stroked="f"/>
                  <v:line id="Line 126" o:spid="_x0000_s1148" style="position:absolute;visibility:visible;mso-wrap-style:square" from="1596,1256" to="1596,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" strokeweight="0"/>
                  <v:rect id="Rectangle 127" o:spid="_x0000_s1149" style="position:absolute;left:1596;top:1256;width: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" fillcolor="black" stroked="f"/>
                  <v:line id="Line 128" o:spid="_x0000_s1150" style="position:absolute;visibility:visible;mso-wrap-style:square" from="2062,1256" to="2062,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" strokeweight="0"/>
                  <v:rect id="Rectangle 129" o:spid="_x0000_s1151" style="position:absolute;left:2062;top:1256;width: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" fillcolor="black" stroked="f"/>
                  <v:line id="Line 130" o:spid="_x0000_s1152" style="position:absolute;visibility:visible;mso-wrap-style:square" from="2254,1466" to="2254,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" strokeweight="0"/>
                  <v:rect id="Rectangle 131" o:spid="_x0000_s1153" style="position:absolute;left:2254;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" fillcolor="black" stroked="f"/>
                  <v:line id="Line 132" o:spid="_x0000_s1154" style="position:absolute;visibility:visible;mso-wrap-style:square" from="2446,1466" to="2446,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" strokeweight="0"/>
                  <v:rect id="Rectangle 133" o:spid="_x0000_s1155" style="position:absolute;left:2446;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" fillcolor="black" stroked="f"/>
                  <v:line id="Line 134" o:spid="_x0000_s1156" style="position:absolute;visibility:visible;mso-wrap-style:square" from="2638,1466" to="2638,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" strokeweight="0"/>
                  <v:rect id="Rectangle 135" o:spid="_x0000_s1157" style="position:absolute;left:2638;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" fillcolor="black" stroked="f"/>
                  <v:line id="Line 136" o:spid="_x0000_s1158" style="position:absolute;visibility:visible;mso-wrap-style:square" from="2830,1368" to="2830,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" strokeweight="0"/>
                  <v:rect id="Rectangle 137" o:spid="_x0000_s1159" style="position:absolute;left:2830;top:1368;width:7;height: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" fillcolor="black" stroked="f"/>
                  <v:line id="Line 138" o:spid="_x0000_s1160" style="position:absolute;visibility:visible;mso-wrap-style:square" from="3022,1466" to="3022,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" strokeweight="0"/>
                  <v:rect id="Rectangle 139" o:spid="_x0000_s1161" style="position:absolute;left:3022;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" fillcolor="black" stroked="f"/>
                  <v:line id="Line 140" o:spid="_x0000_s1162" style="position:absolute;visibility:visible;mso-wrap-style:square" from="3214,1466" to="3214,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" strokeweight="0"/>
                  <v:rect id="Rectangle 141" o:spid="_x0000_s1163" style="position:absolute;left:3214;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" fillcolor="black" stroked="f"/>
                  <v:line id="Line 142" o:spid="_x0000_s1164" style="position:absolute;visibility:visible;mso-wrap-style:square" from="3406,1466" to="3406,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" strokeweight="0"/>
                  <v:rect id="Rectangle 143" o:spid="_x0000_s1165" style="position:absolute;left:3406;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" fillcolor="black" stroked="f"/>
                  <v:line id="Line 144" o:spid="_x0000_s1166" style="position:absolute;visibility:visible;mso-wrap-style:square" from="3598,1368" to="3598,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" strokeweight="0"/>
                  <v:rect id="Rectangle 145" o:spid="_x0000_s1167" style="position:absolute;left:3598;top:1368;width:7;height: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" fillcolor="black" stroked="f"/>
                  <v:line id="Line 146" o:spid="_x0000_s1168" style="position:absolute;visibility:visible;mso-wrap-style:square" from="3790,1466" to="3790,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" strokeweight="0"/>
                  <v:rect id="Rectangle 147" o:spid="_x0000_s1169" style="position:absolute;left:3790;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" fillcolor="black" stroked="f"/>
                  <v:line id="Line 148" o:spid="_x0000_s1170" style="position:absolute;visibility:visible;mso-wrap-style:square" from="3982,1466" to="3982,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" strokeweight="0"/>
                  <v:rect id="Rectangle 149" o:spid="_x0000_s1171" style="position:absolute;left:3982;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" fillcolor="black" stroked="f"/>
                  <v:line id="Line 150" o:spid="_x0000_s1172" style="position:absolute;visibility:visible;mso-wrap-style:square" from="4174,1466" to="4174,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" strokeweight="0"/>
                  <v:rect id="Rectangle 151" o:spid="_x0000_s1173" style="position:absolute;left:4174;top:1466;width:8;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" fillcolor="black" stroked="f"/>
                  <v:line id="Line 152" o:spid="_x0000_s1174" style="position:absolute;visibility:visible;mso-wrap-style:square" from="4367,1368" to="4367,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" strokeweight="0"/>
                  <v:rect id="Rectangle 153" o:spid="_x0000_s1175" style="position:absolute;left:4367;top:1368;width:7;height: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" fillcolor="black" stroked="f"/>
                  <v:line id="Line 154" o:spid="_x0000_s1176" style="position:absolute;visibility:visible;mso-wrap-style:square" from="4559,1466" to="4559,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" strokeweight="0"/>
                  <v:rect id="Rectangle 155" o:spid="_x0000_s1177" style="position:absolute;left:4559;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" fillcolor="black" stroked="f"/>
                  <v:line id="Line 156" o:spid="_x0000_s1178" style="position:absolute;visibility:visible;mso-wrap-style:square" from="4751,1466" to="4751,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" strokeweight="0"/>
                  <v:rect id="Rectangle 157" o:spid="_x0000_s1179" style="position:absolute;left:4751;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" fillcolor="black" stroked="f"/>
                  <v:line id="Line 158" o:spid="_x0000_s1180" style="position:absolute;visibility:visible;mso-wrap-style:square" from="4943,1466" to="4943,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" strokeweight="0"/>
                  <v:rect id="Rectangle 159" o:spid="_x0000_s1181" style="position:absolute;left:4943;top:1466;width:7;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" fillcolor="black" stroked="f"/>
                  <v:rect id="Rectangle 160" o:spid="_x0000_s1182" style="position:absolute;left:5128;top:1368;width:7;height: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" fillcolor="black" stroked="f"/>
                  <v:rect id="Rectangle 161" o:spid="_x0000_s1183" style="position:absolute;left:5142;top:1368;width:7;height: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" fillcolor="black" stroked="f"/>
                  <v:rect id="Rectangle 162" o:spid="_x0000_s1184" style="position:absolute;top:1557;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" fillcolor="black" stroked="f"/>
                  <v:rect id="Rectangle 163" o:spid="_x0000_s1185" style="position:absolute;left:14;top:1573;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" fillcolor="black" stroked="f"/>
                  <v:rect id="Rectangle 164" o:spid="_x0000_s1186" style="position:absolute;left:14;top:307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" fillcolor="black" stroked="f"/>
                  <v:rect id="Rectangle 165" o:spid="_x0000_s1187" style="position:absolute;top:3091;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" fillcolor="black" stroked="f"/>
                  <v:rect id="Rectangle 166" o:spid="_x0000_s1188" style="position:absolute;left:5128;top:1573;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" fillcolor="black" stroked="f"/>
                  <v:rect id="Rectangle 167" o:spid="_x0000_s1189" style="position:absolute;left:5142;top:1557;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" fillcolor="black" stroked="f"/>
                  <v:rect id="Rectangle 168" o:spid="_x0000_s1190" style="position:absolute;left:14;top:307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" fillcolor="black" stroked="f"/>
                  <v:rect id="Rectangle 169" o:spid="_x0000_s1191" style="position:absolute;top:3075;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" fillcolor="black" stroked="f"/>
                  <v:rect id="Rectangle 170" o:spid="_x0000_s1192" style="position:absolute;left:5142;top:3075;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" fillcolor="black" stroked="f"/>
                  <v:rect id="Rectangle 171" o:spid="_x0000_s1193" style="position:absolute;left:5128;top:307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" fillcolor="black" stroked="f"/>
                  <v:rect id="Rectangle 172" o:spid="_x0000_s1194" style="position:absolute;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" fillcolor="black" stroked="f"/>
                  <v:rect id="Rectangle 173" o:spid="_x0000_s1195" style="position:absolute;left:14;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" fillcolor="black" stroked="f"/>
                  <v:rect id="Rectangle 174" o:spid="_x0000_s1196" style="position:absolute;left:5128;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" fillcolor="black" stroked="f"/>
                  <v:rect id="Rectangle 175" o:spid="_x0000_s1197" style="position:absolute;left:5142;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" fillcolor="black" stroked="f"/>
                  <v:line id="Line 176" o:spid="_x0000_s1198" style="position:absolute;visibility:visible;mso-wrap-style:square" from="217,1581" to="217,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" strokeweight="0"/>
                  <v:rect id="Rectangle 177" o:spid="_x0000_s1199" style="position:absolute;left:217;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" fillcolor="black" stroked="f"/>
                  <v:line id="Line 178" o:spid="_x0000_s1200" style="position:absolute;visibility:visible;mso-wrap-style:square" from="1119,1581" to="1119,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" strokeweight="0"/>
                  <v:rect id="Rectangle 179" o:spid="_x0000_s1201" style="position:absolute;left:1119;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" fillcolor="black" stroked="f"/>
                  <v:line id="Line 180" o:spid="_x0000_s1202" style="position:absolute;visibility:visible;mso-wrap-style:square" from="1596,1581" to="1596,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" strokeweight="0"/>
                  <v:rect id="Rectangle 181" o:spid="_x0000_s1203" style="position:absolute;left:1596;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" fillcolor="black" stroked="f"/>
                  <v:line id="Line 182" o:spid="_x0000_s1204" style="position:absolute;visibility:visible;mso-wrap-style:square" from="2062,1581" to="2062,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" strokeweight="0"/>
                  <v:rect id="Rectangle 183" o:spid="_x0000_s1205" style="position:absolute;left:2062;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" fillcolor="black" stroked="f"/>
                  <v:line id="Line 184" o:spid="_x0000_s1206" style="position:absolute;visibility:visible;mso-wrap-style:square" from="2830,1581" to="2830,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" strokeweight="0"/>
                  <v:rect id="Rectangle 185" o:spid="_x0000_s1207" style="position:absolute;left:2830;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" fillcolor="black" stroked="f"/>
                  <v:line id="Line 186" o:spid="_x0000_s1208" style="position:absolute;visibility:visible;mso-wrap-style:square" from="3598,1581" to="3598,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" strokeweight="0"/>
                  <v:rect id="Rectangle 187" o:spid="_x0000_s1209" style="position:absolute;left:3598;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" fillcolor="black" stroked="f"/>
                  <v:line id="Line 188" o:spid="_x0000_s1210" style="position:absolute;visibility:visible;mso-wrap-style:square" from="4367,1581" to="4367,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" strokeweight="0"/>
                  <v:rect id="Rectangle 189" o:spid="_x0000_s1211" style="position:absolute;left:4367;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" fillcolor="black" stroked="f"/>
                  <v:line id="Line 190" o:spid="_x0000_s1212" style="position:absolute;visibility:visible;mso-wrap-style:square" from="2254,1581" to="2254,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" strokeweight="0"/>
                  <v:rect id="Rectangle 191" o:spid="_x0000_s1213" style="position:absolute;left:2254;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" fillcolor="black" stroked="f"/>
                  <v:line id="Line 192" o:spid="_x0000_s1214" style="position:absolute;visibility:visible;mso-wrap-style:square" from="2446,1581" to="2446,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" strokeweight="0"/>
                  <v:rect id="Rectangle 193" o:spid="_x0000_s1215" style="position:absolute;left:2446;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" fillcolor="black" stroked="f"/>
                  <v:line id="Line 194" o:spid="_x0000_s1216" style="position:absolute;visibility:visible;mso-wrap-style:square" from="2638,1581" to="2638,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" strokeweight="0"/>
                  <v:rect id="Rectangle 195" o:spid="_x0000_s1217" style="position:absolute;left:2638;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" fillcolor="black" stroked="f"/>
                  <v:line id="Line 196" o:spid="_x0000_s1218" style="position:absolute;visibility:visible;mso-wrap-style:square" from="3022,1581" to="3022,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" strokeweight="0"/>
                  <v:rect id="Rectangle 197" o:spid="_x0000_s1219" style="position:absolute;left:3022;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" fillcolor="black" stroked="f"/>
                  <v:line id="Line 198" o:spid="_x0000_s1220" style="position:absolute;visibility:visible;mso-wrap-style:square" from="3214,1581" to="3214,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" strokeweight="0"/>
                  <v:rect id="Rectangle 199" o:spid="_x0000_s1221" style="position:absolute;left:3214;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" fillcolor="black" stroked="f"/>
                  <v:line id="Line 200" o:spid="_x0000_s1222" style="position:absolute;visibility:visible;mso-wrap-style:square" from="3406,1581" to="3406,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" strokeweight="0"/>
                  <v:rect id="Rectangle 201" o:spid="_x0000_s1223" style="position:absolute;left:3406;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" fillcolor="black" stroked="f"/>
                  <v:line id="Line 202" o:spid="_x0000_s1224" style="position:absolute;visibility:visible;mso-wrap-style:square" from="3790,1581" to="3790,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" strokeweight="0"/>
                  <v:rect id="Rectangle 203" o:spid="_x0000_s1225" style="position:absolute;left:3790;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" fillcolor="black" stroked="f"/>
                  <v:line id="Line 204" o:spid="_x0000_s1226" style="position:absolute;visibility:visible;mso-wrap-style:square" from="3982,1581" to="3982,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" strokeweight="0"/>
                  <v:rect id="Rectangle 205" o:spid="_x0000_s1227" style="position:absolute;left:3982;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" fillcolor="black" stroked="f"/>
                </v:group>
                <v:line id="Line 207" o:spid="_x0000_s1228" style="position:absolute;visibility:visible;mso-wrap-style:square" from="4174,1581" to="4174,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" strokeweight="0"/>
                <v:rect id="Rectangle 208" o:spid="_x0000_s1229" style="position:absolute;left:4174;top:1581;width:8;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" fillcolor="black" stroked="f"/>
                <v:line id="Line 209" o:spid="_x0000_s1230" style="position:absolute;visibility:visible;mso-wrap-style:square" from="4559,1581" to="4559,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" strokeweight="0"/>
                <v:rect id="Rectangle 210" o:spid="_x0000_s1231" style="position:absolute;left:4559;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" fillcolor="black" stroked="f"/>
                <v:line id="Line 211" o:spid="_x0000_s1232" style="position:absolute;visibility:visible;mso-wrap-style:square" from="4751,1581" to="4751,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" strokeweight="0"/>
                <v:rect id="Rectangle 212" o:spid="_x0000_s1233" style="position:absolute;left:4751;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" fillcolor="black" stroked="f"/>
                <v:line id="Line 213" o:spid="_x0000_s1234" style="position:absolute;visibility:visible;mso-wrap-style:square" from="4943,1581" to="4943,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" strokeweight="0"/>
                <v:rect id="Rectangle 214" o:spid="_x0000_s1235" style="position:absolute;left:4943;top:1581;width:7;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" fillcolor="black" stroked="f"/>
                <v:rect id="Rectangle 215" o:spid="_x0000_s1236" style="position:absolute;left:5128;top:41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" fillcolor="black" stroked="f"/>
                <v:rect id="Rectangle 216" o:spid="_x0000_s1237" style="position:absolute;left:5128;top:400;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" fillcolor="black" stroked="f"/>
                <v:rect id="Rectangle 217" o:spid="_x0000_s1238" style="position:absolute;left:21;top:400;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" fillcolor="black" stroked="f"/>
                <v:rect id="Rectangle 218" o:spid="_x0000_s1239" style="position:absolute;left:21;top:415;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" fillcolor="black" stroked="f"/>
                <v:rect id="Rectangle 219" o:spid="_x0000_s1240" style="position:absolute;left:5128;top:533;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" fillcolor="black" stroked="f"/>
                <v:rect id="Rectangle 220" o:spid="_x0000_s1241" style="position:absolute;left:5128;top:51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" fillcolor="black" stroked="f"/>
                <v:rect id="Rectangle 221" o:spid="_x0000_s1242" style="position:absolute;left:21;top:518;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" fillcolor="black" stroked="f"/>
                <v:rect id="Rectangle 222" o:spid="_x0000_s1243" style="position:absolute;left:21;top:533;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" fillcolor="black" stroked="f"/>
                <v:line id="Line 223" o:spid="_x0000_s1244" style="position:absolute;visibility:visible;mso-wrap-style:square" from="3602,732" to="5139,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" strokeweight="0"/>
                <v:rect id="Rectangle 224" o:spid="_x0000_s1245" style="position:absolute;left:3602;top:732;width:153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" fillcolor="black" stroked="f"/>
                <v:line id="Line 225" o:spid="_x0000_s1246" style="position:absolute;visibility:visible;mso-wrap-style:square" from="3602,833" to="5139,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" strokeweight="0"/>
                <v:rect id="Rectangle 226" o:spid="_x0000_s1247" style="position:absolute;left:3602;top:833;width:153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" fillcolor="black" stroked="f"/>
                <v:line id="Line 227" o:spid="_x0000_s1248" style="position:absolute;visibility:visible;mso-wrap-style:square" from="3602,933" to="5139,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" strokeweight="0"/>
                <v:rect id="Rectangle 228" o:spid="_x0000_s1249" style="position:absolute;left:3602;top:933;width:153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" fillcolor="black" stroked="f"/>
                <v:line id="Line 229" o:spid="_x0000_s1250" style="position:absolute;visibility:visible;mso-wrap-style:square" from="3602,1034" to="5139,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" strokeweight="0"/>
                <v:rect id="Rectangle 230" o:spid="_x0000_s1251" style="position:absolute;left:3602;top:1034;width:153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" fillcolor="black" stroked="f"/>
                <v:line id="Line 231" o:spid="_x0000_s1252" style="position:absolute;visibility:visible;mso-wrap-style:square" from="1122,1134" to="2642,1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" strokeweight="0"/>
                <v:rect id="Rectangle 232" o:spid="_x0000_s1253" style="position:absolute;left:1122;top:1134;width:1520;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" fillcolor="black" stroked="f"/>
                <v:rect id="Rectangle 233" o:spid="_x0000_s1254" style="position:absolute;left:5128;top:124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" fillcolor="black" stroked="f"/>
                <v:rect id="Rectangle 234" o:spid="_x0000_s1255" style="position:absolute;left:5128;top:1232;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" fillcolor="black" stroked="f"/>
                <v:rect id="Rectangle 235" o:spid="_x0000_s1256" style="position:absolute;left:21;top:1232;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" fillcolor="black" stroked="f"/>
                <v:rect id="Rectangle 236" o:spid="_x0000_s1257" style="position:absolute;left:21;top:1248;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" fillcolor="black" stroked="f"/>
                <v:rect id="Rectangle 237" o:spid="_x0000_s1258" style="position:absolute;left:2069;top:1345;width:305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" fillcolor="black" stroked="f"/>
                <v:rect id="Rectangle 238" o:spid="_x0000_s1259" style="position:absolute;left:2069;top:1360;width:305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" fillcolor="black" stroked="f"/>
                <v:rect id="Rectangle 239" o:spid="_x0000_s1260" style="position:absolute;left:5128;top:134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" fillcolor="black" stroked="f"/>
                <v:rect id="Rectangle 240" o:spid="_x0000_s1261" style="position:absolute;left:5128;top:1360;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" fillcolor="black" stroked="f"/>
                <v:line id="Line 241" o:spid="_x0000_s1262" style="position:absolute;visibility:visible;mso-wrap-style:square" from="2069,1459" to="5128,1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" strokeweight="0"/>
                <v:rect id="Rectangle 242" o:spid="_x0000_s1263" style="position:absolute;left:2069;top:1459;width:305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" fillcolor="black" stroked="f"/>
                <v:rect id="Rectangle 243" o:spid="_x0000_s1264" style="position:absolute;left:5128;top:1573;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" fillcolor="black" stroked="f"/>
                <v:rect id="Rectangle 244" o:spid="_x0000_s1265" style="position:absolute;left:5128;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" fillcolor="black" stroked="f"/>
                <v:rect id="Rectangle 245" o:spid="_x0000_s1266" style="position:absolute;left:21;top:1557;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" fillcolor="black" stroked="f"/>
                <v:rect id="Rectangle 246" o:spid="_x0000_s1267" style="position:absolute;left:21;top:1573;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" fillcolor="black" stroked="f"/>
                <v:line id="Line 247" o:spid="_x0000_s1268" style="position:absolute;visibility:visible;mso-wrap-style:square" from="21,1671" to="5128,1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" strokeweight="0"/>
                <v:rect id="Rectangle 248" o:spid="_x0000_s1269" style="position:absolute;left:21;top:1671;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" fillcolor="black" stroked="f"/>
                <v:line id="Line 249" o:spid="_x0000_s1270" style="position:absolute;visibility:visible;mso-wrap-style:square" from="21,1772" to="5128,1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" strokeweight="0"/>
                <v:rect id="Rectangle 250" o:spid="_x0000_s1271" style="position:absolute;left:21;top:1772;width:510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" fillcolor="black" stroked="f"/>
                <v:line id="Line 251" o:spid="_x0000_s1272" style="position:absolute;visibility:visible;mso-wrap-style:square" from="21,1872" to="5128,1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" strokeweight="0"/>
                <v:rect id="Rectangle 252" o:spid="_x0000_s1273" style="position:absolute;left:21;top:1872;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" fillcolor="black" stroked="f"/>
                <v:line id="Line 253" o:spid="_x0000_s1274" style="position:absolute;visibility:visible;mso-wrap-style:square" from="21,1972" to="5128,1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" strokeweight="0"/>
                <v:rect id="Rectangle 254" o:spid="_x0000_s1275" style="position:absolute;left:21;top:1972;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" fillcolor="black" stroked="f"/>
                <v:line id="Line 255" o:spid="_x0000_s1276" style="position:absolute;visibility:visible;mso-wrap-style:square" from="21,2073" to="5128,2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" strokeweight="0"/>
                <v:rect id="Rectangle 256" o:spid="_x0000_s1277" style="position:absolute;left:21;top:2073;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" fillcolor="black" stroked="f"/>
                <v:line id="Line 257" o:spid="_x0000_s1278" style="position:absolute;visibility:visible;mso-wrap-style:square" from="21,2173" to="5128,2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" strokeweight="0"/>
                <v:rect id="Rectangle 258" o:spid="_x0000_s1279" style="position:absolute;left:21;top:2173;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" fillcolor="black" stroked="f"/>
                <v:line id="Line 259" o:spid="_x0000_s1280" style="position:absolute;visibility:visible;mso-wrap-style:square" from="21,2274" to="5128,2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" strokeweight="0"/>
                <v:rect id="Rectangle 260" o:spid="_x0000_s1281" style="position:absolute;left:21;top:2274;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" fillcolor="black" stroked="f"/>
                <v:line id="Line 261" o:spid="_x0000_s1282" style="position:absolute;visibility:visible;mso-wrap-style:square" from="21,2374" to="5128,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" strokeweight="0"/>
                <v:rect id="Rectangle 262" o:spid="_x0000_s1283" style="position:absolute;left:21;top:2374;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" fillcolor="black" stroked="f"/>
                <v:line id="Line 263" o:spid="_x0000_s1284" style="position:absolute;visibility:visible;mso-wrap-style:square" from="21,2475" to="5128,2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" strokeweight="0"/>
                <v:rect id="Rectangle 264" o:spid="_x0000_s1285" style="position:absolute;left:21;top:2475;width:510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" fillcolor="black" stroked="f"/>
                <v:line id="Line 265" o:spid="_x0000_s1286" style="position:absolute;visibility:visible;mso-wrap-style:square" from="21,2575" to="5128,2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" strokeweight="0"/>
                <v:rect id="Rectangle 266" o:spid="_x0000_s1287" style="position:absolute;left:21;top:2575;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" fillcolor="black" stroked="f"/>
                <v:line id="Line 267" o:spid="_x0000_s1288" style="position:absolute;visibility:visible;mso-wrap-style:square" from="21,2675" to="5128,2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" strokeweight="0"/>
                <v:rect id="Rectangle 268" o:spid="_x0000_s1289" style="position:absolute;left:21;top:2675;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" fillcolor="black" stroked="f"/>
                <v:line id="Line 269" o:spid="_x0000_s1290" style="position:absolute;visibility:visible;mso-wrap-style:square" from="21,2776" to="5128,2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" strokeweight="0"/>
                <v:rect id="Rectangle 270" o:spid="_x0000_s1291" style="position:absolute;left:21;top:2776;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" fillcolor="black" stroked="f"/>
                <v:line id="Line 271" o:spid="_x0000_s1292" style="position:absolute;visibility:visible;mso-wrap-style:square" from="21,2876" to="5128,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" strokeweight="0"/>
                <v:rect id="Rectangle 272" o:spid="_x0000_s1293" style="position:absolute;left:21;top:2876;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" fillcolor="black" stroked="f"/>
                <v:line id="Line 273" o:spid="_x0000_s1294" style="position:absolute;visibility:visible;mso-wrap-style:square" from="21,2977" to="5128,2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" strokeweight="0"/>
                <v:rect id="Rectangle 274" o:spid="_x0000_s1295" style="position:absolute;left:21;top:2977;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" fillcolor="black" stroked="f"/>
                <v:rect id="Rectangle 275" o:spid="_x0000_s1296" style="position:absolute;left:5128;top:3091;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" fillcolor="black" stroked="f"/>
                <v:rect id="Rectangle 276" o:spid="_x0000_s1297" style="position:absolute;left:5128;top:307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" fillcolor="black" stroked="f"/>
                <v:rect id="Rectangle 277" o:spid="_x0000_s1298" style="position:absolute;left:21;top:3075;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" fillcolor="black" stroked="f"/>
                <v:rect id="Rectangle 278" o:spid="_x0000_s1299" style="position:absolute;left:21;top:3091;width:510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" fillcolor="black" stroked="f"/>
                <w10:wrap anchorx="margin"/>
              </v:group>
            </w:pict>
          </mc:Fallback>
        </mc:AlternateContent>
      </w:r>
      <w:r>
        <w:rPr>
          <w:sz w:val="32"/>
          <w:szCs w:val="32"/>
        </w:rPr>
        <w:t>ANEXO-6</w:t>
      </w: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Default="008923BF" w:rsidP="008923BF">
      <w:pPr>
        <w:jc w:val="center"/>
        <w:rPr>
          <w:sz w:val="32"/>
          <w:szCs w:val="32"/>
        </w:rPr>
      </w:pPr>
    </w:p>
    <w:p w:rsidR="008923BF" w:rsidRPr="00497383" w:rsidRDefault="000D063F" w:rsidP="008923BF">
      <w:pPr>
        <w:jc w:val="center"/>
        <w:rPr>
          <w:sz w:val="32"/>
          <w:szCs w:val="32"/>
        </w:rPr>
      </w:pPr>
      <w:r>
        <w:rPr>
          <w:sz w:val="32"/>
          <w:szCs w:val="32"/>
        </w:rPr>
        <w:lastRenderedPageBreak/>
        <w:t>ANEXO-</w:t>
      </w:r>
      <w:r w:rsidR="008923BF">
        <w:rPr>
          <w:sz w:val="32"/>
          <w:szCs w:val="32"/>
        </w:rPr>
        <w:t>6</w:t>
      </w:r>
    </w:p>
    <w:p w:rsidR="008923BF" w:rsidRDefault="008923BF" w:rsidP="008923BF">
      <w:pPr>
        <w:jc w:val="center"/>
        <w:rPr>
          <w:sz w:val="48"/>
        </w:rPr>
      </w:pPr>
      <w:r>
        <w:rPr>
          <w:noProof/>
          <w:lang w:eastAsia="es-MX"/>
        </w:rPr>
        <mc:AlternateContent>
          <mc:Choice Requires="wpg">
            <w:drawing>
              <wp:anchor distT="0" distB="0" distL="114300" distR="114300" simplePos="0" relativeHeight="251921408" behindDoc="0" locked="0" layoutInCell="1" allowOverlap="1" wp14:anchorId="1D42A001" wp14:editId="2000FD70">
                <wp:simplePos x="0" y="0"/>
                <wp:positionH relativeFrom="margin">
                  <wp:align>left</wp:align>
                </wp:positionH>
                <wp:positionV relativeFrom="paragraph">
                  <wp:posOffset>86995</wp:posOffset>
                </wp:positionV>
                <wp:extent cx="8620125" cy="4631055"/>
                <wp:effectExtent l="0" t="0" r="28575" b="0"/>
                <wp:wrapNone/>
                <wp:docPr id="30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20125" cy="4631055"/>
                          <a:chOff x="-7" y="0"/>
                          <a:chExt cx="5444" cy="2810"/>
                        </a:xfrm>
                      </wpg:grpSpPr>
                      <wps:wsp>
                        <wps:cNvPr id="301" name="AutoShape 3"/>
                        <wps:cNvSpPr>
                          <a:spLocks noChangeAspect="1" noChangeArrowheads="1" noTextEdit="1"/>
                        </wps:cNvSpPr>
                        <wps:spPr bwMode="auto">
                          <a:xfrm>
                            <a:off x="0" y="0"/>
                            <a:ext cx="5430" cy="2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302" name="Group 205"/>
                        <wpg:cNvGrpSpPr>
                          <a:grpSpLocks/>
                        </wpg:cNvGrpSpPr>
                        <wpg:grpSpPr bwMode="auto">
                          <a:xfrm>
                            <a:off x="-7" y="12"/>
                            <a:ext cx="5444" cy="2790"/>
                            <a:chOff x="-7" y="12"/>
                            <a:chExt cx="5444" cy="2790"/>
                          </a:xfrm>
                        </wpg:grpSpPr>
                        <wps:wsp>
                          <wps:cNvPr id="303" name="Rectangle 5"/>
                          <wps:cNvSpPr>
                            <a:spLocks noChangeArrowheads="1"/>
                          </wps:cNvSpPr>
                          <wps:spPr bwMode="auto">
                            <a:xfrm>
                              <a:off x="19" y="541"/>
                              <a:ext cx="82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wps:txbx>
                          <wps:bodyPr vert="horz" wrap="square" lIns="0" tIns="0" rIns="0" bIns="0" numCol="1" anchor="t" anchorCtr="0" compatLnSpc="1">
                            <a:prstTxWarp prst="textNoShape">
                              <a:avLst/>
                            </a:prstTxWarp>
                            <a:noAutofit/>
                          </wps:bodyPr>
                        </wps:wsp>
                        <wps:wsp>
                          <wps:cNvPr id="304" name="Rectangle 6"/>
                          <wps:cNvSpPr>
                            <a:spLocks noChangeArrowheads="1"/>
                          </wps:cNvSpPr>
                          <wps:spPr bwMode="auto">
                            <a:xfrm>
                              <a:off x="3004" y="541"/>
                              <a:ext cx="52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305" name="Rectangle 7"/>
                          <wps:cNvSpPr>
                            <a:spLocks noChangeArrowheads="1"/>
                          </wps:cNvSpPr>
                          <wps:spPr bwMode="auto">
                            <a:xfrm>
                              <a:off x="19" y="624"/>
                              <a:ext cx="39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306" name="Rectangle 8"/>
                          <wps:cNvSpPr>
                            <a:spLocks noChangeArrowheads="1"/>
                          </wps:cNvSpPr>
                          <wps:spPr bwMode="auto">
                            <a:xfrm>
                              <a:off x="3004" y="624"/>
                              <a:ext cx="3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307" name="Rectangle 9"/>
                          <wps:cNvSpPr>
                            <a:spLocks noChangeArrowheads="1"/>
                          </wps:cNvSpPr>
                          <wps:spPr bwMode="auto">
                            <a:xfrm>
                              <a:off x="19" y="707"/>
                              <a:ext cx="27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308" name="Rectangle 10"/>
                          <wps:cNvSpPr>
                            <a:spLocks noChangeArrowheads="1"/>
                          </wps:cNvSpPr>
                          <wps:spPr bwMode="auto">
                            <a:xfrm>
                              <a:off x="3004" y="707"/>
                              <a:ext cx="38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wps:txbx>
                          <wps:bodyPr vert="horz" wrap="square" lIns="0" tIns="0" rIns="0" bIns="0" numCol="1" anchor="t" anchorCtr="0" compatLnSpc="1">
                            <a:prstTxWarp prst="textNoShape">
                              <a:avLst/>
                            </a:prstTxWarp>
                            <a:noAutofit/>
                          </wps:bodyPr>
                        </wps:wsp>
                        <wps:wsp>
                          <wps:cNvPr id="309" name="Rectangle 11"/>
                          <wps:cNvSpPr>
                            <a:spLocks noChangeArrowheads="1"/>
                          </wps:cNvSpPr>
                          <wps:spPr bwMode="auto">
                            <a:xfrm>
                              <a:off x="19" y="789"/>
                              <a:ext cx="35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310" name="Rectangle 12"/>
                          <wps:cNvSpPr>
                            <a:spLocks noChangeArrowheads="1"/>
                          </wps:cNvSpPr>
                          <wps:spPr bwMode="auto">
                            <a:xfrm>
                              <a:off x="3004" y="789"/>
                              <a:ext cx="103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p>
                            </w:txbxContent>
                          </wps:txbx>
                          <wps:bodyPr vert="horz" wrap="square" lIns="0" tIns="0" rIns="0" bIns="0" numCol="1" anchor="t" anchorCtr="0" compatLnSpc="1">
                            <a:prstTxWarp prst="textNoShape">
                              <a:avLst/>
                            </a:prstTxWarp>
                            <a:noAutofit/>
                          </wps:bodyPr>
                        </wps:wsp>
                        <wps:wsp>
                          <wps:cNvPr id="311" name="Rectangle 13"/>
                          <wps:cNvSpPr>
                            <a:spLocks noChangeArrowheads="1"/>
                          </wps:cNvSpPr>
                          <wps:spPr bwMode="auto">
                            <a:xfrm>
                              <a:off x="19" y="872"/>
                              <a:ext cx="78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312" name="Rectangle 14"/>
                          <wps:cNvSpPr>
                            <a:spLocks noChangeArrowheads="1"/>
                          </wps:cNvSpPr>
                          <wps:spPr bwMode="auto">
                            <a:xfrm>
                              <a:off x="2261"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w:t>
                                </w:r>
                              </w:p>
                            </w:txbxContent>
                          </wps:txbx>
                          <wps:bodyPr vert="horz" wrap="square" lIns="0" tIns="0" rIns="0" bIns="0" numCol="1" anchor="t" anchorCtr="0" compatLnSpc="1">
                            <a:prstTxWarp prst="textNoShape">
                              <a:avLst/>
                            </a:prstTxWarp>
                            <a:noAutofit/>
                          </wps:bodyPr>
                        </wps:wsp>
                        <wps:wsp>
                          <wps:cNvPr id="313" name="Rectangle 15"/>
                          <wps:cNvSpPr>
                            <a:spLocks noChangeArrowheads="1"/>
                          </wps:cNvSpPr>
                          <wps:spPr bwMode="auto">
                            <a:xfrm>
                              <a:off x="2465"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2</w:t>
                                </w:r>
                              </w:p>
                            </w:txbxContent>
                          </wps:txbx>
                          <wps:bodyPr vert="horz" wrap="square" lIns="0" tIns="0" rIns="0" bIns="0" numCol="1" anchor="t" anchorCtr="0" compatLnSpc="1">
                            <a:prstTxWarp prst="textNoShape">
                              <a:avLst/>
                            </a:prstTxWarp>
                            <a:noAutofit/>
                          </wps:bodyPr>
                        </wps:wsp>
                        <wps:wsp>
                          <wps:cNvPr id="314" name="Rectangle 16"/>
                          <wps:cNvSpPr>
                            <a:spLocks noChangeArrowheads="1"/>
                          </wps:cNvSpPr>
                          <wps:spPr bwMode="auto">
                            <a:xfrm>
                              <a:off x="2668"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3</w:t>
                                </w:r>
                              </w:p>
                            </w:txbxContent>
                          </wps:txbx>
                          <wps:bodyPr vert="horz" wrap="square" lIns="0" tIns="0" rIns="0" bIns="0" numCol="1" anchor="t" anchorCtr="0" compatLnSpc="1">
                            <a:prstTxWarp prst="textNoShape">
                              <a:avLst/>
                            </a:prstTxWarp>
                            <a:noAutofit/>
                          </wps:bodyPr>
                        </wps:wsp>
                        <wps:wsp>
                          <wps:cNvPr id="315" name="Rectangle 17"/>
                          <wps:cNvSpPr>
                            <a:spLocks noChangeArrowheads="1"/>
                          </wps:cNvSpPr>
                          <wps:spPr bwMode="auto">
                            <a:xfrm>
                              <a:off x="2871"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4</w:t>
                                </w:r>
                              </w:p>
                            </w:txbxContent>
                          </wps:txbx>
                          <wps:bodyPr vert="horz" wrap="square" lIns="0" tIns="0" rIns="0" bIns="0" numCol="1" anchor="t" anchorCtr="0" compatLnSpc="1">
                            <a:prstTxWarp prst="textNoShape">
                              <a:avLst/>
                            </a:prstTxWarp>
                            <a:noAutofit/>
                          </wps:bodyPr>
                        </wps:wsp>
                        <wps:wsp>
                          <wps:cNvPr id="316" name="Rectangle 18"/>
                          <wps:cNvSpPr>
                            <a:spLocks noChangeArrowheads="1"/>
                          </wps:cNvSpPr>
                          <wps:spPr bwMode="auto">
                            <a:xfrm>
                              <a:off x="3074"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5</w:t>
                                </w:r>
                              </w:p>
                            </w:txbxContent>
                          </wps:txbx>
                          <wps:bodyPr vert="horz" wrap="square" lIns="0" tIns="0" rIns="0" bIns="0" numCol="1" anchor="t" anchorCtr="0" compatLnSpc="1">
                            <a:prstTxWarp prst="textNoShape">
                              <a:avLst/>
                            </a:prstTxWarp>
                            <a:noAutofit/>
                          </wps:bodyPr>
                        </wps:wsp>
                        <wps:wsp>
                          <wps:cNvPr id="317" name="Rectangle 19"/>
                          <wps:cNvSpPr>
                            <a:spLocks noChangeArrowheads="1"/>
                          </wps:cNvSpPr>
                          <wps:spPr bwMode="auto">
                            <a:xfrm>
                              <a:off x="3277"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6</w:t>
                                </w:r>
                              </w:p>
                            </w:txbxContent>
                          </wps:txbx>
                          <wps:bodyPr vert="horz" wrap="square" lIns="0" tIns="0" rIns="0" bIns="0" numCol="1" anchor="t" anchorCtr="0" compatLnSpc="1">
                            <a:prstTxWarp prst="textNoShape">
                              <a:avLst/>
                            </a:prstTxWarp>
                            <a:noAutofit/>
                          </wps:bodyPr>
                        </wps:wsp>
                        <wps:wsp>
                          <wps:cNvPr id="318" name="Rectangle 20"/>
                          <wps:cNvSpPr>
                            <a:spLocks noChangeArrowheads="1"/>
                          </wps:cNvSpPr>
                          <wps:spPr bwMode="auto">
                            <a:xfrm>
                              <a:off x="3480"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7</w:t>
                                </w:r>
                              </w:p>
                            </w:txbxContent>
                          </wps:txbx>
                          <wps:bodyPr vert="horz" wrap="square" lIns="0" tIns="0" rIns="0" bIns="0" numCol="1" anchor="t" anchorCtr="0" compatLnSpc="1">
                            <a:prstTxWarp prst="textNoShape">
                              <a:avLst/>
                            </a:prstTxWarp>
                            <a:noAutofit/>
                          </wps:bodyPr>
                        </wps:wsp>
                        <wps:wsp>
                          <wps:cNvPr id="319" name="Rectangle 21"/>
                          <wps:cNvSpPr>
                            <a:spLocks noChangeArrowheads="1"/>
                          </wps:cNvSpPr>
                          <wps:spPr bwMode="auto">
                            <a:xfrm>
                              <a:off x="3683"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8</w:t>
                                </w:r>
                              </w:p>
                            </w:txbxContent>
                          </wps:txbx>
                          <wps:bodyPr vert="horz" wrap="square" lIns="0" tIns="0" rIns="0" bIns="0" numCol="1" anchor="t" anchorCtr="0" compatLnSpc="1">
                            <a:prstTxWarp prst="textNoShape">
                              <a:avLst/>
                            </a:prstTxWarp>
                            <a:noAutofit/>
                          </wps:bodyPr>
                        </wps:wsp>
                        <wps:wsp>
                          <wps:cNvPr id="2389" name="Rectangle 22"/>
                          <wps:cNvSpPr>
                            <a:spLocks noChangeArrowheads="1"/>
                          </wps:cNvSpPr>
                          <wps:spPr bwMode="auto">
                            <a:xfrm>
                              <a:off x="3886" y="1226"/>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9</w:t>
                                </w:r>
                              </w:p>
                            </w:txbxContent>
                          </wps:txbx>
                          <wps:bodyPr vert="horz" wrap="square" lIns="0" tIns="0" rIns="0" bIns="0" numCol="1" anchor="t" anchorCtr="0" compatLnSpc="1">
                            <a:prstTxWarp prst="textNoShape">
                              <a:avLst/>
                            </a:prstTxWarp>
                            <a:noAutofit/>
                          </wps:bodyPr>
                        </wps:wsp>
                        <wps:wsp>
                          <wps:cNvPr id="2390" name="Rectangle 23"/>
                          <wps:cNvSpPr>
                            <a:spLocks noChangeArrowheads="1"/>
                          </wps:cNvSpPr>
                          <wps:spPr bwMode="auto">
                            <a:xfrm>
                              <a:off x="4070"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10</w:t>
                                </w:r>
                              </w:p>
                            </w:txbxContent>
                          </wps:txbx>
                          <wps:bodyPr vert="horz" wrap="square" lIns="0" tIns="0" rIns="0" bIns="0" numCol="1" anchor="t" anchorCtr="0" compatLnSpc="1">
                            <a:prstTxWarp prst="textNoShape">
                              <a:avLst/>
                            </a:prstTxWarp>
                            <a:noAutofit/>
                          </wps:bodyPr>
                        </wps:wsp>
                        <wps:wsp>
                          <wps:cNvPr id="2391" name="Rectangle 24"/>
                          <wps:cNvSpPr>
                            <a:spLocks noChangeArrowheads="1"/>
                          </wps:cNvSpPr>
                          <wps:spPr bwMode="auto">
                            <a:xfrm>
                              <a:off x="4273"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11</w:t>
                                </w:r>
                              </w:p>
                            </w:txbxContent>
                          </wps:txbx>
                          <wps:bodyPr vert="horz" wrap="square" lIns="0" tIns="0" rIns="0" bIns="0" numCol="1" anchor="t" anchorCtr="0" compatLnSpc="1">
                            <a:prstTxWarp prst="textNoShape">
                              <a:avLst/>
                            </a:prstTxWarp>
                            <a:noAutofit/>
                          </wps:bodyPr>
                        </wps:wsp>
                        <wps:wsp>
                          <wps:cNvPr id="320" name="Rectangle 25"/>
                          <wps:cNvSpPr>
                            <a:spLocks noChangeArrowheads="1"/>
                          </wps:cNvSpPr>
                          <wps:spPr bwMode="auto">
                            <a:xfrm>
                              <a:off x="4476"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12</w:t>
                                </w:r>
                              </w:p>
                            </w:txbxContent>
                          </wps:txbx>
                          <wps:bodyPr vert="horz" wrap="square" lIns="0" tIns="0" rIns="0" bIns="0" numCol="1" anchor="t" anchorCtr="0" compatLnSpc="1">
                            <a:prstTxWarp prst="textNoShape">
                              <a:avLst/>
                            </a:prstTxWarp>
                            <a:noAutofit/>
                          </wps:bodyPr>
                        </wps:wsp>
                        <wps:wsp>
                          <wps:cNvPr id="321" name="Rectangle 26"/>
                          <wps:cNvSpPr>
                            <a:spLocks noChangeArrowheads="1"/>
                          </wps:cNvSpPr>
                          <wps:spPr bwMode="auto">
                            <a:xfrm>
                              <a:off x="4679"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13</w:t>
                                </w:r>
                              </w:p>
                            </w:txbxContent>
                          </wps:txbx>
                          <wps:bodyPr vert="horz" wrap="square" lIns="0" tIns="0" rIns="0" bIns="0" numCol="1" anchor="t" anchorCtr="0" compatLnSpc="1">
                            <a:prstTxWarp prst="textNoShape">
                              <a:avLst/>
                            </a:prstTxWarp>
                            <a:noAutofit/>
                          </wps:bodyPr>
                        </wps:wsp>
                        <wps:wsp>
                          <wps:cNvPr id="322" name="Rectangle 27"/>
                          <wps:cNvSpPr>
                            <a:spLocks noChangeArrowheads="1"/>
                          </wps:cNvSpPr>
                          <wps:spPr bwMode="auto">
                            <a:xfrm>
                              <a:off x="4882"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14</w:t>
                                </w:r>
                              </w:p>
                            </w:txbxContent>
                          </wps:txbx>
                          <wps:bodyPr vert="horz" wrap="square" lIns="0" tIns="0" rIns="0" bIns="0" numCol="1" anchor="t" anchorCtr="0" compatLnSpc="1">
                            <a:prstTxWarp prst="textNoShape">
                              <a:avLst/>
                            </a:prstTxWarp>
                            <a:noAutofit/>
                          </wps:bodyPr>
                        </wps:wsp>
                        <wps:wsp>
                          <wps:cNvPr id="323" name="Rectangle 28"/>
                          <wps:cNvSpPr>
                            <a:spLocks noChangeArrowheads="1"/>
                          </wps:cNvSpPr>
                          <wps:spPr bwMode="auto">
                            <a:xfrm>
                              <a:off x="5086"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15</w:t>
                                </w:r>
                              </w:p>
                            </w:txbxContent>
                          </wps:txbx>
                          <wps:bodyPr vert="horz" wrap="square" lIns="0" tIns="0" rIns="0" bIns="0" numCol="1" anchor="t" anchorCtr="0" compatLnSpc="1">
                            <a:prstTxWarp prst="textNoShape">
                              <a:avLst/>
                            </a:prstTxWarp>
                            <a:noAutofit/>
                          </wps:bodyPr>
                        </wps:wsp>
                        <wps:wsp>
                          <wps:cNvPr id="324" name="Rectangle 29"/>
                          <wps:cNvSpPr>
                            <a:spLocks noChangeArrowheads="1"/>
                          </wps:cNvSpPr>
                          <wps:spPr bwMode="auto">
                            <a:xfrm>
                              <a:off x="5289" y="1226"/>
                              <a:ext cx="6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16</w:t>
                                </w:r>
                              </w:p>
                            </w:txbxContent>
                          </wps:txbx>
                          <wps:bodyPr vert="horz" wrap="square" lIns="0" tIns="0" rIns="0" bIns="0" numCol="1" anchor="t" anchorCtr="0" compatLnSpc="1">
                            <a:prstTxWarp prst="textNoShape">
                              <a:avLst/>
                            </a:prstTxWarp>
                            <a:noAutofit/>
                          </wps:bodyPr>
                        </wps:wsp>
                        <wps:wsp>
                          <wps:cNvPr id="325" name="Rectangle 30"/>
                          <wps:cNvSpPr>
                            <a:spLocks noChangeArrowheads="1"/>
                          </wps:cNvSpPr>
                          <wps:spPr bwMode="auto">
                            <a:xfrm>
                              <a:off x="238" y="1324"/>
                              <a:ext cx="437"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wps:txbx>
                          <wps:bodyPr vert="horz" wrap="square" lIns="0" tIns="0" rIns="0" bIns="0" numCol="1" anchor="t" anchorCtr="0" compatLnSpc="1">
                            <a:prstTxWarp prst="textNoShape">
                              <a:avLst/>
                            </a:prstTxWarp>
                            <a:noAutofit/>
                          </wps:bodyPr>
                        </wps:wsp>
                        <wps:wsp>
                          <wps:cNvPr id="326" name="Rectangle 31"/>
                          <wps:cNvSpPr>
                            <a:spLocks noChangeArrowheads="1"/>
                          </wps:cNvSpPr>
                          <wps:spPr bwMode="auto">
                            <a:xfrm>
                              <a:off x="98" y="1397"/>
                              <a:ext cx="3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16"/>
                                    <w:szCs w:val="16"/>
                                  </w:rPr>
                                  <w:t>1</w:t>
                                </w:r>
                              </w:p>
                            </w:txbxContent>
                          </wps:txbx>
                          <wps:bodyPr vert="horz" wrap="square" lIns="0" tIns="0" rIns="0" bIns="0" numCol="1" anchor="t" anchorCtr="0" compatLnSpc="1">
                            <a:prstTxWarp prst="textNoShape">
                              <a:avLst/>
                            </a:prstTxWarp>
                            <a:noAutofit/>
                          </wps:bodyPr>
                        </wps:wsp>
                        <wps:wsp>
                          <wps:cNvPr id="327" name="Rectangle 32"/>
                          <wps:cNvSpPr>
                            <a:spLocks noChangeArrowheads="1"/>
                          </wps:cNvSpPr>
                          <wps:spPr bwMode="auto">
                            <a:xfrm>
                              <a:off x="239" y="1408"/>
                              <a:ext cx="431"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wps:txbx>
                          <wps:bodyPr vert="horz" wrap="square" lIns="0" tIns="0" rIns="0" bIns="0" numCol="1" anchor="t" anchorCtr="0" compatLnSpc="1">
                            <a:prstTxWarp prst="textNoShape">
                              <a:avLst/>
                            </a:prstTxWarp>
                            <a:noAutofit/>
                          </wps:bodyPr>
                        </wps:wsp>
                        <wps:wsp>
                          <wps:cNvPr id="328" name="Rectangle 33"/>
                          <wps:cNvSpPr>
                            <a:spLocks noChangeArrowheads="1"/>
                          </wps:cNvSpPr>
                          <wps:spPr bwMode="auto">
                            <a:xfrm>
                              <a:off x="96" y="1479"/>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2</w:t>
                                </w:r>
                              </w:p>
                            </w:txbxContent>
                          </wps:txbx>
                          <wps:bodyPr vert="horz" wrap="square" lIns="0" tIns="0" rIns="0" bIns="0" numCol="1" anchor="t" anchorCtr="0" compatLnSpc="1">
                            <a:prstTxWarp prst="textNoShape">
                              <a:avLst/>
                            </a:prstTxWarp>
                            <a:noAutofit/>
                          </wps:bodyPr>
                        </wps:wsp>
                        <wps:wsp>
                          <wps:cNvPr id="329" name="Rectangle 34"/>
                          <wps:cNvSpPr>
                            <a:spLocks noChangeArrowheads="1"/>
                          </wps:cNvSpPr>
                          <wps:spPr bwMode="auto">
                            <a:xfrm>
                              <a:off x="239" y="1490"/>
                              <a:ext cx="584"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p>
                            </w:txbxContent>
                          </wps:txbx>
                          <wps:bodyPr vert="horz" wrap="square" lIns="0" tIns="0" rIns="0" bIns="0" numCol="1" anchor="t" anchorCtr="0" compatLnSpc="1">
                            <a:prstTxWarp prst="textNoShape">
                              <a:avLst/>
                            </a:prstTxWarp>
                            <a:noAutofit/>
                          </wps:bodyPr>
                        </wps:wsp>
                        <wps:wsp>
                          <wps:cNvPr id="330" name="Rectangle 35"/>
                          <wps:cNvSpPr>
                            <a:spLocks noChangeArrowheads="1"/>
                          </wps:cNvSpPr>
                          <wps:spPr bwMode="auto">
                            <a:xfrm>
                              <a:off x="96" y="1562"/>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3</w:t>
                                </w:r>
                              </w:p>
                            </w:txbxContent>
                          </wps:txbx>
                          <wps:bodyPr vert="horz" wrap="square" lIns="0" tIns="0" rIns="0" bIns="0" numCol="1" anchor="t" anchorCtr="0" compatLnSpc="1">
                            <a:prstTxWarp prst="textNoShape">
                              <a:avLst/>
                            </a:prstTxWarp>
                            <a:noAutofit/>
                          </wps:bodyPr>
                        </wps:wsp>
                        <wps:wsp>
                          <wps:cNvPr id="331" name="Rectangle 36"/>
                          <wps:cNvSpPr>
                            <a:spLocks noChangeArrowheads="1"/>
                          </wps:cNvSpPr>
                          <wps:spPr bwMode="auto">
                            <a:xfrm>
                              <a:off x="239" y="1573"/>
                              <a:ext cx="443"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wps:txbx>
                          <wps:bodyPr vert="horz" wrap="square" lIns="0" tIns="0" rIns="0" bIns="0" numCol="1" anchor="t" anchorCtr="0" compatLnSpc="1">
                            <a:prstTxWarp prst="textNoShape">
                              <a:avLst/>
                            </a:prstTxWarp>
                            <a:noAutofit/>
                          </wps:bodyPr>
                        </wps:wsp>
                        <wps:wsp>
                          <wps:cNvPr id="332" name="Rectangle 37"/>
                          <wps:cNvSpPr>
                            <a:spLocks noChangeArrowheads="1"/>
                          </wps:cNvSpPr>
                          <wps:spPr bwMode="auto">
                            <a:xfrm>
                              <a:off x="96" y="1644"/>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4</w:t>
                                </w:r>
                              </w:p>
                            </w:txbxContent>
                          </wps:txbx>
                          <wps:bodyPr vert="horz" wrap="square" lIns="0" tIns="0" rIns="0" bIns="0" numCol="1" anchor="t" anchorCtr="0" compatLnSpc="1">
                            <a:prstTxWarp prst="textNoShape">
                              <a:avLst/>
                            </a:prstTxWarp>
                            <a:noAutofit/>
                          </wps:bodyPr>
                        </wps:wsp>
                        <wps:wsp>
                          <wps:cNvPr id="333" name="Rectangle 38"/>
                          <wps:cNvSpPr>
                            <a:spLocks noChangeArrowheads="1"/>
                          </wps:cNvSpPr>
                          <wps:spPr bwMode="auto">
                            <a:xfrm>
                              <a:off x="239" y="1656"/>
                              <a:ext cx="315"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wps:txbx>
                          <wps:bodyPr vert="horz" wrap="square" lIns="0" tIns="0" rIns="0" bIns="0" numCol="1" anchor="t" anchorCtr="0" compatLnSpc="1">
                            <a:prstTxWarp prst="textNoShape">
                              <a:avLst/>
                            </a:prstTxWarp>
                            <a:noAutofit/>
                          </wps:bodyPr>
                        </wps:wsp>
                        <wps:wsp>
                          <wps:cNvPr id="334" name="Rectangle 39"/>
                          <wps:cNvSpPr>
                            <a:spLocks noChangeArrowheads="1"/>
                          </wps:cNvSpPr>
                          <wps:spPr bwMode="auto">
                            <a:xfrm>
                              <a:off x="239" y="1737"/>
                              <a:ext cx="396"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CIMENTACION</w:t>
                                </w:r>
                              </w:p>
                            </w:txbxContent>
                          </wps:txbx>
                          <wps:bodyPr vert="horz" wrap="square" lIns="0" tIns="0" rIns="0" bIns="0" numCol="1" anchor="t" anchorCtr="0" compatLnSpc="1">
                            <a:prstTxWarp prst="textNoShape">
                              <a:avLst/>
                            </a:prstTxWarp>
                            <a:noAutofit/>
                          </wps:bodyPr>
                        </wps:wsp>
                        <wps:wsp>
                          <wps:cNvPr id="335" name="Rectangle 40"/>
                          <wps:cNvSpPr>
                            <a:spLocks noChangeArrowheads="1"/>
                          </wps:cNvSpPr>
                          <wps:spPr bwMode="auto">
                            <a:xfrm>
                              <a:off x="96" y="1810"/>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5</w:t>
                                </w:r>
                              </w:p>
                            </w:txbxContent>
                          </wps:txbx>
                          <wps:bodyPr vert="horz" wrap="square" lIns="0" tIns="0" rIns="0" bIns="0" numCol="1" anchor="t" anchorCtr="0" compatLnSpc="1">
                            <a:prstTxWarp prst="textNoShape">
                              <a:avLst/>
                            </a:prstTxWarp>
                            <a:noAutofit/>
                          </wps:bodyPr>
                        </wps:wsp>
                        <wps:wsp>
                          <wps:cNvPr id="336" name="Rectangle 41"/>
                          <wps:cNvSpPr>
                            <a:spLocks noChangeArrowheads="1"/>
                          </wps:cNvSpPr>
                          <wps:spPr bwMode="auto">
                            <a:xfrm>
                              <a:off x="239" y="1821"/>
                              <a:ext cx="219"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wps:txbx>
                          <wps:bodyPr vert="horz" wrap="square" lIns="0" tIns="0" rIns="0" bIns="0" numCol="1" anchor="t" anchorCtr="0" compatLnSpc="1">
                            <a:prstTxWarp prst="textNoShape">
                              <a:avLst/>
                            </a:prstTxWarp>
                            <a:noAutofit/>
                          </wps:bodyPr>
                        </wps:wsp>
                        <wps:wsp>
                          <wps:cNvPr id="337" name="Rectangle 42"/>
                          <wps:cNvSpPr>
                            <a:spLocks noChangeArrowheads="1"/>
                          </wps:cNvSpPr>
                          <wps:spPr bwMode="auto">
                            <a:xfrm>
                              <a:off x="96" y="1892"/>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6</w:t>
                                </w:r>
                              </w:p>
                            </w:txbxContent>
                          </wps:txbx>
                          <wps:bodyPr vert="horz" wrap="square" lIns="0" tIns="0" rIns="0" bIns="0" numCol="1" anchor="t" anchorCtr="0" compatLnSpc="1">
                            <a:prstTxWarp prst="textNoShape">
                              <a:avLst/>
                            </a:prstTxWarp>
                            <a:noAutofit/>
                          </wps:bodyPr>
                        </wps:wsp>
                        <wps:wsp>
                          <wps:cNvPr id="338" name="Rectangle 43"/>
                          <wps:cNvSpPr>
                            <a:spLocks noChangeArrowheads="1"/>
                          </wps:cNvSpPr>
                          <wps:spPr bwMode="auto">
                            <a:xfrm>
                              <a:off x="239" y="1904"/>
                              <a:ext cx="200"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wps:txbx>
                          <wps:bodyPr vert="horz" wrap="square" lIns="0" tIns="0" rIns="0" bIns="0" numCol="1" anchor="t" anchorCtr="0" compatLnSpc="1">
                            <a:prstTxWarp prst="textNoShape">
                              <a:avLst/>
                            </a:prstTxWarp>
                            <a:noAutofit/>
                          </wps:bodyPr>
                        </wps:wsp>
                        <wps:wsp>
                          <wps:cNvPr id="339" name="Rectangle 44"/>
                          <wps:cNvSpPr>
                            <a:spLocks noChangeArrowheads="1"/>
                          </wps:cNvSpPr>
                          <wps:spPr bwMode="auto">
                            <a:xfrm>
                              <a:off x="96" y="1975"/>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7</w:t>
                                </w:r>
                              </w:p>
                            </w:txbxContent>
                          </wps:txbx>
                          <wps:bodyPr vert="horz" wrap="square" lIns="0" tIns="0" rIns="0" bIns="0" numCol="1" anchor="t" anchorCtr="0" compatLnSpc="1">
                            <a:prstTxWarp prst="textNoShape">
                              <a:avLst/>
                            </a:prstTxWarp>
                            <a:noAutofit/>
                          </wps:bodyPr>
                        </wps:wsp>
                        <wps:wsp>
                          <wps:cNvPr id="340" name="Rectangle 45"/>
                          <wps:cNvSpPr>
                            <a:spLocks noChangeArrowheads="1"/>
                          </wps:cNvSpPr>
                          <wps:spPr bwMode="auto">
                            <a:xfrm>
                              <a:off x="239" y="1986"/>
                              <a:ext cx="322"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wps:txbx>
                          <wps:bodyPr vert="horz" wrap="square" lIns="0" tIns="0" rIns="0" bIns="0" numCol="1" anchor="t" anchorCtr="0" compatLnSpc="1">
                            <a:prstTxWarp prst="textNoShape">
                              <a:avLst/>
                            </a:prstTxWarp>
                            <a:noAutofit/>
                          </wps:bodyPr>
                        </wps:wsp>
                        <wps:wsp>
                          <wps:cNvPr id="341" name="Rectangle 46"/>
                          <wps:cNvSpPr>
                            <a:spLocks noChangeArrowheads="1"/>
                          </wps:cNvSpPr>
                          <wps:spPr bwMode="auto">
                            <a:xfrm>
                              <a:off x="239" y="2069"/>
                              <a:ext cx="758"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wps:txbx>
                          <wps:bodyPr vert="horz" wrap="square" lIns="0" tIns="0" rIns="0" bIns="0" numCol="1" anchor="t" anchorCtr="0" compatLnSpc="1">
                            <a:prstTxWarp prst="textNoShape">
                              <a:avLst/>
                            </a:prstTxWarp>
                            <a:noAutofit/>
                          </wps:bodyPr>
                        </wps:wsp>
                        <wps:wsp>
                          <wps:cNvPr id="342" name="Rectangle 47"/>
                          <wps:cNvSpPr>
                            <a:spLocks noChangeArrowheads="1"/>
                          </wps:cNvSpPr>
                          <wps:spPr bwMode="auto">
                            <a:xfrm>
                              <a:off x="239" y="2151"/>
                              <a:ext cx="755"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wps:txbx>
                          <wps:bodyPr vert="horz" wrap="square" lIns="0" tIns="0" rIns="0" bIns="0" numCol="1" anchor="t" anchorCtr="0" compatLnSpc="1">
                            <a:prstTxWarp prst="textNoShape">
                              <a:avLst/>
                            </a:prstTxWarp>
                            <a:noAutofit/>
                          </wps:bodyPr>
                        </wps:wsp>
                        <wps:wsp>
                          <wps:cNvPr id="343" name="Rectangle 48"/>
                          <wps:cNvSpPr>
                            <a:spLocks noChangeArrowheads="1"/>
                          </wps:cNvSpPr>
                          <wps:spPr bwMode="auto">
                            <a:xfrm>
                              <a:off x="239" y="2232"/>
                              <a:ext cx="774"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wps:txbx>
                          <wps:bodyPr vert="horz" wrap="square" lIns="0" tIns="0" rIns="0" bIns="0" numCol="1" anchor="t" anchorCtr="0" compatLnSpc="1">
                            <a:prstTxWarp prst="textNoShape">
                              <a:avLst/>
                            </a:prstTxWarp>
                            <a:noAutofit/>
                          </wps:bodyPr>
                        </wps:wsp>
                        <wps:wsp>
                          <wps:cNvPr id="344" name="Rectangle 49"/>
                          <wps:cNvSpPr>
                            <a:spLocks noChangeArrowheads="1"/>
                          </wps:cNvSpPr>
                          <wps:spPr bwMode="auto">
                            <a:xfrm>
                              <a:off x="96" y="2305"/>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8</w:t>
                                </w:r>
                              </w:p>
                            </w:txbxContent>
                          </wps:txbx>
                          <wps:bodyPr vert="horz" wrap="square" lIns="0" tIns="0" rIns="0" bIns="0" numCol="1" anchor="t" anchorCtr="0" compatLnSpc="1">
                            <a:prstTxWarp prst="textNoShape">
                              <a:avLst/>
                            </a:prstTxWarp>
                            <a:noAutofit/>
                          </wps:bodyPr>
                        </wps:wsp>
                        <wps:wsp>
                          <wps:cNvPr id="345" name="Rectangle 50"/>
                          <wps:cNvSpPr>
                            <a:spLocks noChangeArrowheads="1"/>
                          </wps:cNvSpPr>
                          <wps:spPr bwMode="auto">
                            <a:xfrm>
                              <a:off x="239" y="2317"/>
                              <a:ext cx="309"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wps:txbx>
                          <wps:bodyPr vert="horz" wrap="square" lIns="0" tIns="0" rIns="0" bIns="0" numCol="1" anchor="t" anchorCtr="0" compatLnSpc="1">
                            <a:prstTxWarp prst="textNoShape">
                              <a:avLst/>
                            </a:prstTxWarp>
                            <a:noAutofit/>
                          </wps:bodyPr>
                        </wps:wsp>
                        <wps:wsp>
                          <wps:cNvPr id="346" name="Rectangle 51"/>
                          <wps:cNvSpPr>
                            <a:spLocks noChangeArrowheads="1"/>
                          </wps:cNvSpPr>
                          <wps:spPr bwMode="auto">
                            <a:xfrm>
                              <a:off x="96" y="2388"/>
                              <a:ext cx="3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9</w:t>
                                </w:r>
                              </w:p>
                            </w:txbxContent>
                          </wps:txbx>
                          <wps:bodyPr vert="horz" wrap="square" lIns="0" tIns="0" rIns="0" bIns="0" numCol="1" anchor="t" anchorCtr="0" compatLnSpc="1">
                            <a:prstTxWarp prst="textNoShape">
                              <a:avLst/>
                            </a:prstTxWarp>
                            <a:noAutofit/>
                          </wps:bodyPr>
                        </wps:wsp>
                        <wps:wsp>
                          <wps:cNvPr id="347" name="Rectangle 52"/>
                          <wps:cNvSpPr>
                            <a:spLocks noChangeArrowheads="1"/>
                          </wps:cNvSpPr>
                          <wps:spPr bwMode="auto">
                            <a:xfrm>
                              <a:off x="239" y="2399"/>
                              <a:ext cx="209"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wps:txbx>
                          <wps:bodyPr vert="horz" wrap="square" lIns="0" tIns="0" rIns="0" bIns="0" numCol="1" anchor="t" anchorCtr="0" compatLnSpc="1">
                            <a:prstTxWarp prst="textNoShape">
                              <a:avLst/>
                            </a:prstTxWarp>
                            <a:noAutofit/>
                          </wps:bodyPr>
                        </wps:wsp>
                        <wps:wsp>
                          <wps:cNvPr id="348" name="Rectangle 53"/>
                          <wps:cNvSpPr>
                            <a:spLocks noChangeArrowheads="1"/>
                          </wps:cNvSpPr>
                          <wps:spPr bwMode="auto">
                            <a:xfrm>
                              <a:off x="517" y="2728"/>
                              <a:ext cx="53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b/>
                                  </w:rPr>
                                </w:pPr>
                                <w:r w:rsidRPr="00AB1AC1">
                                  <w:rPr>
                                    <w:rFonts w:ascii="Arial" w:hAnsi="Arial" w:cstheme="minorBidi"/>
                                    <w:b/>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349" name="Rectangle 54"/>
                          <wps:cNvSpPr>
                            <a:spLocks noChangeArrowheads="1"/>
                          </wps:cNvSpPr>
                          <wps:spPr bwMode="auto">
                            <a:xfrm>
                              <a:off x="3816" y="2721"/>
                              <a:ext cx="1078" cy="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B1AC1" w:rsidRDefault="00A30657" w:rsidP="008923BF">
                                <w:pPr>
                                  <w:pStyle w:val="NormalWeb"/>
                                  <w:kinsoku w:val="0"/>
                                  <w:overflowPunct w:val="0"/>
                                  <w:spacing w:before="0" w:beforeAutospacing="0" w:after="0" w:afterAutospacing="0"/>
                                  <w:textAlignment w:val="baseline"/>
                                  <w:rPr>
                                    <w:b/>
                                  </w:rPr>
                                </w:pPr>
                                <w:r w:rsidRPr="00AB1AC1">
                                  <w:rPr>
                                    <w:rFonts w:ascii="Arial" w:hAnsi="Arial" w:cstheme="minorBidi"/>
                                    <w:b/>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350" name="Rectangle 55"/>
                          <wps:cNvSpPr>
                            <a:spLocks noChangeArrowheads="1"/>
                          </wps:cNvSpPr>
                          <wps:spPr bwMode="auto">
                            <a:xfrm>
                              <a:off x="3321" y="1041"/>
                              <a:ext cx="167" cy="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51" name="Rectangle 56"/>
                          <wps:cNvSpPr>
                            <a:spLocks noChangeArrowheads="1"/>
                          </wps:cNvSpPr>
                          <wps:spPr bwMode="auto">
                            <a:xfrm>
                              <a:off x="4134" y="1048"/>
                              <a:ext cx="17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52" name="Rectangle 57"/>
                          <wps:cNvSpPr>
                            <a:spLocks noChangeArrowheads="1"/>
                          </wps:cNvSpPr>
                          <wps:spPr bwMode="auto">
                            <a:xfrm>
                              <a:off x="4947" y="104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53" name="Rectangle 58"/>
                          <wps:cNvSpPr>
                            <a:spLocks noChangeArrowheads="1"/>
                          </wps:cNvSpPr>
                          <wps:spPr bwMode="auto">
                            <a:xfrm>
                              <a:off x="2360" y="1141"/>
                              <a:ext cx="4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54" name="Rectangle 59"/>
                          <wps:cNvSpPr>
                            <a:spLocks noChangeArrowheads="1"/>
                          </wps:cNvSpPr>
                          <wps:spPr bwMode="auto">
                            <a:xfrm>
                              <a:off x="3172" y="1148"/>
                              <a:ext cx="511" cy="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55" name="Rectangle 60"/>
                          <wps:cNvSpPr>
                            <a:spLocks noChangeArrowheads="1"/>
                          </wps:cNvSpPr>
                          <wps:spPr bwMode="auto">
                            <a:xfrm>
                              <a:off x="3985" y="1141"/>
                              <a:ext cx="41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56" name="Rectangle 61"/>
                          <wps:cNvSpPr>
                            <a:spLocks noChangeArrowheads="1"/>
                          </wps:cNvSpPr>
                          <wps:spPr bwMode="auto">
                            <a:xfrm>
                              <a:off x="4797" y="1140"/>
                              <a:ext cx="492" cy="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57" name="Rectangle 62"/>
                          <wps:cNvSpPr>
                            <a:spLocks noChangeArrowheads="1"/>
                          </wps:cNvSpPr>
                          <wps:spPr bwMode="auto">
                            <a:xfrm>
                              <a:off x="66" y="1135"/>
                              <a:ext cx="9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No.</w:t>
                                </w:r>
                              </w:p>
                            </w:txbxContent>
                          </wps:txbx>
                          <wps:bodyPr vert="horz" wrap="square" lIns="0" tIns="0" rIns="0" bIns="0" numCol="1" anchor="t" anchorCtr="0" compatLnSpc="1">
                            <a:prstTxWarp prst="textNoShape">
                              <a:avLst/>
                            </a:prstTxWarp>
                            <a:noAutofit/>
                          </wps:bodyPr>
                        </wps:wsp>
                        <wps:wsp>
                          <wps:cNvPr id="358" name="Rectangle 63"/>
                          <wps:cNvSpPr>
                            <a:spLocks noChangeArrowheads="1"/>
                          </wps:cNvSpPr>
                          <wps:spPr bwMode="auto">
                            <a:xfrm>
                              <a:off x="492" y="1097"/>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PARTIDAS Y </w:t>
                                </w:r>
                              </w:p>
                            </w:txbxContent>
                          </wps:txbx>
                          <wps:bodyPr vert="horz" wrap="square" lIns="0" tIns="0" rIns="0" bIns="0" numCol="1" anchor="t" anchorCtr="0" compatLnSpc="1">
                            <a:prstTxWarp prst="textNoShape">
                              <a:avLst/>
                            </a:prstTxWarp>
                            <a:noAutofit/>
                          </wps:bodyPr>
                        </wps:wsp>
                        <wps:wsp>
                          <wps:cNvPr id="359" name="Rectangle 64"/>
                          <wps:cNvSpPr>
                            <a:spLocks noChangeArrowheads="1"/>
                          </wps:cNvSpPr>
                          <wps:spPr bwMode="auto">
                            <a:xfrm>
                              <a:off x="458" y="1174"/>
                              <a:ext cx="45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wps:txbx>
                          <wps:bodyPr vert="horz" wrap="square" lIns="0" tIns="0" rIns="0" bIns="0" numCol="1" anchor="t" anchorCtr="0" compatLnSpc="1">
                            <a:prstTxWarp prst="textNoShape">
                              <a:avLst/>
                            </a:prstTxWarp>
                            <a:noAutofit/>
                          </wps:bodyPr>
                        </wps:wsp>
                        <wps:wsp>
                          <wps:cNvPr id="360" name="Rectangle 65"/>
                          <wps:cNvSpPr>
                            <a:spLocks noChangeArrowheads="1"/>
                          </wps:cNvSpPr>
                          <wps:spPr bwMode="auto">
                            <a:xfrm>
                              <a:off x="1743" y="1135"/>
                              <a:ext cx="35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JORNADAS</w:t>
                                </w:r>
                              </w:p>
                            </w:txbxContent>
                          </wps:txbx>
                          <wps:bodyPr vert="horz" wrap="square" lIns="0" tIns="0" rIns="0" bIns="0" numCol="1" anchor="t" anchorCtr="0" compatLnSpc="1">
                            <a:prstTxWarp prst="textNoShape">
                              <a:avLst/>
                            </a:prstTxWarp>
                            <a:noAutofit/>
                          </wps:bodyPr>
                        </wps:wsp>
                        <wps:wsp>
                          <wps:cNvPr id="361" name="Rectangle 66"/>
                          <wps:cNvSpPr>
                            <a:spLocks noChangeArrowheads="1"/>
                          </wps:cNvSpPr>
                          <wps:spPr bwMode="auto">
                            <a:xfrm>
                              <a:off x="2509" y="1041"/>
                              <a:ext cx="176" cy="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62" name="Rectangle 67"/>
                          <wps:cNvSpPr>
                            <a:spLocks noChangeArrowheads="1"/>
                          </wps:cNvSpPr>
                          <wps:spPr bwMode="auto">
                            <a:xfrm>
                              <a:off x="1220" y="1135"/>
                              <a:ext cx="39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CATEGORIA</w:t>
                                </w:r>
                              </w:p>
                            </w:txbxContent>
                          </wps:txbx>
                          <wps:bodyPr vert="horz" wrap="square" lIns="0" tIns="0" rIns="0" bIns="0" numCol="1" anchor="t" anchorCtr="0" compatLnSpc="1">
                            <a:prstTxWarp prst="textNoShape">
                              <a:avLst/>
                            </a:prstTxWarp>
                            <a:noAutofit/>
                          </wps:bodyPr>
                        </wps:wsp>
                        <wps:wsp>
                          <wps:cNvPr id="363" name="Rectangle 68"/>
                          <wps:cNvSpPr>
                            <a:spLocks noChangeArrowheads="1"/>
                          </wps:cNvSpPr>
                          <wps:spPr bwMode="auto">
                            <a:xfrm>
                              <a:off x="2074" y="12"/>
                              <a:ext cx="118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GOBIERNO DEL ESTADO DE OAXACA</w:t>
                                </w:r>
                              </w:p>
                            </w:txbxContent>
                          </wps:txbx>
                          <wps:bodyPr vert="horz" wrap="square" lIns="0" tIns="0" rIns="0" bIns="0" numCol="1" anchor="t" anchorCtr="0" compatLnSpc="1">
                            <a:prstTxWarp prst="textNoShape">
                              <a:avLst/>
                            </a:prstTxWarp>
                            <a:noAutofit/>
                          </wps:bodyPr>
                        </wps:wsp>
                        <wps:wsp>
                          <wps:cNvPr id="364" name="Rectangle 69"/>
                          <wps:cNvSpPr>
                            <a:spLocks noChangeArrowheads="1"/>
                          </wps:cNvSpPr>
                          <wps:spPr bwMode="auto">
                            <a:xfrm>
                              <a:off x="1394" y="101"/>
                              <a:ext cx="4021" cy="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340416" w:rsidRDefault="00A30657" w:rsidP="008923BF">
                                <w:pPr>
                                  <w:pStyle w:val="NormalWeb"/>
                                  <w:kinsoku w:val="0"/>
                                  <w:overflowPunct w:val="0"/>
                                  <w:spacing w:before="0" w:beforeAutospacing="0" w:after="0" w:afterAutospacing="0"/>
                                  <w:textAlignment w:val="baseline"/>
                                  <w:rPr>
                                    <w:b/>
                                  </w:rPr>
                                </w:pPr>
                                <w:r w:rsidRPr="00340416">
                                  <w:rPr>
                                    <w:rFonts w:asciiTheme="minorHAnsi" w:hAnsi="Calibri" w:cstheme="minorBidi"/>
                                    <w:b/>
                                    <w:color w:val="000000" w:themeColor="text1"/>
                                    <w:kern w:val="24"/>
                                    <w:sz w:val="20"/>
                                    <w:szCs w:val="20"/>
                                  </w:rPr>
                                  <w:t xml:space="preserve">INSTITUTO OAXAQUEÑO CONSTRUCTOR DE INFRAESTRUCTURA  EDUCATIVA  </w:t>
                                </w:r>
                              </w:p>
                            </w:txbxContent>
                          </wps:txbx>
                          <wps:bodyPr vert="horz" wrap="square" lIns="0" tIns="0" rIns="0" bIns="0" numCol="1" anchor="t" anchorCtr="0" compatLnSpc="1">
                            <a:prstTxWarp prst="textNoShape">
                              <a:avLst/>
                            </a:prstTxWarp>
                            <a:noAutofit/>
                          </wps:bodyPr>
                        </wps:wsp>
                        <wps:wsp>
                          <wps:cNvPr id="365" name="Rectangle 71"/>
                          <wps:cNvSpPr>
                            <a:spLocks noChangeArrowheads="1"/>
                          </wps:cNvSpPr>
                          <wps:spPr bwMode="auto">
                            <a:xfrm>
                              <a:off x="393" y="348"/>
                              <a:ext cx="4436" cy="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 xml:space="preserve">         PROGRAMA CALENDARIZADO DE UTILIZACIÓN DE MANO DE OBRA (POR PARTIDAS Y SUBPARTIDAS)</w:t>
                                </w:r>
                              </w:p>
                            </w:txbxContent>
                          </wps:txbx>
                          <wps:bodyPr vert="horz" wrap="square" lIns="0" tIns="0" rIns="0" bIns="0" numCol="1" anchor="t" anchorCtr="0" compatLnSpc="1">
                            <a:prstTxWarp prst="textNoShape">
                              <a:avLst/>
                            </a:prstTxWarp>
                            <a:noAutofit/>
                          </wps:bodyPr>
                        </wps:wsp>
                        <wps:wsp>
                          <wps:cNvPr id="366" name="Rectangle 72"/>
                          <wps:cNvSpPr>
                            <a:spLocks noChangeArrowheads="1"/>
                          </wps:cNvSpPr>
                          <wps:spPr bwMode="auto">
                            <a:xfrm>
                              <a:off x="-7" y="329"/>
                              <a:ext cx="22"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7" name="Rectangle 73"/>
                          <wps:cNvSpPr>
                            <a:spLocks noChangeArrowheads="1"/>
                          </wps:cNvSpPr>
                          <wps:spPr bwMode="auto">
                            <a:xfrm>
                              <a:off x="7" y="342"/>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8" name="Rectangle 74"/>
                          <wps:cNvSpPr>
                            <a:spLocks noChangeArrowheads="1"/>
                          </wps:cNvSpPr>
                          <wps:spPr bwMode="auto">
                            <a:xfrm>
                              <a:off x="-7" y="329"/>
                              <a:ext cx="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9" name="Rectangle 75"/>
                          <wps:cNvSpPr>
                            <a:spLocks noChangeArrowheads="1"/>
                          </wps:cNvSpPr>
                          <wps:spPr bwMode="auto">
                            <a:xfrm>
                              <a:off x="7" y="342"/>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0" name="Rectangle 76"/>
                          <wps:cNvSpPr>
                            <a:spLocks noChangeArrowheads="1"/>
                          </wps:cNvSpPr>
                          <wps:spPr bwMode="auto">
                            <a:xfrm>
                              <a:off x="7" y="44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1" name="Rectangle 77"/>
                          <wps:cNvSpPr>
                            <a:spLocks noChangeArrowheads="1"/>
                          </wps:cNvSpPr>
                          <wps:spPr bwMode="auto">
                            <a:xfrm>
                              <a:off x="-7" y="453"/>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2" name="Rectangle 78"/>
                          <wps:cNvSpPr>
                            <a:spLocks noChangeArrowheads="1"/>
                          </wps:cNvSpPr>
                          <wps:spPr bwMode="auto">
                            <a:xfrm>
                              <a:off x="5415" y="342"/>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3" name="Rectangle 79"/>
                          <wps:cNvSpPr>
                            <a:spLocks noChangeArrowheads="1"/>
                          </wps:cNvSpPr>
                          <wps:spPr bwMode="auto">
                            <a:xfrm>
                              <a:off x="5430" y="329"/>
                              <a:ext cx="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4" name="Line 80"/>
                          <wps:cNvCnPr/>
                          <wps:spPr bwMode="auto">
                            <a:xfrm>
                              <a:off x="1179" y="617"/>
                              <a:ext cx="160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5" name="Rectangle 81"/>
                          <wps:cNvSpPr>
                            <a:spLocks noChangeArrowheads="1"/>
                          </wps:cNvSpPr>
                          <wps:spPr bwMode="auto">
                            <a:xfrm>
                              <a:off x="1179" y="617"/>
                              <a:ext cx="160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6" name="Line 82"/>
                          <wps:cNvCnPr/>
                          <wps:spPr bwMode="auto">
                            <a:xfrm>
                              <a:off x="1179" y="699"/>
                              <a:ext cx="160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7" name="Rectangle 83"/>
                          <wps:cNvSpPr>
                            <a:spLocks noChangeArrowheads="1"/>
                          </wps:cNvSpPr>
                          <wps:spPr bwMode="auto">
                            <a:xfrm>
                              <a:off x="1179" y="699"/>
                              <a:ext cx="160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8" name="Line 84"/>
                          <wps:cNvCnPr/>
                          <wps:spPr bwMode="auto">
                            <a:xfrm>
                              <a:off x="1179" y="782"/>
                              <a:ext cx="160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9" name="Rectangle 85"/>
                          <wps:cNvSpPr>
                            <a:spLocks noChangeArrowheads="1"/>
                          </wps:cNvSpPr>
                          <wps:spPr bwMode="auto">
                            <a:xfrm>
                              <a:off x="1179" y="782"/>
                              <a:ext cx="160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0" name="Line 86"/>
                          <wps:cNvCnPr/>
                          <wps:spPr bwMode="auto">
                            <a:xfrm>
                              <a:off x="1179" y="865"/>
                              <a:ext cx="160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81" name="Rectangle 87"/>
                          <wps:cNvSpPr>
                            <a:spLocks noChangeArrowheads="1"/>
                          </wps:cNvSpPr>
                          <wps:spPr bwMode="auto">
                            <a:xfrm>
                              <a:off x="1179" y="865"/>
                              <a:ext cx="160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2" name="Rectangle 88"/>
                          <wps:cNvSpPr>
                            <a:spLocks noChangeArrowheads="1"/>
                          </wps:cNvSpPr>
                          <wps:spPr bwMode="auto">
                            <a:xfrm>
                              <a:off x="7" y="44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3" name="Rectangle 89"/>
                          <wps:cNvSpPr>
                            <a:spLocks noChangeArrowheads="1"/>
                          </wps:cNvSpPr>
                          <wps:spPr bwMode="auto">
                            <a:xfrm>
                              <a:off x="-7" y="440"/>
                              <a:ext cx="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4" name="Rectangle 90"/>
                          <wps:cNvSpPr>
                            <a:spLocks noChangeArrowheads="1"/>
                          </wps:cNvSpPr>
                          <wps:spPr bwMode="auto">
                            <a:xfrm>
                              <a:off x="-7" y="1028"/>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5" name="Rectangle 91"/>
                          <wps:cNvSpPr>
                            <a:spLocks noChangeArrowheads="1"/>
                          </wps:cNvSpPr>
                          <wps:spPr bwMode="auto">
                            <a:xfrm>
                              <a:off x="7" y="10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6" name="Rectangle 92"/>
                          <wps:cNvSpPr>
                            <a:spLocks noChangeArrowheads="1"/>
                          </wps:cNvSpPr>
                          <wps:spPr bwMode="auto">
                            <a:xfrm>
                              <a:off x="5430" y="440"/>
                              <a:ext cx="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7" name="Rectangle 93"/>
                          <wps:cNvSpPr>
                            <a:spLocks noChangeArrowheads="1"/>
                          </wps:cNvSpPr>
                          <wps:spPr bwMode="auto">
                            <a:xfrm>
                              <a:off x="5415" y="44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8" name="Rectangle 94"/>
                          <wps:cNvSpPr>
                            <a:spLocks noChangeArrowheads="1"/>
                          </wps:cNvSpPr>
                          <wps:spPr bwMode="auto">
                            <a:xfrm>
                              <a:off x="-7" y="348"/>
                              <a:ext cx="7" cy="9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89" name="Rectangle 95"/>
                          <wps:cNvSpPr>
                            <a:spLocks noChangeArrowheads="1"/>
                          </wps:cNvSpPr>
                          <wps:spPr bwMode="auto">
                            <a:xfrm>
                              <a:off x="7" y="348"/>
                              <a:ext cx="8" cy="9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0" name="Rectangle 96"/>
                          <wps:cNvSpPr>
                            <a:spLocks noChangeArrowheads="1"/>
                          </wps:cNvSpPr>
                          <wps:spPr bwMode="auto">
                            <a:xfrm>
                              <a:off x="5415" y="348"/>
                              <a:ext cx="8" cy="9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1" name="Rectangle 97"/>
                          <wps:cNvSpPr>
                            <a:spLocks noChangeArrowheads="1"/>
                          </wps:cNvSpPr>
                          <wps:spPr bwMode="auto">
                            <a:xfrm>
                              <a:off x="5430" y="348"/>
                              <a:ext cx="7" cy="9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2" name="Rectangle 98"/>
                          <wps:cNvSpPr>
                            <a:spLocks noChangeArrowheads="1"/>
                          </wps:cNvSpPr>
                          <wps:spPr bwMode="auto">
                            <a:xfrm>
                              <a:off x="5415" y="10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3" name="Rectangle 99"/>
                          <wps:cNvSpPr>
                            <a:spLocks noChangeArrowheads="1"/>
                          </wps:cNvSpPr>
                          <wps:spPr bwMode="auto">
                            <a:xfrm>
                              <a:off x="5430" y="1028"/>
                              <a:ext cx="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4" name="Rectangle 100"/>
                          <wps:cNvSpPr>
                            <a:spLocks noChangeArrowheads="1"/>
                          </wps:cNvSpPr>
                          <wps:spPr bwMode="auto">
                            <a:xfrm>
                              <a:off x="5415" y="1121"/>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5" name="Line 101"/>
                          <wps:cNvCnPr/>
                          <wps:spPr bwMode="auto">
                            <a:xfrm>
                              <a:off x="2985" y="1048"/>
                              <a:ext cx="0" cy="7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6" name="Rectangle 102"/>
                          <wps:cNvSpPr>
                            <a:spLocks noChangeArrowheads="1"/>
                          </wps:cNvSpPr>
                          <wps:spPr bwMode="auto">
                            <a:xfrm>
                              <a:off x="2985" y="1048"/>
                              <a:ext cx="8" cy="7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7" name="Line 103"/>
                          <wps:cNvCnPr/>
                          <wps:spPr bwMode="auto">
                            <a:xfrm>
                              <a:off x="3798" y="1048"/>
                              <a:ext cx="0" cy="7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8" name="Rectangle 104"/>
                          <wps:cNvSpPr>
                            <a:spLocks noChangeArrowheads="1"/>
                          </wps:cNvSpPr>
                          <wps:spPr bwMode="auto">
                            <a:xfrm>
                              <a:off x="3798" y="1048"/>
                              <a:ext cx="7" cy="7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99" name="Line 105"/>
                          <wps:cNvCnPr/>
                          <wps:spPr bwMode="auto">
                            <a:xfrm>
                              <a:off x="4610" y="1048"/>
                              <a:ext cx="0" cy="7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0" name="Rectangle 106"/>
                          <wps:cNvSpPr>
                            <a:spLocks noChangeArrowheads="1"/>
                          </wps:cNvSpPr>
                          <wps:spPr bwMode="auto">
                            <a:xfrm>
                              <a:off x="4610" y="1048"/>
                              <a:ext cx="8" cy="7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1" name="Rectangle 107"/>
                          <wps:cNvSpPr>
                            <a:spLocks noChangeArrowheads="1"/>
                          </wps:cNvSpPr>
                          <wps:spPr bwMode="auto">
                            <a:xfrm>
                              <a:off x="5415" y="1048"/>
                              <a:ext cx="8" cy="7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2" name="Rectangle 108"/>
                          <wps:cNvSpPr>
                            <a:spLocks noChangeArrowheads="1"/>
                          </wps:cNvSpPr>
                          <wps:spPr bwMode="auto">
                            <a:xfrm>
                              <a:off x="5430" y="1048"/>
                              <a:ext cx="7" cy="7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3" name="Rectangle 109"/>
                          <wps:cNvSpPr>
                            <a:spLocks noChangeArrowheads="1"/>
                          </wps:cNvSpPr>
                          <wps:spPr bwMode="auto">
                            <a:xfrm>
                              <a:off x="-7" y="1028"/>
                              <a:ext cx="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4" name="Rectangle 110"/>
                          <wps:cNvSpPr>
                            <a:spLocks noChangeArrowheads="1"/>
                          </wps:cNvSpPr>
                          <wps:spPr bwMode="auto">
                            <a:xfrm>
                              <a:off x="7" y="10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5" name="Rectangle 111"/>
                          <wps:cNvSpPr>
                            <a:spLocks noChangeArrowheads="1"/>
                          </wps:cNvSpPr>
                          <wps:spPr bwMode="auto">
                            <a:xfrm>
                              <a:off x="7" y="1296"/>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6" name="Rectangle 112"/>
                          <wps:cNvSpPr>
                            <a:spLocks noChangeArrowheads="1"/>
                          </wps:cNvSpPr>
                          <wps:spPr bwMode="auto">
                            <a:xfrm>
                              <a:off x="7" y="1296"/>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7" name="Rectangle 113"/>
                          <wps:cNvSpPr>
                            <a:spLocks noChangeArrowheads="1"/>
                          </wps:cNvSpPr>
                          <wps:spPr bwMode="auto">
                            <a:xfrm>
                              <a:off x="7" y="130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8" name="Rectangle 114"/>
                          <wps:cNvSpPr>
                            <a:spLocks noChangeArrowheads="1"/>
                          </wps:cNvSpPr>
                          <wps:spPr bwMode="auto">
                            <a:xfrm>
                              <a:off x="5415" y="113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09" name="Rectangle 115"/>
                          <wps:cNvSpPr>
                            <a:spLocks noChangeArrowheads="1"/>
                          </wps:cNvSpPr>
                          <wps:spPr bwMode="auto">
                            <a:xfrm>
                              <a:off x="5430" y="1121"/>
                              <a:ext cx="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0" name="Rectangle 116"/>
                          <wps:cNvSpPr>
                            <a:spLocks noChangeArrowheads="1"/>
                          </wps:cNvSpPr>
                          <wps:spPr bwMode="auto">
                            <a:xfrm>
                              <a:off x="5415" y="1296"/>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1" name="Rectangle 117"/>
                          <wps:cNvSpPr>
                            <a:spLocks noChangeArrowheads="1"/>
                          </wps:cNvSpPr>
                          <wps:spPr bwMode="auto">
                            <a:xfrm>
                              <a:off x="-7" y="1048"/>
                              <a:ext cx="7" cy="2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2" name="Rectangle 118"/>
                          <wps:cNvSpPr>
                            <a:spLocks noChangeArrowheads="1"/>
                          </wps:cNvSpPr>
                          <wps:spPr bwMode="auto">
                            <a:xfrm>
                              <a:off x="7" y="1048"/>
                              <a:ext cx="8" cy="2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3" name="Line 119"/>
                          <wps:cNvCnPr/>
                          <wps:spPr bwMode="auto">
                            <a:xfrm>
                              <a:off x="222" y="1048"/>
                              <a:ext cx="0" cy="2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4" name="Rectangle 120"/>
                          <wps:cNvSpPr>
                            <a:spLocks noChangeArrowheads="1"/>
                          </wps:cNvSpPr>
                          <wps:spPr bwMode="auto">
                            <a:xfrm>
                              <a:off x="222" y="1048"/>
                              <a:ext cx="7" cy="2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5" name="Line 121"/>
                          <wps:cNvCnPr/>
                          <wps:spPr bwMode="auto">
                            <a:xfrm>
                              <a:off x="1176" y="1048"/>
                              <a:ext cx="0" cy="2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6" name="Rectangle 122"/>
                          <wps:cNvSpPr>
                            <a:spLocks noChangeArrowheads="1"/>
                          </wps:cNvSpPr>
                          <wps:spPr bwMode="auto">
                            <a:xfrm>
                              <a:off x="1176" y="1048"/>
                              <a:ext cx="7" cy="2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7" name="Line 123"/>
                          <wps:cNvCnPr/>
                          <wps:spPr bwMode="auto">
                            <a:xfrm>
                              <a:off x="1680" y="1048"/>
                              <a:ext cx="0" cy="2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8" name="Rectangle 124"/>
                          <wps:cNvSpPr>
                            <a:spLocks noChangeArrowheads="1"/>
                          </wps:cNvSpPr>
                          <wps:spPr bwMode="auto">
                            <a:xfrm>
                              <a:off x="1680" y="1048"/>
                              <a:ext cx="8" cy="2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19" name="Line 125"/>
                          <wps:cNvCnPr/>
                          <wps:spPr bwMode="auto">
                            <a:xfrm>
                              <a:off x="2173" y="1048"/>
                              <a:ext cx="0" cy="24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0" name="Rectangle 126"/>
                          <wps:cNvSpPr>
                            <a:spLocks noChangeArrowheads="1"/>
                          </wps:cNvSpPr>
                          <wps:spPr bwMode="auto">
                            <a:xfrm>
                              <a:off x="2173" y="1048"/>
                              <a:ext cx="7" cy="2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21" name="Line 127"/>
                          <wps:cNvCnPr/>
                          <wps:spPr bwMode="auto">
                            <a:xfrm>
                              <a:off x="2376"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2" name="Rectangle 128"/>
                          <wps:cNvSpPr>
                            <a:spLocks noChangeArrowheads="1"/>
                          </wps:cNvSpPr>
                          <wps:spPr bwMode="auto">
                            <a:xfrm>
                              <a:off x="2376" y="1221"/>
                              <a:ext cx="7"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23" name="Line 129"/>
                          <wps:cNvCnPr/>
                          <wps:spPr bwMode="auto">
                            <a:xfrm>
                              <a:off x="2579"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4" name="Rectangle 130"/>
                          <wps:cNvSpPr>
                            <a:spLocks noChangeArrowheads="1"/>
                          </wps:cNvSpPr>
                          <wps:spPr bwMode="auto">
                            <a:xfrm>
                              <a:off x="2579" y="1221"/>
                              <a:ext cx="7"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25" name="Line 131"/>
                          <wps:cNvCnPr/>
                          <wps:spPr bwMode="auto">
                            <a:xfrm>
                              <a:off x="2782"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6" name="Rectangle 132"/>
                          <wps:cNvSpPr>
                            <a:spLocks noChangeArrowheads="1"/>
                          </wps:cNvSpPr>
                          <wps:spPr bwMode="auto">
                            <a:xfrm>
                              <a:off x="2782" y="1221"/>
                              <a:ext cx="7"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27" name="Line 133"/>
                          <wps:cNvCnPr/>
                          <wps:spPr bwMode="auto">
                            <a:xfrm>
                              <a:off x="2985" y="1140"/>
                              <a:ext cx="0" cy="15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8" name="Rectangle 134"/>
                          <wps:cNvSpPr>
                            <a:spLocks noChangeArrowheads="1"/>
                          </wps:cNvSpPr>
                          <wps:spPr bwMode="auto">
                            <a:xfrm>
                              <a:off x="2985" y="1140"/>
                              <a:ext cx="8" cy="15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29" name="Line 135"/>
                          <wps:cNvCnPr/>
                          <wps:spPr bwMode="auto">
                            <a:xfrm>
                              <a:off x="3188"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0" name="Rectangle 136"/>
                          <wps:cNvSpPr>
                            <a:spLocks noChangeArrowheads="1"/>
                          </wps:cNvSpPr>
                          <wps:spPr bwMode="auto">
                            <a:xfrm>
                              <a:off x="3188" y="1221"/>
                              <a:ext cx="8"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31" name="Line 137"/>
                          <wps:cNvCnPr/>
                          <wps:spPr bwMode="auto">
                            <a:xfrm>
                              <a:off x="3391"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2" name="Rectangle 138"/>
                          <wps:cNvSpPr>
                            <a:spLocks noChangeArrowheads="1"/>
                          </wps:cNvSpPr>
                          <wps:spPr bwMode="auto">
                            <a:xfrm>
                              <a:off x="3391" y="1221"/>
                              <a:ext cx="8"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33" name="Line 139"/>
                          <wps:cNvCnPr/>
                          <wps:spPr bwMode="auto">
                            <a:xfrm>
                              <a:off x="3594"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4" name="Rectangle 140"/>
                          <wps:cNvSpPr>
                            <a:spLocks noChangeArrowheads="1"/>
                          </wps:cNvSpPr>
                          <wps:spPr bwMode="auto">
                            <a:xfrm>
                              <a:off x="3594" y="1221"/>
                              <a:ext cx="8"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35" name="Line 141"/>
                          <wps:cNvCnPr/>
                          <wps:spPr bwMode="auto">
                            <a:xfrm>
                              <a:off x="3798" y="1140"/>
                              <a:ext cx="0" cy="15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6" name="Rectangle 142"/>
                          <wps:cNvSpPr>
                            <a:spLocks noChangeArrowheads="1"/>
                          </wps:cNvSpPr>
                          <wps:spPr bwMode="auto">
                            <a:xfrm>
                              <a:off x="3798" y="1140"/>
                              <a:ext cx="7" cy="15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37" name="Line 143"/>
                          <wps:cNvCnPr/>
                          <wps:spPr bwMode="auto">
                            <a:xfrm>
                              <a:off x="4001"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8" name="Rectangle 144"/>
                          <wps:cNvSpPr>
                            <a:spLocks noChangeArrowheads="1"/>
                          </wps:cNvSpPr>
                          <wps:spPr bwMode="auto">
                            <a:xfrm>
                              <a:off x="4001" y="1221"/>
                              <a:ext cx="7"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39" name="Line 145"/>
                          <wps:cNvCnPr/>
                          <wps:spPr bwMode="auto">
                            <a:xfrm>
                              <a:off x="4204"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0" name="Rectangle 146"/>
                          <wps:cNvSpPr>
                            <a:spLocks noChangeArrowheads="1"/>
                          </wps:cNvSpPr>
                          <wps:spPr bwMode="auto">
                            <a:xfrm>
                              <a:off x="4204" y="1221"/>
                              <a:ext cx="7"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41" name="Line 147"/>
                          <wps:cNvCnPr/>
                          <wps:spPr bwMode="auto">
                            <a:xfrm>
                              <a:off x="4407"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2" name="Rectangle 148"/>
                          <wps:cNvSpPr>
                            <a:spLocks noChangeArrowheads="1"/>
                          </wps:cNvSpPr>
                          <wps:spPr bwMode="auto">
                            <a:xfrm>
                              <a:off x="4407" y="1221"/>
                              <a:ext cx="7"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43" name="Line 149"/>
                          <wps:cNvCnPr/>
                          <wps:spPr bwMode="auto">
                            <a:xfrm>
                              <a:off x="4610" y="1140"/>
                              <a:ext cx="0" cy="15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4" name="Rectangle 150"/>
                          <wps:cNvSpPr>
                            <a:spLocks noChangeArrowheads="1"/>
                          </wps:cNvSpPr>
                          <wps:spPr bwMode="auto">
                            <a:xfrm>
                              <a:off x="4610" y="1140"/>
                              <a:ext cx="8" cy="15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45" name="Line 151"/>
                          <wps:cNvCnPr/>
                          <wps:spPr bwMode="auto">
                            <a:xfrm>
                              <a:off x="4813"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6" name="Rectangle 152"/>
                          <wps:cNvSpPr>
                            <a:spLocks noChangeArrowheads="1"/>
                          </wps:cNvSpPr>
                          <wps:spPr bwMode="auto">
                            <a:xfrm>
                              <a:off x="4813" y="1221"/>
                              <a:ext cx="8"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47" name="Line 153"/>
                          <wps:cNvCnPr/>
                          <wps:spPr bwMode="auto">
                            <a:xfrm>
                              <a:off x="5016"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8" name="Rectangle 154"/>
                          <wps:cNvSpPr>
                            <a:spLocks noChangeArrowheads="1"/>
                          </wps:cNvSpPr>
                          <wps:spPr bwMode="auto">
                            <a:xfrm>
                              <a:off x="5016" y="1221"/>
                              <a:ext cx="8"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49" name="Line 155"/>
                          <wps:cNvCnPr/>
                          <wps:spPr bwMode="auto">
                            <a:xfrm>
                              <a:off x="5219" y="1221"/>
                              <a:ext cx="0" cy="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0" name="Rectangle 156"/>
                          <wps:cNvSpPr>
                            <a:spLocks noChangeArrowheads="1"/>
                          </wps:cNvSpPr>
                          <wps:spPr bwMode="auto">
                            <a:xfrm>
                              <a:off x="5219" y="1221"/>
                              <a:ext cx="8" cy="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1" name="Rectangle 157"/>
                          <wps:cNvSpPr>
                            <a:spLocks noChangeArrowheads="1"/>
                          </wps:cNvSpPr>
                          <wps:spPr bwMode="auto">
                            <a:xfrm>
                              <a:off x="5415" y="1140"/>
                              <a:ext cx="8" cy="15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2" name="Rectangle 158"/>
                          <wps:cNvSpPr>
                            <a:spLocks noChangeArrowheads="1"/>
                          </wps:cNvSpPr>
                          <wps:spPr bwMode="auto">
                            <a:xfrm>
                              <a:off x="5430" y="1140"/>
                              <a:ext cx="7" cy="15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3" name="Rectangle 159"/>
                          <wps:cNvSpPr>
                            <a:spLocks noChangeArrowheads="1"/>
                          </wps:cNvSpPr>
                          <wps:spPr bwMode="auto">
                            <a:xfrm>
                              <a:off x="-7" y="1296"/>
                              <a:ext cx="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4" name="Rectangle 160"/>
                          <wps:cNvSpPr>
                            <a:spLocks noChangeArrowheads="1"/>
                          </wps:cNvSpPr>
                          <wps:spPr bwMode="auto">
                            <a:xfrm>
                              <a:off x="7" y="130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5" name="Rectangle 161"/>
                          <wps:cNvSpPr>
                            <a:spLocks noChangeArrowheads="1"/>
                          </wps:cNvSpPr>
                          <wps:spPr bwMode="auto">
                            <a:xfrm>
                              <a:off x="7" y="2544"/>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6" name="Rectangle 162"/>
                          <wps:cNvSpPr>
                            <a:spLocks noChangeArrowheads="1"/>
                          </wps:cNvSpPr>
                          <wps:spPr bwMode="auto">
                            <a:xfrm>
                              <a:off x="-7" y="2557"/>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7" name="Rectangle 163"/>
                          <wps:cNvSpPr>
                            <a:spLocks noChangeArrowheads="1"/>
                          </wps:cNvSpPr>
                          <wps:spPr bwMode="auto">
                            <a:xfrm>
                              <a:off x="5415" y="130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8" name="Rectangle 164"/>
                          <wps:cNvSpPr>
                            <a:spLocks noChangeArrowheads="1"/>
                          </wps:cNvSpPr>
                          <wps:spPr bwMode="auto">
                            <a:xfrm>
                              <a:off x="5430" y="1296"/>
                              <a:ext cx="7"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59" name="Rectangle 165"/>
                          <wps:cNvSpPr>
                            <a:spLocks noChangeArrowheads="1"/>
                          </wps:cNvSpPr>
                          <wps:spPr bwMode="auto">
                            <a:xfrm>
                              <a:off x="7" y="2544"/>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0" name="Rectangle 166"/>
                          <wps:cNvSpPr>
                            <a:spLocks noChangeArrowheads="1"/>
                          </wps:cNvSpPr>
                          <wps:spPr bwMode="auto">
                            <a:xfrm>
                              <a:off x="-7" y="2544"/>
                              <a:ext cx="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1" name="Rectangle 167"/>
                          <wps:cNvSpPr>
                            <a:spLocks noChangeArrowheads="1"/>
                          </wps:cNvSpPr>
                          <wps:spPr bwMode="auto">
                            <a:xfrm>
                              <a:off x="5430" y="2544"/>
                              <a:ext cx="7"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2" name="Rectangle 168"/>
                          <wps:cNvSpPr>
                            <a:spLocks noChangeArrowheads="1"/>
                          </wps:cNvSpPr>
                          <wps:spPr bwMode="auto">
                            <a:xfrm>
                              <a:off x="5415" y="2544"/>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3" name="Rectangle 169"/>
                          <wps:cNvSpPr>
                            <a:spLocks noChangeArrowheads="1"/>
                          </wps:cNvSpPr>
                          <wps:spPr bwMode="auto">
                            <a:xfrm>
                              <a:off x="-7"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4" name="Rectangle 170"/>
                          <wps:cNvSpPr>
                            <a:spLocks noChangeArrowheads="1"/>
                          </wps:cNvSpPr>
                          <wps:spPr bwMode="auto">
                            <a:xfrm>
                              <a:off x="7"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5" name="Rectangle 171"/>
                          <wps:cNvSpPr>
                            <a:spLocks noChangeArrowheads="1"/>
                          </wps:cNvSpPr>
                          <wps:spPr bwMode="auto">
                            <a:xfrm>
                              <a:off x="5415"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6" name="Rectangle 172"/>
                          <wps:cNvSpPr>
                            <a:spLocks noChangeArrowheads="1"/>
                          </wps:cNvSpPr>
                          <wps:spPr bwMode="auto">
                            <a:xfrm>
                              <a:off x="5430"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7" name="Line 173"/>
                          <wps:cNvCnPr/>
                          <wps:spPr bwMode="auto">
                            <a:xfrm>
                              <a:off x="222"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68" name="Rectangle 174"/>
                          <wps:cNvSpPr>
                            <a:spLocks noChangeArrowheads="1"/>
                          </wps:cNvSpPr>
                          <wps:spPr bwMode="auto">
                            <a:xfrm>
                              <a:off x="222"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69" name="Line 175"/>
                          <wps:cNvCnPr/>
                          <wps:spPr bwMode="auto">
                            <a:xfrm>
                              <a:off x="1176"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0" name="Rectangle 176"/>
                          <wps:cNvSpPr>
                            <a:spLocks noChangeArrowheads="1"/>
                          </wps:cNvSpPr>
                          <wps:spPr bwMode="auto">
                            <a:xfrm>
                              <a:off x="1176"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71" name="Line 177"/>
                          <wps:cNvCnPr/>
                          <wps:spPr bwMode="auto">
                            <a:xfrm>
                              <a:off x="1680"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2" name="Rectangle 178"/>
                          <wps:cNvSpPr>
                            <a:spLocks noChangeArrowheads="1"/>
                          </wps:cNvSpPr>
                          <wps:spPr bwMode="auto">
                            <a:xfrm>
                              <a:off x="1680"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73" name="Line 179"/>
                          <wps:cNvCnPr/>
                          <wps:spPr bwMode="auto">
                            <a:xfrm>
                              <a:off x="2173"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4" name="Rectangle 180"/>
                          <wps:cNvSpPr>
                            <a:spLocks noChangeArrowheads="1"/>
                          </wps:cNvSpPr>
                          <wps:spPr bwMode="auto">
                            <a:xfrm>
                              <a:off x="2173"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75" name="Line 181"/>
                          <wps:cNvCnPr/>
                          <wps:spPr bwMode="auto">
                            <a:xfrm>
                              <a:off x="2985"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6" name="Rectangle 182"/>
                          <wps:cNvSpPr>
                            <a:spLocks noChangeArrowheads="1"/>
                          </wps:cNvSpPr>
                          <wps:spPr bwMode="auto">
                            <a:xfrm>
                              <a:off x="2985"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77" name="Line 183"/>
                          <wps:cNvCnPr/>
                          <wps:spPr bwMode="auto">
                            <a:xfrm>
                              <a:off x="3798"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8" name="Rectangle 184"/>
                          <wps:cNvSpPr>
                            <a:spLocks noChangeArrowheads="1"/>
                          </wps:cNvSpPr>
                          <wps:spPr bwMode="auto">
                            <a:xfrm>
                              <a:off x="3798"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79" name="Line 185"/>
                          <wps:cNvCnPr/>
                          <wps:spPr bwMode="auto">
                            <a:xfrm>
                              <a:off x="4610"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0" name="Rectangle 186"/>
                          <wps:cNvSpPr>
                            <a:spLocks noChangeArrowheads="1"/>
                          </wps:cNvSpPr>
                          <wps:spPr bwMode="auto">
                            <a:xfrm>
                              <a:off x="4610"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81" name="Line 187"/>
                          <wps:cNvCnPr/>
                          <wps:spPr bwMode="auto">
                            <a:xfrm>
                              <a:off x="2376"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2" name="Rectangle 188"/>
                          <wps:cNvSpPr>
                            <a:spLocks noChangeArrowheads="1"/>
                          </wps:cNvSpPr>
                          <wps:spPr bwMode="auto">
                            <a:xfrm>
                              <a:off x="2376"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83" name="Line 189"/>
                          <wps:cNvCnPr/>
                          <wps:spPr bwMode="auto">
                            <a:xfrm>
                              <a:off x="2579"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4" name="Rectangle 190"/>
                          <wps:cNvSpPr>
                            <a:spLocks noChangeArrowheads="1"/>
                          </wps:cNvSpPr>
                          <wps:spPr bwMode="auto">
                            <a:xfrm>
                              <a:off x="2579"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85" name="Line 191"/>
                          <wps:cNvCnPr/>
                          <wps:spPr bwMode="auto">
                            <a:xfrm>
                              <a:off x="2782"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6" name="Rectangle 192"/>
                          <wps:cNvSpPr>
                            <a:spLocks noChangeArrowheads="1"/>
                          </wps:cNvSpPr>
                          <wps:spPr bwMode="auto">
                            <a:xfrm>
                              <a:off x="2782"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87" name="Line 193"/>
                          <wps:cNvCnPr/>
                          <wps:spPr bwMode="auto">
                            <a:xfrm>
                              <a:off x="3188"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8" name="Rectangle 194"/>
                          <wps:cNvSpPr>
                            <a:spLocks noChangeArrowheads="1"/>
                          </wps:cNvSpPr>
                          <wps:spPr bwMode="auto">
                            <a:xfrm>
                              <a:off x="3188"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89" name="Line 195"/>
                          <wps:cNvCnPr/>
                          <wps:spPr bwMode="auto">
                            <a:xfrm>
                              <a:off x="3391"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0" name="Rectangle 196"/>
                          <wps:cNvSpPr>
                            <a:spLocks noChangeArrowheads="1"/>
                          </wps:cNvSpPr>
                          <wps:spPr bwMode="auto">
                            <a:xfrm>
                              <a:off x="3391"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91" name="Line 197"/>
                          <wps:cNvCnPr/>
                          <wps:spPr bwMode="auto">
                            <a:xfrm>
                              <a:off x="3594"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2" name="Rectangle 198"/>
                          <wps:cNvSpPr>
                            <a:spLocks noChangeArrowheads="1"/>
                          </wps:cNvSpPr>
                          <wps:spPr bwMode="auto">
                            <a:xfrm>
                              <a:off x="3594"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93" name="Line 199"/>
                          <wps:cNvCnPr/>
                          <wps:spPr bwMode="auto">
                            <a:xfrm>
                              <a:off x="4001"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4" name="Rectangle 200"/>
                          <wps:cNvSpPr>
                            <a:spLocks noChangeArrowheads="1"/>
                          </wps:cNvSpPr>
                          <wps:spPr bwMode="auto">
                            <a:xfrm>
                              <a:off x="4001"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95" name="Line 201"/>
                          <wps:cNvCnPr/>
                          <wps:spPr bwMode="auto">
                            <a:xfrm>
                              <a:off x="4204"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6" name="Rectangle 202"/>
                          <wps:cNvSpPr>
                            <a:spLocks noChangeArrowheads="1"/>
                          </wps:cNvSpPr>
                          <wps:spPr bwMode="auto">
                            <a:xfrm>
                              <a:off x="4204"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97" name="Line 203"/>
                          <wps:cNvCnPr/>
                          <wps:spPr bwMode="auto">
                            <a:xfrm>
                              <a:off x="4407"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8" name="Rectangle 204"/>
                          <wps:cNvSpPr>
                            <a:spLocks noChangeArrowheads="1"/>
                          </wps:cNvSpPr>
                          <wps:spPr bwMode="auto">
                            <a:xfrm>
                              <a:off x="4407" y="1315"/>
                              <a:ext cx="7"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499" name="Line 206"/>
                        <wps:cNvCnPr/>
                        <wps:spPr bwMode="auto">
                          <a:xfrm>
                            <a:off x="4813"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0" name="Rectangle 207"/>
                        <wps:cNvSpPr>
                          <a:spLocks noChangeArrowheads="1"/>
                        </wps:cNvSpPr>
                        <wps:spPr bwMode="auto">
                          <a:xfrm>
                            <a:off x="4813"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1" name="Line 208"/>
                        <wps:cNvCnPr/>
                        <wps:spPr bwMode="auto">
                          <a:xfrm>
                            <a:off x="5016"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2" name="Rectangle 209"/>
                        <wps:cNvSpPr>
                          <a:spLocks noChangeArrowheads="1"/>
                        </wps:cNvSpPr>
                        <wps:spPr bwMode="auto">
                          <a:xfrm>
                            <a:off x="5016"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3" name="Line 210"/>
                        <wps:cNvCnPr/>
                        <wps:spPr bwMode="auto">
                          <a:xfrm>
                            <a:off x="5219" y="1315"/>
                            <a:ext cx="0" cy="122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04" name="Rectangle 211"/>
                        <wps:cNvSpPr>
                          <a:spLocks noChangeArrowheads="1"/>
                        </wps:cNvSpPr>
                        <wps:spPr bwMode="auto">
                          <a:xfrm>
                            <a:off x="5219" y="1315"/>
                            <a:ext cx="8" cy="12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5" name="Rectangle 212"/>
                        <wps:cNvSpPr>
                          <a:spLocks noChangeArrowheads="1"/>
                        </wps:cNvSpPr>
                        <wps:spPr bwMode="auto">
                          <a:xfrm>
                            <a:off x="5415" y="342"/>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6" name="Rectangle 213"/>
                        <wps:cNvSpPr>
                          <a:spLocks noChangeArrowheads="1"/>
                        </wps:cNvSpPr>
                        <wps:spPr bwMode="auto">
                          <a:xfrm>
                            <a:off x="5415" y="329"/>
                            <a:ext cx="22"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7" name="Rectangle 214"/>
                        <wps:cNvSpPr>
                          <a:spLocks noChangeArrowheads="1"/>
                        </wps:cNvSpPr>
                        <wps:spPr bwMode="auto">
                          <a:xfrm>
                            <a:off x="15" y="329"/>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8" name="Rectangle 215"/>
                        <wps:cNvSpPr>
                          <a:spLocks noChangeArrowheads="1"/>
                        </wps:cNvSpPr>
                        <wps:spPr bwMode="auto">
                          <a:xfrm>
                            <a:off x="15" y="342"/>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09" name="Rectangle 216"/>
                        <wps:cNvSpPr>
                          <a:spLocks noChangeArrowheads="1"/>
                        </wps:cNvSpPr>
                        <wps:spPr bwMode="auto">
                          <a:xfrm>
                            <a:off x="5415" y="453"/>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0" name="Rectangle 217"/>
                        <wps:cNvSpPr>
                          <a:spLocks noChangeArrowheads="1"/>
                        </wps:cNvSpPr>
                        <wps:spPr bwMode="auto">
                          <a:xfrm>
                            <a:off x="5415" y="44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1" name="Rectangle 218"/>
                        <wps:cNvSpPr>
                          <a:spLocks noChangeArrowheads="1"/>
                        </wps:cNvSpPr>
                        <wps:spPr bwMode="auto">
                          <a:xfrm>
                            <a:off x="15" y="440"/>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2" name="Rectangle 219"/>
                        <wps:cNvSpPr>
                          <a:spLocks noChangeArrowheads="1"/>
                        </wps:cNvSpPr>
                        <wps:spPr bwMode="auto">
                          <a:xfrm>
                            <a:off x="15" y="453"/>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3" name="Line 220"/>
                        <wps:cNvCnPr/>
                        <wps:spPr bwMode="auto">
                          <a:xfrm>
                            <a:off x="3801" y="617"/>
                            <a:ext cx="16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4" name="Rectangle 221"/>
                        <wps:cNvSpPr>
                          <a:spLocks noChangeArrowheads="1"/>
                        </wps:cNvSpPr>
                        <wps:spPr bwMode="auto">
                          <a:xfrm>
                            <a:off x="3801" y="617"/>
                            <a:ext cx="1626"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5" name="Line 222"/>
                        <wps:cNvCnPr/>
                        <wps:spPr bwMode="auto">
                          <a:xfrm>
                            <a:off x="3801" y="699"/>
                            <a:ext cx="16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6" name="Rectangle 223"/>
                        <wps:cNvSpPr>
                          <a:spLocks noChangeArrowheads="1"/>
                        </wps:cNvSpPr>
                        <wps:spPr bwMode="auto">
                          <a:xfrm>
                            <a:off x="3801" y="699"/>
                            <a:ext cx="16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7" name="Line 224"/>
                        <wps:cNvCnPr/>
                        <wps:spPr bwMode="auto">
                          <a:xfrm>
                            <a:off x="3801" y="782"/>
                            <a:ext cx="16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18" name="Rectangle 225"/>
                        <wps:cNvSpPr>
                          <a:spLocks noChangeArrowheads="1"/>
                        </wps:cNvSpPr>
                        <wps:spPr bwMode="auto">
                          <a:xfrm>
                            <a:off x="3801" y="782"/>
                            <a:ext cx="16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19" name="Line 226"/>
                        <wps:cNvCnPr/>
                        <wps:spPr bwMode="auto">
                          <a:xfrm>
                            <a:off x="3801" y="865"/>
                            <a:ext cx="16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0" name="Rectangle 227"/>
                        <wps:cNvSpPr>
                          <a:spLocks noChangeArrowheads="1"/>
                        </wps:cNvSpPr>
                        <wps:spPr bwMode="auto">
                          <a:xfrm>
                            <a:off x="3801" y="865"/>
                            <a:ext cx="1626"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1" name="Line 228"/>
                        <wps:cNvCnPr/>
                        <wps:spPr bwMode="auto">
                          <a:xfrm>
                            <a:off x="1179" y="947"/>
                            <a:ext cx="160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2" name="Rectangle 229"/>
                        <wps:cNvSpPr>
                          <a:spLocks noChangeArrowheads="1"/>
                        </wps:cNvSpPr>
                        <wps:spPr bwMode="auto">
                          <a:xfrm>
                            <a:off x="1179" y="947"/>
                            <a:ext cx="160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3" name="Rectangle 230"/>
                        <wps:cNvSpPr>
                          <a:spLocks noChangeArrowheads="1"/>
                        </wps:cNvSpPr>
                        <wps:spPr bwMode="auto">
                          <a:xfrm>
                            <a:off x="5415" y="10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4" name="Rectangle 231"/>
                        <wps:cNvSpPr>
                          <a:spLocks noChangeArrowheads="1"/>
                        </wps:cNvSpPr>
                        <wps:spPr bwMode="auto">
                          <a:xfrm>
                            <a:off x="5415" y="1028"/>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5" name="Rectangle 232"/>
                        <wps:cNvSpPr>
                          <a:spLocks noChangeArrowheads="1"/>
                        </wps:cNvSpPr>
                        <wps:spPr bwMode="auto">
                          <a:xfrm>
                            <a:off x="15" y="1028"/>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6" name="Rectangle 233"/>
                        <wps:cNvSpPr>
                          <a:spLocks noChangeArrowheads="1"/>
                        </wps:cNvSpPr>
                        <wps:spPr bwMode="auto">
                          <a:xfrm>
                            <a:off x="15" y="1041"/>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7" name="Rectangle 234"/>
                        <wps:cNvSpPr>
                          <a:spLocks noChangeArrowheads="1"/>
                        </wps:cNvSpPr>
                        <wps:spPr bwMode="auto">
                          <a:xfrm>
                            <a:off x="2180" y="1121"/>
                            <a:ext cx="3235"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8" name="Rectangle 235"/>
                        <wps:cNvSpPr>
                          <a:spLocks noChangeArrowheads="1"/>
                        </wps:cNvSpPr>
                        <wps:spPr bwMode="auto">
                          <a:xfrm>
                            <a:off x="2180" y="1133"/>
                            <a:ext cx="323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29" name="Rectangle 236"/>
                        <wps:cNvSpPr>
                          <a:spLocks noChangeArrowheads="1"/>
                        </wps:cNvSpPr>
                        <wps:spPr bwMode="auto">
                          <a:xfrm>
                            <a:off x="5415" y="1121"/>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0" name="Rectangle 237"/>
                        <wps:cNvSpPr>
                          <a:spLocks noChangeArrowheads="1"/>
                        </wps:cNvSpPr>
                        <wps:spPr bwMode="auto">
                          <a:xfrm>
                            <a:off x="5415" y="113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1" name="Line 238"/>
                        <wps:cNvCnPr/>
                        <wps:spPr bwMode="auto">
                          <a:xfrm>
                            <a:off x="2180" y="1214"/>
                            <a:ext cx="32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2" name="Rectangle 239"/>
                        <wps:cNvSpPr>
                          <a:spLocks noChangeArrowheads="1"/>
                        </wps:cNvSpPr>
                        <wps:spPr bwMode="auto">
                          <a:xfrm>
                            <a:off x="2180" y="1214"/>
                            <a:ext cx="323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3" name="Rectangle 240"/>
                        <wps:cNvSpPr>
                          <a:spLocks noChangeArrowheads="1"/>
                        </wps:cNvSpPr>
                        <wps:spPr bwMode="auto">
                          <a:xfrm>
                            <a:off x="5415" y="130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4" name="Rectangle 241"/>
                        <wps:cNvSpPr>
                          <a:spLocks noChangeArrowheads="1"/>
                        </wps:cNvSpPr>
                        <wps:spPr bwMode="auto">
                          <a:xfrm>
                            <a:off x="5415" y="1296"/>
                            <a:ext cx="8"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5" name="Rectangle 242"/>
                        <wps:cNvSpPr>
                          <a:spLocks noChangeArrowheads="1"/>
                        </wps:cNvSpPr>
                        <wps:spPr bwMode="auto">
                          <a:xfrm>
                            <a:off x="15" y="1296"/>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6" name="Rectangle 243"/>
                        <wps:cNvSpPr>
                          <a:spLocks noChangeArrowheads="1"/>
                        </wps:cNvSpPr>
                        <wps:spPr bwMode="auto">
                          <a:xfrm>
                            <a:off x="15" y="1308"/>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7" name="Line 244"/>
                        <wps:cNvCnPr/>
                        <wps:spPr bwMode="auto">
                          <a:xfrm>
                            <a:off x="15" y="1389"/>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38" name="Rectangle 245"/>
                        <wps:cNvSpPr>
                          <a:spLocks noChangeArrowheads="1"/>
                        </wps:cNvSpPr>
                        <wps:spPr bwMode="auto">
                          <a:xfrm>
                            <a:off x="15" y="1389"/>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39" name="Line 246"/>
                        <wps:cNvCnPr/>
                        <wps:spPr bwMode="auto">
                          <a:xfrm>
                            <a:off x="15" y="1472"/>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0" name="Rectangle 247"/>
                        <wps:cNvSpPr>
                          <a:spLocks noChangeArrowheads="1"/>
                        </wps:cNvSpPr>
                        <wps:spPr bwMode="auto">
                          <a:xfrm>
                            <a:off x="15" y="1472"/>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41" name="Line 248"/>
                        <wps:cNvCnPr/>
                        <wps:spPr bwMode="auto">
                          <a:xfrm>
                            <a:off x="15" y="1555"/>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2" name="Rectangle 249"/>
                        <wps:cNvSpPr>
                          <a:spLocks noChangeArrowheads="1"/>
                        </wps:cNvSpPr>
                        <wps:spPr bwMode="auto">
                          <a:xfrm>
                            <a:off x="15" y="1555"/>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43" name="Line 250"/>
                        <wps:cNvCnPr/>
                        <wps:spPr bwMode="auto">
                          <a:xfrm>
                            <a:off x="15" y="1637"/>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4" name="Rectangle 251"/>
                        <wps:cNvSpPr>
                          <a:spLocks noChangeArrowheads="1"/>
                        </wps:cNvSpPr>
                        <wps:spPr bwMode="auto">
                          <a:xfrm>
                            <a:off x="15" y="1637"/>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45" name="Line 252"/>
                        <wps:cNvCnPr/>
                        <wps:spPr bwMode="auto">
                          <a:xfrm>
                            <a:off x="15" y="1720"/>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6" name="Rectangle 253"/>
                        <wps:cNvSpPr>
                          <a:spLocks noChangeArrowheads="1"/>
                        </wps:cNvSpPr>
                        <wps:spPr bwMode="auto">
                          <a:xfrm>
                            <a:off x="15" y="1720"/>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47" name="Line 254"/>
                        <wps:cNvCnPr/>
                        <wps:spPr bwMode="auto">
                          <a:xfrm>
                            <a:off x="15" y="1802"/>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8" name="Rectangle 255"/>
                        <wps:cNvSpPr>
                          <a:spLocks noChangeArrowheads="1"/>
                        </wps:cNvSpPr>
                        <wps:spPr bwMode="auto">
                          <a:xfrm>
                            <a:off x="15" y="1802"/>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49" name="Line 256"/>
                        <wps:cNvCnPr/>
                        <wps:spPr bwMode="auto">
                          <a:xfrm>
                            <a:off x="15" y="1885"/>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0" name="Rectangle 257"/>
                        <wps:cNvSpPr>
                          <a:spLocks noChangeArrowheads="1"/>
                        </wps:cNvSpPr>
                        <wps:spPr bwMode="auto">
                          <a:xfrm>
                            <a:off x="15" y="1885"/>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1" name="Line 258"/>
                        <wps:cNvCnPr/>
                        <wps:spPr bwMode="auto">
                          <a:xfrm>
                            <a:off x="15" y="1968"/>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2" name="Rectangle 259"/>
                        <wps:cNvSpPr>
                          <a:spLocks noChangeArrowheads="1"/>
                        </wps:cNvSpPr>
                        <wps:spPr bwMode="auto">
                          <a:xfrm>
                            <a:off x="15" y="1968"/>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3" name="Line 260"/>
                        <wps:cNvCnPr/>
                        <wps:spPr bwMode="auto">
                          <a:xfrm>
                            <a:off x="15" y="2050"/>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4" name="Rectangle 261"/>
                        <wps:cNvSpPr>
                          <a:spLocks noChangeArrowheads="1"/>
                        </wps:cNvSpPr>
                        <wps:spPr bwMode="auto">
                          <a:xfrm>
                            <a:off x="15" y="2050"/>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5" name="Line 262"/>
                        <wps:cNvCnPr/>
                        <wps:spPr bwMode="auto">
                          <a:xfrm>
                            <a:off x="15" y="2133"/>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6" name="Rectangle 263"/>
                        <wps:cNvSpPr>
                          <a:spLocks noChangeArrowheads="1"/>
                        </wps:cNvSpPr>
                        <wps:spPr bwMode="auto">
                          <a:xfrm>
                            <a:off x="15" y="2133"/>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7" name="Line 264"/>
                        <wps:cNvCnPr/>
                        <wps:spPr bwMode="auto">
                          <a:xfrm>
                            <a:off x="15" y="2216"/>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8" name="Rectangle 265"/>
                        <wps:cNvSpPr>
                          <a:spLocks noChangeArrowheads="1"/>
                        </wps:cNvSpPr>
                        <wps:spPr bwMode="auto">
                          <a:xfrm>
                            <a:off x="15" y="2216"/>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59" name="Line 266"/>
                        <wps:cNvCnPr/>
                        <wps:spPr bwMode="auto">
                          <a:xfrm>
                            <a:off x="15" y="2298"/>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0" name="Rectangle 267"/>
                        <wps:cNvSpPr>
                          <a:spLocks noChangeArrowheads="1"/>
                        </wps:cNvSpPr>
                        <wps:spPr bwMode="auto">
                          <a:xfrm>
                            <a:off x="15" y="2298"/>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61" name="Line 268"/>
                        <wps:cNvCnPr/>
                        <wps:spPr bwMode="auto">
                          <a:xfrm>
                            <a:off x="15" y="2381"/>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2" name="Rectangle 269"/>
                        <wps:cNvSpPr>
                          <a:spLocks noChangeArrowheads="1"/>
                        </wps:cNvSpPr>
                        <wps:spPr bwMode="auto">
                          <a:xfrm>
                            <a:off x="15" y="2381"/>
                            <a:ext cx="5400" cy="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63" name="Line 270"/>
                        <wps:cNvCnPr/>
                        <wps:spPr bwMode="auto">
                          <a:xfrm>
                            <a:off x="15" y="2463"/>
                            <a:ext cx="540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4" name="Rectangle 271"/>
                        <wps:cNvSpPr>
                          <a:spLocks noChangeArrowheads="1"/>
                        </wps:cNvSpPr>
                        <wps:spPr bwMode="auto">
                          <a:xfrm>
                            <a:off x="15" y="2463"/>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65" name="Rectangle 272"/>
                        <wps:cNvSpPr>
                          <a:spLocks noChangeArrowheads="1"/>
                        </wps:cNvSpPr>
                        <wps:spPr bwMode="auto">
                          <a:xfrm>
                            <a:off x="5415" y="2557"/>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66" name="Rectangle 273"/>
                        <wps:cNvSpPr>
                          <a:spLocks noChangeArrowheads="1"/>
                        </wps:cNvSpPr>
                        <wps:spPr bwMode="auto">
                          <a:xfrm>
                            <a:off x="5415" y="2544"/>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67" name="Rectangle 274"/>
                        <wps:cNvSpPr>
                          <a:spLocks noChangeArrowheads="1"/>
                        </wps:cNvSpPr>
                        <wps:spPr bwMode="auto">
                          <a:xfrm>
                            <a:off x="15" y="2544"/>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68" name="Rectangle 275"/>
                        <wps:cNvSpPr>
                          <a:spLocks noChangeArrowheads="1"/>
                        </wps:cNvSpPr>
                        <wps:spPr bwMode="auto">
                          <a:xfrm>
                            <a:off x="15" y="2557"/>
                            <a:ext cx="540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margin">
                  <wp14:pctHeight>0</wp14:pctHeight>
                </wp14:sizeRelV>
              </wp:anchor>
            </w:drawing>
          </mc:Choice>
          <mc:Fallback>
            <w:pict>
              <v:group w14:anchorId="1D42A001" id="Group 4" o:spid="_x0000_s1300" style="position:absolute;left:0;text-align:left;margin-left:0;margin-top:6.85pt;width:678.75pt;height:364.65pt;z-index:251921408;mso-position-horizontal:left;mso-position-horizontal-relative:margin;mso-height-relative:margin" coordorigin="-7" coordsize="5444,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">
                <v:rect id="AutoShape 3" o:spid="_x0000_s1301" style="position:absolute;width:5430;height:2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" filled="f" stroked="f">
                  <o:lock v:ext="edit" aspectratio="t" text="t"/>
                </v:rect>
                <v:group id="Group 205" o:spid="_x0000_s1302" style="position:absolute;left:-7;top:12;width:5444;height:2790" coordorigin="-7,12" coordsize="5444,2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rect id="Rectangle 5" o:spid="_x0000_s1303" style="position:absolute;left:19;top:541;width:82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v:textbox>
                  </v:rect>
                  <v:rect id="Rectangle 6" o:spid="_x0000_s1304" style="position:absolute;left:3004;top:541;width:52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ISoxQAAANwAAAAPAAAAZHJzL2Rvd25yZXYueG1sRI9Li8JA&#10;EITvC/sfhl7wtk5WZd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AdxISo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v:textbox>
                  </v:rect>
                  <v:rect id="_x0000_s1305" style="position:absolute;left:19;top:624;width:39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EzxQAAANwAAAAPAAAAZHJzL2Rvd25yZXYueG1sRI9Li8JA&#10;EITvC/sfhl7wtk5Wcd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ByiCEz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v:textbox>
                  </v:rect>
                  <v:rect id="_x0000_s1306" style="position:absolute;left:3004;top:624;width:3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v:textbox>
                  </v:rect>
                  <v:rect id="Rectangle 9" o:spid="_x0000_s1307" style="position:absolute;left:19;top:707;width:27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v:textbox>
                  </v:rect>
                  <v:rect id="Rectangle 10" o:spid="_x0000_s1308" style="position:absolute;left:3004;top:707;width:38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Y6twwAAANwAAAAPAAAAZHJzL2Rvd25yZXYueG1sRE9Na8JA&#10;EL0X/A/LCL3VjRaK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nImOrcMAAADc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v:textbox>
                  </v:rect>
                  <v:rect id="Rectangle 11" o:spid="_x0000_s1309" style="position:absolute;left:19;top:789;width:35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Ss2xgAAANwAAAAPAAAAZHJzL2Rvd25yZXYueG1sRI9Pa8JA&#10;FMTvQr/D8oTedGML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88UrN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v:textbox>
                  </v:rect>
                  <v:rect id="Rectangle 12" o:spid="_x0000_s1310" style="position:absolute;left:3004;top:789;width:103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hR2wgAAANwAAAAPAAAAZHJzL2Rvd25yZXYueG1sRE9Na8JA&#10;EL0L/odlCt50Y4W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DnJhR2wgAAANw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p>
                      </w:txbxContent>
                    </v:textbox>
                  </v:rect>
                  <v:rect id="Rectangle 13" o:spid="_x0000_s1311" style="position:absolute;left:19;top:872;width:78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rHtxAAAANwAAAAPAAAAZHJzL2Rvd25yZXYueG1sRI9Bi8Iw&#10;FITvgv8hPGFvmnaF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Ihqse3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v:textbox>
                  </v:rect>
                  <v:rect id="Rectangle 14" o:spid="_x0000_s1312" style="position:absolute;left:2261;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C+axAAAANwAAAAPAAAAZHJzL2Rvd25yZXYueG1sRI9Bi8Iw&#10;FITvgv8hPGFvmqog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Hi4L5r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w:t>
                          </w:r>
                        </w:p>
                      </w:txbxContent>
                    </v:textbox>
                  </v:rect>
                  <v:rect id="Rectangle 15" o:spid="_x0000_s1313" style="position:absolute;left:2465;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2</w:t>
                          </w:r>
                        </w:p>
                      </w:txbxContent>
                    </v:textbox>
                  </v:rect>
                  <v:rect id="Rectangle 16" o:spid="_x0000_s1314" style="position:absolute;left:2668;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J1xgAAANwAAAAPAAAAZHJzL2Rvd25yZXYueG1sRI9Ba8JA&#10;FITvBf/D8gRvdaOW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mB0Sd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3</w:t>
                          </w:r>
                        </w:p>
                      </w:txbxContent>
                    </v:textbox>
                  </v:rect>
                  <v:rect id="Rectangle 17" o:spid="_x0000_s1315" style="position:absolute;left:2871;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bfuxgAAANwAAAAPAAAAZHJzL2Rvd25yZXYueG1sRI9Ba8JA&#10;FITvBf/D8gRvdaPS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91G37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4</w:t>
                          </w:r>
                        </w:p>
                      </w:txbxContent>
                    </v:textbox>
                  </v:rect>
                  <v:rect id="Rectangle 18" o:spid="_x0000_s1316" style="position:absolute;left:3074;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ymZxAAAANwAAAAPAAAAZHJzL2Rvd25yZXYueG1sRI9Bi8Iw&#10;FITvgv8hPMGbpq4g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AeDKZn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5</w:t>
                          </w:r>
                        </w:p>
                      </w:txbxContent>
                    </v:textbox>
                  </v:rect>
                  <v:rect id="Rectangle 19" o:spid="_x0000_s1317" style="position:absolute;left:3277;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6</w:t>
                          </w:r>
                        </w:p>
                      </w:txbxContent>
                    </v:textbox>
                  </v:rect>
                  <v:rect id="Rectangle 20" o:spid="_x0000_s1318" style="position:absolute;left:3480;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hwwgAAANwAAAAPAAAAZHJzL2Rvd25yZXYueG1sRE9Na8JA&#10;EL0L/odlCt50Y4W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AZUBhwwgAAANw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7</w:t>
                          </w:r>
                        </w:p>
                      </w:txbxContent>
                    </v:textbox>
                  </v:rect>
                  <v:rect id="Rectangle 21" o:spid="_x0000_s1319" style="position:absolute;left:3683;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L3rxAAAANwAAAAPAAAAZHJzL2Rvd25yZXYueG1sRI9Bi8Iw&#10;FITvgv8hPGFvmrrC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HYcvev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8</w:t>
                          </w:r>
                        </w:p>
                      </w:txbxContent>
                    </v:textbox>
                  </v:rect>
                  <v:rect id="Rectangle 22" o:spid="_x0000_s1320" style="position:absolute;left:3886;top:1226;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9</w:t>
                          </w:r>
                        </w:p>
                      </w:txbxContent>
                    </v:textbox>
                  </v:rect>
                  <v:rect id="Rectangle 23" o:spid="_x0000_s1321" style="position:absolute;left:4070;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iNjwgAAAN0AAAAPAAAAZHJzL2Rvd25yZXYueG1sRE9Ni8Iw&#10;EL0L/ocwwt40VUF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Dj7iNj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10</w:t>
                          </w:r>
                        </w:p>
                      </w:txbxContent>
                    </v:textbox>
                  </v:rect>
                  <v:rect id="Rectangle 24" o:spid="_x0000_s1322" style="position:absolute;left:4273;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ob4xwAAAN0AAAAPAAAAZHJzL2Rvd25yZXYueG1sRI9Ba8JA&#10;FITvBf/D8oTe6kYL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Iyihvj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11</w:t>
                          </w:r>
                        </w:p>
                      </w:txbxContent>
                    </v:textbox>
                  </v:rect>
                  <v:rect id="Rectangle 25" o:spid="_x0000_s1323" style="position:absolute;left:4476;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t7LwwAAANwAAAAPAAAAZHJzL2Rvd25yZXYueG1sRE/LasJA&#10;FN0X/IfhCt3ViR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KUrey8MAAADc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12</w:t>
                          </w:r>
                        </w:p>
                      </w:txbxContent>
                    </v:textbox>
                  </v:rect>
                  <v:rect id="Rectangle 26" o:spid="_x0000_s1324" style="position:absolute;left:4679;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ntQxAAAANwAAAAPAAAAZHJzL2Rvd25yZXYueG1sRI9Bi8Iw&#10;FITvgv8hPGFvmqog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EYGe1D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13</w:t>
                          </w:r>
                        </w:p>
                      </w:txbxContent>
                    </v:textbox>
                  </v:rect>
                  <v:rect id="Rectangle 27" o:spid="_x0000_s1325" style="position:absolute;left:4882;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14</w:t>
                          </w:r>
                        </w:p>
                      </w:txbxContent>
                    </v:textbox>
                  </v:rect>
                  <v:rect id="Rectangle 28" o:spid="_x0000_s1326" style="position:absolute;left:5086;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C8xgAAANwAAAAPAAAAZHJzL2Rvd25yZXYueG1sRI9Ba8JA&#10;FITvgv9heYXezKYK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2ZhAvM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15</w:t>
                          </w:r>
                        </w:p>
                      </w:txbxContent>
                    </v:textbox>
                  </v:rect>
                  <v:rect id="Rectangle 29" o:spid="_x0000_s1327" style="position:absolute;left:5289;top:1226;width:6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16</w:t>
                          </w:r>
                        </w:p>
                      </w:txbxContent>
                    </v:textbox>
                  </v:rect>
                  <v:rect id="Rectangle 30" o:spid="_x0000_s1328" style="position:absolute;left:238;top:1324;width:437;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v:textbox>
                  </v:rect>
                  <v:rect id="Rectangle 31" o:spid="_x0000_s1329" style="position:absolute;left:98;top:1397;width:3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MkxAAAANwAAAAPAAAAZHJzL2Rvd25yZXYueG1sRI9Pi8Iw&#10;FMTvgt8hPMGbpi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Mnv4yT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16"/>
                              <w:szCs w:val="16"/>
                            </w:rPr>
                            <w:t>1</w:t>
                          </w:r>
                        </w:p>
                      </w:txbxContent>
                    </v:textbox>
                  </v:rect>
                  <v:rect id="Rectangle 32" o:spid="_x0000_s1330" style="position:absolute;left:239;top:1408;width:43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0a/xQAAANwAAAAPAAAAZHJzL2Rvd25yZXYueG1sRI9Li8JA&#10;EITvwv6HoRf2ppN1w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Cmo0a/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v:textbox>
                  </v:rect>
                  <v:rect id="Rectangle 33" o:spid="_x0000_s1331" style="position:absolute;left:96;top:1479;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NLNwwAAANwAAAAPAAAAZHJzL2Rvd25yZXYueG1sRE/LasJA&#10;FN0X/IfhCt3ViR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1zzSzcMAAADc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2</w:t>
                          </w:r>
                        </w:p>
                      </w:txbxContent>
                    </v:textbox>
                  </v:rect>
                  <v:rect id="Rectangle 34" o:spid="_x0000_s1332" style="position:absolute;left:239;top:1490;width:584;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HdWxgAAANwAAAAPAAAAZHJzL2Rvd25yZXYueG1sRI9Ba8JA&#10;FITvBf/D8oTe6qYR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uHB3V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p>
                      </w:txbxContent>
                    </v:textbox>
                  </v:rect>
                  <v:rect id="Rectangle 35" o:spid="_x0000_s1333" style="position:absolute;left:96;top:1562;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3</w:t>
                          </w:r>
                        </w:p>
                      </w:txbxContent>
                    </v:textbox>
                  </v:rect>
                  <v:rect id="Rectangle 36" o:spid="_x0000_s1334" style="position:absolute;left:239;top:1573;width:443;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2NxAAAANwAAAAPAAAAZHJzL2Rvd25yZXYueG1sRI9Bi8Iw&#10;FITvgv8hPGFvmrrC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MPf7Y3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v:textbox>
                  </v:rect>
                  <v:rect id="Rectangle 37" o:spid="_x0000_s1335" style="position:absolute;left:96;top:1644;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4</w:t>
                          </w:r>
                        </w:p>
                      </w:txbxContent>
                    </v:textbox>
                  </v:rect>
                  <v:rect id="Rectangle 38" o:spid="_x0000_s1336" style="position:absolute;left:239;top:1656;width:315;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v:textbox>
                  </v:rect>
                  <v:rect id="Rectangle 39" o:spid="_x0000_s1337" style="position:absolute;left:239;top:1737;width:396;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CIMENTACION</w:t>
                          </w:r>
                        </w:p>
                      </w:txbxContent>
                    </v:textbox>
                  </v:rect>
                  <v:rect id="Rectangle 40" o:spid="_x0000_s1338" style="position:absolute;left:96;top:1810;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5</w:t>
                          </w:r>
                        </w:p>
                      </w:txbxContent>
                    </v:textbox>
                  </v:rect>
                  <v:rect id="Rectangle 41" o:spid="_x0000_s1339" style="position:absolute;left:239;top:1821;width:219;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nX5xAAAANwAAAAPAAAAZHJzL2Rvd25yZXYueG1sRI9Pi8Iw&#10;FMTvgt8hPGFvmqog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Ew2dfn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v:textbox>
                  </v:rect>
                  <v:rect id="Rectangle 42" o:spid="_x0000_s1340" style="position:absolute;left:96;top:1892;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6</w:t>
                          </w:r>
                        </w:p>
                      </w:txbxContent>
                    </v:textbox>
                  </v:rect>
                  <v:rect id="Rectangle 43" o:spid="_x0000_s1341" style="position:absolute;left:239;top:1904;width:20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v:textbox>
                  </v:rect>
                  <v:rect id="Rectangle 44" o:spid="_x0000_s1342" style="position:absolute;left:96;top:1975;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eGLxQAAANwAAAAPAAAAZHJzL2Rvd25yZXYueG1sRI9Pi8Iw&#10;FMTvwn6H8Ba8aarC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A9qeGL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7</w:t>
                          </w:r>
                        </w:p>
                      </w:txbxContent>
                    </v:textbox>
                  </v:rect>
                  <v:rect id="Rectangle 45" o:spid="_x0000_s1343" style="position:absolute;left:239;top:1986;width:32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v:textbox>
                  </v:rect>
                  <v:rect id="Rectangle 46" o:spid="_x0000_s1344" style="position:absolute;left:239;top:2069;width:758;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Z7wxgAAANwAAAAPAAAAZHJzL2Rvd25yZXYueG1sRI9Ba8JA&#10;FITvBf/D8gRvdaOW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m9me8M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v:textbox>
                  </v:rect>
                  <v:rect id="Rectangle 47" o:spid="_x0000_s1345" style="position:absolute;left:239;top:2151;width:755;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CHxQAAANwAAAAPAAAAZHJzL2Rvd25yZXYueG1sRI9Pi8Iw&#10;FMTvwn6H8Bb2pum6Il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BrCwCH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v:textbox>
                  </v:rect>
                  <v:rect id="Rectangle 48" o:spid="_x0000_s1346" style="position:absolute;left:239;top:2232;width:774;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6UcxQAAANwAAAAPAAAAZHJzL2Rvd25yZXYueG1sRI9Pi8Iw&#10;FMTvgt8hPMGbpq4i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AER6Uc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v:textbox>
                  </v:rect>
                  <v:rect id="Rectangle 49" o:spid="_x0000_s1347" style="position:absolute;left:96;top:2305;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8</w:t>
                          </w:r>
                        </w:p>
                      </w:txbxContent>
                    </v:textbox>
                  </v:rect>
                  <v:rect id="Rectangle 50" o:spid="_x0000_s1348" style="position:absolute;left:239;top:2317;width:309;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v:textbox>
                  </v:rect>
                  <v:rect id="Rectangle 51" o:spid="_x0000_s1349" style="position:absolute;left:96;top:2388;width:3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aExgAAANwAAAAPAAAAZHJzL2Rvd25yZXYueG1sRI9ba8JA&#10;FITfC/0Pyyn0rW56IWh0FemF5FGjoL4dssckmD0bsluT9te7guDjMDP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FDAGhM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9</w:t>
                          </w:r>
                        </w:p>
                      </w:txbxContent>
                    </v:textbox>
                  </v:rect>
                  <v:rect id="Rectangle 52" o:spid="_x0000_s1350" style="position:absolute;left:239;top:2399;width:209;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KMfxwAAANwAAAAPAAAAZHJzL2Rvd25yZXYueG1sRI9Pa8JA&#10;FMTvBb/D8oTe6qZWrE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Ht8ox/HAAAA3A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v:textbox>
                  </v:rect>
                  <v:rect id="Rectangle 53" o:spid="_x0000_s1351" style="position:absolute;left:517;top:2728;width:53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zdtwQAAANwAAAAPAAAAZHJzL2Rvd25yZXYueG1sRE/LisIw&#10;FN0L/kO4gjtNHWX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ArjN23BAAAA3AAAAA8AAAAA&#10;AAAAAAAAAAAABwIAAGRycy9kb3ducmV2LnhtbFBLBQYAAAAAAwADALcAAAD1Ag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b/>
                            </w:rPr>
                          </w:pPr>
                          <w:r w:rsidRPr="00AB1AC1">
                            <w:rPr>
                              <w:rFonts w:ascii="Arial" w:hAnsi="Arial" w:cstheme="minorBidi"/>
                              <w:b/>
                              <w:color w:val="000000"/>
                              <w:kern w:val="24"/>
                              <w:sz w:val="16"/>
                              <w:szCs w:val="16"/>
                            </w:rPr>
                            <w:t>EMPRESA</w:t>
                          </w:r>
                        </w:p>
                      </w:txbxContent>
                    </v:textbox>
                  </v:rect>
                  <v:rect id="Rectangle 54" o:spid="_x0000_s1352" style="position:absolute;left:3816;top:2721;width:107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5L2xQAAANwAAAAPAAAAZHJzL2Rvd25yZXYueG1sRI9Pa8JA&#10;FMTvhX6H5RW81Y21iI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Blr5L2xQAAANwAAAAP&#10;AAAAAAAAAAAAAAAAAAcCAABkcnMvZG93bnJldi54bWxQSwUGAAAAAAMAAwC3AAAA+QIAAAAA&#10;" filled="f" stroked="f">
                    <v:textbox inset="0,0,0,0">
                      <w:txbxContent>
                        <w:p w:rsidR="00A30657" w:rsidRPr="00AB1AC1" w:rsidRDefault="00A30657" w:rsidP="008923BF">
                          <w:pPr>
                            <w:pStyle w:val="NormalWeb"/>
                            <w:kinsoku w:val="0"/>
                            <w:overflowPunct w:val="0"/>
                            <w:spacing w:before="0" w:beforeAutospacing="0" w:after="0" w:afterAutospacing="0"/>
                            <w:textAlignment w:val="baseline"/>
                            <w:rPr>
                              <w:b/>
                            </w:rPr>
                          </w:pPr>
                          <w:r w:rsidRPr="00AB1AC1">
                            <w:rPr>
                              <w:rFonts w:ascii="Arial" w:hAnsi="Arial" w:cstheme="minorBidi"/>
                              <w:b/>
                              <w:color w:val="000000"/>
                              <w:kern w:val="24"/>
                              <w:sz w:val="16"/>
                              <w:szCs w:val="16"/>
                            </w:rPr>
                            <w:t>REPRESENTANTE LEGAL</w:t>
                          </w:r>
                        </w:p>
                      </w:txbxContent>
                    </v:textbox>
                  </v:rect>
                  <v:rect id="Rectangle 55" o:spid="_x0000_s1353" style="position:absolute;left:3321;top:1041;width:167;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56" o:spid="_x0000_s1354" style="position:absolute;left:4134;top:1048;width:17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AgtxgAAANwAAAAPAAAAZHJzL2Rvd25yZXYueG1sRI9Ba8JA&#10;FITvBf/D8gRvdaPS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HgAIL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57" o:spid="_x0000_s1355" style="position:absolute;left:4947;top:104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58" o:spid="_x0000_s1356" style="position:absolute;left:2360;top:1141;width:4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PBxQAAANwAAAAPAAAAZHJzL2Rvd25yZXYueG1sRI9Pi8Iw&#10;FMTvgt8hPMGbpq4o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CBnjPB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59" o:spid="_x0000_s1357" style="position:absolute;left:3172;top:1148;width:511;height: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0" o:spid="_x0000_s1358" style="position:absolute;left:3985;top:1141;width:41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1" o:spid="_x0000_s1359" style="position:absolute;left:4797;top:1140;width:492;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ZBZ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kemQWc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2" o:spid="_x0000_s1360" style="position:absolute;left:66;top:1135;width:9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No.</w:t>
                          </w:r>
                        </w:p>
                      </w:txbxContent>
                    </v:textbox>
                  </v:rect>
                  <v:rect id="Rectangle 63" o:spid="_x0000_s1361" style="position:absolute;left:492;top:1097;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GwwQAAANwAAAAPAAAAZHJzL2Rvd25yZXYueG1sRE/LisIw&#10;FN0L/kO4gjtNHXH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I86obDBAAAA3AAAAA8AAAAA&#10;AAAAAAAAAAAABwIAAGRycy9kb3ducmV2LnhtbFBLBQYAAAAAAwADALcAAAD1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PARTIDAS Y </w:t>
                          </w:r>
                        </w:p>
                      </w:txbxContent>
                    </v:textbox>
                  </v:rect>
                  <v:rect id="Rectangle 64" o:spid="_x0000_s1362" style="position:absolute;left:458;top:1174;width:45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gQrxQAAANwAAAAPAAAAZHJzL2Rvd25yZXYueG1sRI9Pa8JA&#10;FMTvhX6H5RW81Y2V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DgdgQrxQAAANw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v:textbox>
                  </v:rect>
                  <v:rect id="Rectangle 65" o:spid="_x0000_s1363" style="position:absolute;left:1743;top:1135;width:35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cLwgAAANwAAAAPAAAAZHJzL2Rvd25yZXYueG1sRE/LisIw&#10;FN0L/kO4wuw01QH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C/IGcLwgAAANw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JORNADAS</w:t>
                          </w:r>
                        </w:p>
                      </w:txbxContent>
                    </v:textbox>
                  </v:rect>
                  <v:rect id="Rectangle 66" o:spid="_x0000_s1364" style="position:absolute;left:2509;top:1041;width:176;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MKQxAAAANwAAAAPAAAAZHJzL2Rvd25yZXYueG1sRI9Bi8Iw&#10;FITvgv8hPMGbpq4g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NBswpD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67" o:spid="_x0000_s1365" style="position:absolute;left:1220;top:1135;width:39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lzn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YfwOROOgFz8AgAA//8DAFBLAQItABQABgAIAAAAIQDb4fbL7gAAAIUBAAATAAAAAAAAAAAA&#10;AAAAAAAAAABbQ29udGVudF9UeXBlc10ueG1sUEsBAi0AFAAGAAgAAAAhAFr0LFu/AAAAFQEAAAsA&#10;AAAAAAAAAAAAAAAAHwEAAF9yZWxzLy5yZWxzUEsBAi0AFAAGAAgAAAAhACC+XOf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CATEGORIA</w:t>
                          </w:r>
                        </w:p>
                      </w:txbxContent>
                    </v:textbox>
                  </v:rect>
                  <v:rect id="Rectangle 68" o:spid="_x0000_s1366" style="position:absolute;left:2074;top:12;width:118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GOBIERNO DEL ESTADO DE OAXACA</w:t>
                          </w:r>
                        </w:p>
                      </w:txbxContent>
                    </v:textbox>
                  </v:rect>
                  <v:rect id="Rectangle 69" o:spid="_x0000_s1367" style="position:absolute;left:1394;top:101;width:4021;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2EIxgAAANwAAAAPAAAAZHJzL2Rvd25yZXYueG1sRI9ba8JA&#10;FITfC/0Pyyn0rW56IWh0FemF5FGjoL4dssckmD0bsluT9te7guDjMDP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wBthCMYAAADcAAAA&#10;DwAAAAAAAAAAAAAAAAAHAgAAZHJzL2Rvd25yZXYueG1sUEsFBgAAAAADAAMAtwAAAPoCAAAAAA==&#10;" filled="f" stroked="f">
                    <v:textbox inset="0,0,0,0">
                      <w:txbxContent>
                        <w:p w:rsidR="00A30657" w:rsidRPr="00340416" w:rsidRDefault="00A30657" w:rsidP="008923BF">
                          <w:pPr>
                            <w:pStyle w:val="NormalWeb"/>
                            <w:kinsoku w:val="0"/>
                            <w:overflowPunct w:val="0"/>
                            <w:spacing w:before="0" w:beforeAutospacing="0" w:after="0" w:afterAutospacing="0"/>
                            <w:textAlignment w:val="baseline"/>
                            <w:rPr>
                              <w:b/>
                            </w:rPr>
                          </w:pPr>
                          <w:r w:rsidRPr="00340416">
                            <w:rPr>
                              <w:rFonts w:asciiTheme="minorHAnsi" w:hAnsi="Calibri" w:cstheme="minorBidi"/>
                              <w:b/>
                              <w:color w:val="000000" w:themeColor="text1"/>
                              <w:kern w:val="24"/>
                              <w:sz w:val="20"/>
                              <w:szCs w:val="20"/>
                            </w:rPr>
                            <w:t xml:space="preserve">INSTITUTO OAXAQUEÑO CONSTRUCTOR DE INFRAESTRUCTURA  EDUCATIVA  </w:t>
                          </w:r>
                        </w:p>
                      </w:txbxContent>
                    </v:textbox>
                  </v:rect>
                  <v:rect id="Rectangle 71" o:spid="_x0000_s1368" style="position:absolute;left:393;top:348;width:4436;height: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ST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r1fEk8YAAADc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 xml:space="preserve">         PROGRAMA CALENDARIZADO DE UTILIZACIÓN DE MANO DE OBRA (POR PARTIDAS Y SUBPARTIDAS)</w:t>
                          </w:r>
                        </w:p>
                      </w:txbxContent>
                    </v:textbox>
                  </v:rect>
                  <v:rect id="Rectangle 72" o:spid="_x0000_s1369" style="position:absolute;left:-7;top:329;width:22;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" fillcolor="black" stroked="f"/>
                  <v:rect id="Rectangle 73" o:spid="_x0000_s1370" style="position:absolute;left:7;top:342;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" fillcolor="black" stroked="f"/>
                  <v:rect id="Rectangle 74" o:spid="_x0000_s1371" style="position:absolute;left:-7;top:329;width: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" fillcolor="black" stroked="f"/>
                  <v:rect id="Rectangle 75" o:spid="_x0000_s1372" style="position:absolute;left:7;top:342;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" fillcolor="black" stroked="f"/>
                  <v:rect id="Rectangle 76" o:spid="_x0000_s1373" style="position:absolute;left:7;top:44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" fillcolor="black" stroked="f"/>
                  <v:rect id="Rectangle 77" o:spid="_x0000_s1374" style="position:absolute;left:-7;top:453;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" fillcolor="black" stroked="f"/>
                  <v:rect id="Rectangle 78" o:spid="_x0000_s1375" style="position:absolute;left:5415;top:342;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" fillcolor="black" stroked="f"/>
                  <v:rect id="Rectangle 79" o:spid="_x0000_s1376" style="position:absolute;left:5430;top:329;width: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" fillcolor="black" stroked="f"/>
                  <v:line id="Line 80" o:spid="_x0000_s1377" style="position:absolute;visibility:visible;mso-wrap-style:square" from="1179,617" to="2787,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" strokeweight="0"/>
                  <v:rect id="Rectangle 81" o:spid="_x0000_s1378" style="position:absolute;left:1179;top:617;width:160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" fillcolor="black" stroked="f"/>
                  <v:line id="Line 82" o:spid="_x0000_s1379" style="position:absolute;visibility:visible;mso-wrap-style:square" from="1179,699" to="2787,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" strokeweight="0"/>
                  <v:rect id="Rectangle 83" o:spid="_x0000_s1380" style="position:absolute;left:1179;top:699;width:160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" fillcolor="black" stroked="f"/>
                  <v:line id="Line 84" o:spid="_x0000_s1381" style="position:absolute;visibility:visible;mso-wrap-style:square" from="1179,782" to="2787,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" strokeweight="0"/>
                  <v:rect id="Rectangle 85" o:spid="_x0000_s1382" style="position:absolute;left:1179;top:782;width:160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cs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70O4nolHQE4uAAAA//8DAFBLAQItABQABgAIAAAAIQDb4fbL7gAAAIUBAAATAAAAAAAA&#10;AAAAAAAAAAAAAABbQ29udGVudF9UeXBlc10ueG1sUEsBAi0AFAAGAAgAAAAhAFr0LFu/AAAAFQEA&#10;AAsAAAAAAAAAAAAAAAAAHwEAAF9yZWxzLy5yZWxzUEsBAi0AFAAGAAgAAAAhADRV5yzHAAAA3AAA&#10;AA8AAAAAAAAAAAAAAAAABwIAAGRycy9kb3ducmV2LnhtbFBLBQYAAAAAAwADALcAAAD7AgAAAAA=&#10;" fillcolor="black" stroked="f"/>
                  <v:line id="Line 86" o:spid="_x0000_s1383" style="position:absolute;visibility:visible;mso-wrap-style:square" from="1179,865" to="2787,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" strokeweight="0"/>
                  <v:rect id="Rectangle 87" o:spid="_x0000_s1384" style="position:absolute;left:1179;top:865;width:160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" fillcolor="black" stroked="f"/>
                  <v:rect id="Rectangle 88" o:spid="_x0000_s1385" style="position:absolute;left:7;top:44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" fillcolor="black" stroked="f"/>
                  <v:rect id="Rectangle 89" o:spid="_x0000_s1386" style="position:absolute;left:-7;top:440;width:7;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" fillcolor="black" stroked="f"/>
                  <v:rect id="Rectangle 90" o:spid="_x0000_s1387" style="position:absolute;left:-7;top:1028;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TiV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LnbAT3M/EIyOkvAAAA//8DAFBLAQItABQABgAIAAAAIQDb4fbL7gAAAIUBAAATAAAAAAAA&#10;AAAAAAAAAAAAAABbQ29udGVudF9UeXBlc10ueG1sUEsBAi0AFAAGAAgAAAAhAFr0LFu/AAAAFQEA&#10;AAsAAAAAAAAAAAAAAAAAHwEAAF9yZWxzLy5yZWxzUEsBAi0AFAAGAAgAAAAhAO+BOJXHAAAA3AAA&#10;AA8AAAAAAAAAAAAAAAAABwIAAGRycy9kb3ducmV2LnhtbFBLBQYAAAAAAwADALcAAAD7AgAAAAA=&#10;" fillcolor="black" stroked="f"/>
                  <v:rect id="Rectangle 91" o:spid="_x0000_s1388" style="position:absolute;left:7;top:10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" fillcolor="black" stroked="f"/>
                  <v:rect id="Rectangle 92" o:spid="_x0000_s1389" style="position:absolute;left:5430;top:440;width:7;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" fillcolor="black" stroked="f"/>
                  <v:rect id="Rectangle 93" o:spid="_x0000_s1390" style="position:absolute;left:5415;top:44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" fillcolor="black" stroked="f"/>
                  <v:rect id="Rectangle 94" o:spid="_x0000_s1391" style="position:absolute;left:-7;top:348;width:7;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" fillcolor="black" stroked="f"/>
                  <v:rect id="Rectangle 95" o:spid="_x0000_s1392" style="position:absolute;left:7;top:348;width:8;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" fillcolor="black" stroked="f"/>
                  <v:rect id="Rectangle 96" o:spid="_x0000_s1393" style="position:absolute;left:5415;top:348;width:8;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" fillcolor="black" stroked="f"/>
                  <v:rect id="Rectangle 97" o:spid="_x0000_s1394" style="position:absolute;left:5430;top:348;width:7;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" fillcolor="black" stroked="f"/>
                  <v:rect id="Rectangle 98" o:spid="_x0000_s1395" style="position:absolute;left:5415;top:10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" fillcolor="black" stroked="f"/>
                  <v:rect id="Rectangle 99" o:spid="_x0000_s1396" style="position:absolute;left:5430;top:1028;width:7;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" fillcolor="black" stroked="f"/>
                  <v:rect id="Rectangle 100" o:spid="_x0000_s1397" style="position:absolute;left:5415;top:1121;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" fillcolor="black" stroked="f"/>
                  <v:line id="Line 101" o:spid="_x0000_s1398" style="position:absolute;visibility:visible;mso-wrap-style:square" from="2985,1048" to="2985,1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" strokeweight="0"/>
                  <v:rect id="Rectangle 102" o:spid="_x0000_s1399" style="position:absolute;left:2985;top:1048;width:8;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" fillcolor="black" stroked="f"/>
                  <v:line id="Line 103" o:spid="_x0000_s1400" style="position:absolute;visibility:visible;mso-wrap-style:square" from="3798,1048" to="3798,1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" strokeweight="0"/>
                  <v:rect id="Rectangle 104" o:spid="_x0000_s1401" style="position:absolute;left:3798;top:1048;width:7;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" fillcolor="black" stroked="f"/>
                  <v:line id="Line 105" o:spid="_x0000_s1402" style="position:absolute;visibility:visible;mso-wrap-style:square" from="4610,1048" to="4610,1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" strokeweight="0"/>
                  <v:rect id="Rectangle 106" o:spid="_x0000_s1403" style="position:absolute;left:4610;top:1048;width:8;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" fillcolor="black" stroked="f"/>
                  <v:rect id="Rectangle 107" o:spid="_x0000_s1404" style="position:absolute;left:5415;top:1048;width:8;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" fillcolor="black" stroked="f"/>
                  <v:rect id="Rectangle 108" o:spid="_x0000_s1405" style="position:absolute;left:5430;top:1048;width:7;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" fillcolor="black" stroked="f"/>
                  <v:rect id="Rectangle 109" o:spid="_x0000_s1406" style="position:absolute;left:-7;top:1028;width:7;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" fillcolor="black" stroked="f"/>
                  <v:rect id="Rectangle 110" o:spid="_x0000_s1407" style="position:absolute;left:7;top:10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" fillcolor="black" stroked="f"/>
                  <v:rect id="Rectangle 111" o:spid="_x0000_s1408" style="position:absolute;left:7;top:1296;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" fillcolor="black" stroked="f"/>
                  <v:rect id="Rectangle 112" o:spid="_x0000_s1409" style="position:absolute;left:7;top:1296;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" fillcolor="black" stroked="f"/>
                  <v:rect id="Rectangle 113" o:spid="_x0000_s1410" style="position:absolute;left:7;top:130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" fillcolor="black" stroked="f"/>
                  <v:rect id="Rectangle 114" o:spid="_x0000_s1411" style="position:absolute;left:5415;top:113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" fillcolor="black" stroked="f"/>
                  <v:rect id="Rectangle 115" o:spid="_x0000_s1412" style="position:absolute;left:5430;top:1121;width: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" fillcolor="black" stroked="f"/>
                  <v:rect id="Rectangle 116" o:spid="_x0000_s1413" style="position:absolute;left:5415;top:1296;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" fillcolor="black" stroked="f"/>
                  <v:rect id="Rectangle 117" o:spid="_x0000_s1414" style="position:absolute;left:-7;top:1048;width:7;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" fillcolor="black" stroked="f"/>
                  <v:rect id="Rectangle 118" o:spid="_x0000_s1415" style="position:absolute;left:7;top:1048;width: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" fillcolor="black" stroked="f"/>
                  <v:line id="Line 119" o:spid="_x0000_s1416" style="position:absolute;visibility:visible;mso-wrap-style:square" from="222,1048" to="222,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" strokeweight="0"/>
                  <v:rect id="Rectangle 120" o:spid="_x0000_s1417" style="position:absolute;left:222;top:1048;width:7;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" fillcolor="black" stroked="f"/>
                  <v:line id="Line 121" o:spid="_x0000_s1418" style="position:absolute;visibility:visible;mso-wrap-style:square" from="1176,1048" to="1176,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" strokeweight="0"/>
                  <v:rect id="Rectangle 122" o:spid="_x0000_s1419" style="position:absolute;left:1176;top:1048;width:7;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" fillcolor="black" stroked="f"/>
                  <v:line id="Line 123" o:spid="_x0000_s1420" style="position:absolute;visibility:visible;mso-wrap-style:square" from="1680,1048" to="1680,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" strokeweight="0"/>
                  <v:rect id="Rectangle 124" o:spid="_x0000_s1421" style="position:absolute;left:1680;top:1048;width: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" fillcolor="black" stroked="f"/>
                  <v:line id="Line 125" o:spid="_x0000_s1422" style="position:absolute;visibility:visible;mso-wrap-style:square" from="2173,1048" to="2173,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" strokeweight="0"/>
                  <v:rect id="Rectangle 126" o:spid="_x0000_s1423" style="position:absolute;left:2173;top:1048;width:7;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" fillcolor="black" stroked="f"/>
                  <v:line id="Line 127" o:spid="_x0000_s1424" style="position:absolute;visibility:visible;mso-wrap-style:square" from="2376,1221" to="2376,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" strokeweight="0"/>
                  <v:rect id="Rectangle 128" o:spid="_x0000_s1425" style="position:absolute;left:2376;top:1221;width:7;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" fillcolor="black" stroked="f"/>
                  <v:line id="Line 129" o:spid="_x0000_s1426" style="position:absolute;visibility:visible;mso-wrap-style:square" from="2579,1221" to="257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" strokeweight="0"/>
                  <v:rect id="Rectangle 130" o:spid="_x0000_s1427" style="position:absolute;left:2579;top:1221;width:7;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" fillcolor="black" stroked="f"/>
                  <v:line id="Line 131" o:spid="_x0000_s1428" style="position:absolute;visibility:visible;mso-wrap-style:square" from="2782,1221" to="2782,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" strokeweight="0"/>
                  <v:rect id="Rectangle 132" o:spid="_x0000_s1429" style="position:absolute;left:2782;top:1221;width:7;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" fillcolor="black" stroked="f"/>
                  <v:line id="Line 133" o:spid="_x0000_s1430" style="position:absolute;visibility:visible;mso-wrap-style:square" from="2985,1140" to="2985,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" strokeweight="0"/>
                  <v:rect id="Rectangle 134" o:spid="_x0000_s1431" style="position:absolute;left:2985;top:1140;width:8;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" fillcolor="black" stroked="f"/>
                  <v:line id="Line 135" o:spid="_x0000_s1432" style="position:absolute;visibility:visible;mso-wrap-style:square" from="3188,1221" to="318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" strokeweight="0"/>
                  <v:rect id="Rectangle 136" o:spid="_x0000_s1433" style="position:absolute;left:3188;top:1221;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" fillcolor="black" stroked="f"/>
                  <v:line id="Line 137" o:spid="_x0000_s1434" style="position:absolute;visibility:visible;mso-wrap-style:square" from="3391,1221" to="3391,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" strokeweight="0"/>
                  <v:rect id="Rectangle 138" o:spid="_x0000_s1435" style="position:absolute;left:3391;top:1221;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" fillcolor="black" stroked="f"/>
                  <v:line id="Line 139" o:spid="_x0000_s1436" style="position:absolute;visibility:visible;mso-wrap-style:square" from="3594,1221" to="3594,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" strokeweight="0"/>
                  <v:rect id="Rectangle 140" o:spid="_x0000_s1437" style="position:absolute;left:3594;top:1221;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" fillcolor="black" stroked="f"/>
                  <v:line id="Line 141" o:spid="_x0000_s1438" style="position:absolute;visibility:visible;mso-wrap-style:square" from="3798,1140" to="3798,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" strokeweight="0"/>
                  <v:rect id="Rectangle 142" o:spid="_x0000_s1439" style="position:absolute;left:3798;top:1140;width:7;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gf7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Doj+BxJh4BOb0DAAD//wMAUEsBAi0AFAAGAAgAAAAhANvh9svuAAAAhQEAABMAAAAAAAAA&#10;AAAAAAAAAAAAAFtDb250ZW50X1R5cGVzXS54bWxQSwECLQAUAAYACAAAACEAWvQsW78AAAAVAQAA&#10;CwAAAAAAAAAAAAAAAAAfAQAAX3JlbHMvLnJlbHNQSwECLQAUAAYACAAAACEAEwoH+8YAAADcAAAA&#10;DwAAAAAAAAAAAAAAAAAHAgAAZHJzL2Rvd25yZXYueG1sUEsFBgAAAAADAAMAtwAAAPoCAAAAAA==&#10;" fillcolor="black" stroked="f"/>
                  <v:line id="Line 143" o:spid="_x0000_s1440" style="position:absolute;visibility:visible;mso-wrap-style:square" from="4001,1221" to="4001,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" strokeweight="0"/>
                  <v:rect id="Rectangle 144" o:spid="_x0000_s1441" style="position:absolute;left:4001;top:1221;width:7;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" fillcolor="black" stroked="f"/>
                  <v:line id="Line 145" o:spid="_x0000_s1442" style="position:absolute;visibility:visible;mso-wrap-style:square" from="4204,1221" to="4204,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" strokeweight="0"/>
                  <v:rect id="Rectangle 146" o:spid="_x0000_s1443" style="position:absolute;left:4204;top:1221;width:7;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" fillcolor="black" stroked="f"/>
                  <v:line id="Line 147" o:spid="_x0000_s1444" style="position:absolute;visibility:visible;mso-wrap-style:square" from="4407,1221" to="4407,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" strokeweight="0"/>
                  <v:rect id="Rectangle 148" o:spid="_x0000_s1445" style="position:absolute;left:4407;top:1221;width:7;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" fillcolor="black" stroked="f"/>
                  <v:line id="Line 149" o:spid="_x0000_s1446" style="position:absolute;visibility:visible;mso-wrap-style:square" from="4610,1140" to="4610,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" strokeweight="0"/>
                  <v:rect id="Rectangle 150" o:spid="_x0000_s1447" style="position:absolute;left:4610;top:1140;width:8;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" fillcolor="black" stroked="f"/>
                  <v:line id="Line 151" o:spid="_x0000_s1448" style="position:absolute;visibility:visible;mso-wrap-style:square" from="4813,1221" to="4813,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" strokeweight="0"/>
                  <v:rect id="Rectangle 152" o:spid="_x0000_s1449" style="position:absolute;left:4813;top:1221;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" fillcolor="black" stroked="f"/>
                  <v:line id="Line 153" o:spid="_x0000_s1450" style="position:absolute;visibility:visible;mso-wrap-style:square" from="5016,1221" to="5016,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" strokeweight="0"/>
                  <v:rect id="Rectangle 154" o:spid="_x0000_s1451" style="position:absolute;left:5016;top:1221;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" fillcolor="black" stroked="f"/>
                  <v:line id="Line 155" o:spid="_x0000_s1452" style="position:absolute;visibility:visible;mso-wrap-style:square" from="5219,1221" to="5219,1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" strokeweight="0"/>
                  <v:rect id="Rectangle 156" o:spid="_x0000_s1453" style="position:absolute;left:5219;top:1221;width:8;height: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" fillcolor="black" stroked="f"/>
                  <v:rect id="Rectangle 157" o:spid="_x0000_s1454" style="position:absolute;left:5415;top:1140;width:8;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" fillcolor="black" stroked="f"/>
                  <v:rect id="Rectangle 158" o:spid="_x0000_s1455" style="position:absolute;left:5430;top:1140;width:7;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uRY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Gvn8L9TDwCcnoDAAD//wMAUEsBAi0AFAAGAAgAAAAhANvh9svuAAAAhQEAABMAAAAAAAAA&#10;AAAAAAAAAAAAAFtDb250ZW50X1R5cGVzXS54bWxQSwECLQAUAAYACAAAACEAWvQsW78AAAAVAQAA&#10;CwAAAAAAAAAAAAAAAAAfAQAAX3JlbHMvLnJlbHNQSwECLQAUAAYACAAAACEAse7kWMYAAADcAAAA&#10;DwAAAAAAAAAAAAAAAAAHAgAAZHJzL2Rvd25yZXYueG1sUEsFBgAAAAADAAMAtwAAAPoCAAAAAA==&#10;" fillcolor="black" stroked="f"/>
                  <v:rect id="Rectangle 159" o:spid="_x0000_s1456" style="position:absolute;left:-7;top:1296;width: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" fillcolor="black" stroked="f"/>
                  <v:rect id="Rectangle 160" o:spid="_x0000_s1457" style="position:absolute;left:7;top:130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" fillcolor="black" stroked="f"/>
                  <v:rect id="Rectangle 161" o:spid="_x0000_s1458" style="position:absolute;left:7;top:2544;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" fillcolor="black" stroked="f"/>
                  <v:rect id="Rectangle 162" o:spid="_x0000_s1459" style="position:absolute;left:-7;top:2557;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" fillcolor="black" stroked="f"/>
                  <v:rect id="Rectangle 163" o:spid="_x0000_s1460" style="position:absolute;left:5415;top:130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" fillcolor="black" stroked="f"/>
                  <v:rect id="Rectangle 164" o:spid="_x0000_s1461" style="position:absolute;left:5430;top:1296;width:7;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" fillcolor="black" stroked="f"/>
                  <v:rect id="Rectangle 165" o:spid="_x0000_s1462" style="position:absolute;left:7;top:2544;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" fillcolor="black" stroked="f"/>
                  <v:rect id="Rectangle 166" o:spid="_x0000_s1463" style="position:absolute;left:-7;top:2544;width:7;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" fillcolor="black" stroked="f"/>
                  <v:rect id="Rectangle 167" o:spid="_x0000_s1464" style="position:absolute;left:5430;top:2544;width:7;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" fillcolor="black" stroked="f"/>
                  <v:rect id="Rectangle 168" o:spid="_x0000_s1465" style="position:absolute;left:5415;top:2544;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" fillcolor="black" stroked="f"/>
                  <v:rect id="Rectangle 169" o:spid="_x0000_s1466" style="position:absolute;left:-7;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" fillcolor="black" stroked="f"/>
                  <v:rect id="Rectangle 170" o:spid="_x0000_s1467" style="position:absolute;left:7;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" fillcolor="black" stroked="f"/>
                  <v:rect id="Rectangle 171" o:spid="_x0000_s1468" style="position:absolute;left:5415;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" fillcolor="black" stroked="f"/>
                  <v:rect id="Rectangle 172" o:spid="_x0000_s1469" style="position:absolute;left:5430;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" fillcolor="black" stroked="f"/>
                  <v:line id="Line 173" o:spid="_x0000_s1470" style="position:absolute;visibility:visible;mso-wrap-style:square" from="222,1315" to="222,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" strokeweight="0"/>
                  <v:rect id="Rectangle 174" o:spid="_x0000_s1471" style="position:absolute;left:222;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" fillcolor="black" stroked="f"/>
                  <v:line id="Line 175" o:spid="_x0000_s1472" style="position:absolute;visibility:visible;mso-wrap-style:square" from="1176,1315" to="1176,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" strokeweight="0"/>
                  <v:rect id="Rectangle 176" o:spid="_x0000_s1473" style="position:absolute;left:1176;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" fillcolor="black" stroked="f"/>
                  <v:line id="Line 177" o:spid="_x0000_s1474" style="position:absolute;visibility:visible;mso-wrap-style:square" from="1680,1315" to="1680,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" strokeweight="0"/>
                  <v:rect id="Rectangle 178" o:spid="_x0000_s1475" style="position:absolute;left:1680;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7g4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DlwzuZ+IRkLMbAAAA//8DAFBLAQItABQABgAIAAAAIQDb4fbL7gAAAIUBAAATAAAAAAAA&#10;AAAAAAAAAAAAAABbQ29udGVudF9UeXBlc10ueG1sUEsBAi0AFAAGAAgAAAAhAFr0LFu/AAAAFQEA&#10;AAsAAAAAAAAAAAAAAAAAHwEAAF9yZWxzLy5yZWxzUEsBAi0AFAAGAAgAAAAhAPpbuDjHAAAA3AAA&#10;AA8AAAAAAAAAAAAAAAAABwIAAGRycy9kb3ducmV2LnhtbFBLBQYAAAAAAwADALcAAAD7AgAAAAA=&#10;" fillcolor="black" stroked="f"/>
                  <v:line id="Line 179" o:spid="_x0000_s1476" style="position:absolute;visibility:visible;mso-wrap-style:square" from="2173,1315" to="2173,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" strokeweight="0"/>
                  <v:rect id="Rectangle 180" o:spid="_x0000_s1477" style="position:absolute;left:2173;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" fillcolor="black" stroked="f"/>
                  <v:line id="Line 181" o:spid="_x0000_s1478" style="position:absolute;visibility:visible;mso-wrap-style:square" from="2985,1315" to="2985,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" strokeweight="0"/>
                  <v:rect id="Rectangle 182" o:spid="_x0000_s1479" style="position:absolute;left:2985;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" fillcolor="black" stroked="f"/>
                  <v:line id="Line 183" o:spid="_x0000_s1480" style="position:absolute;visibility:visible;mso-wrap-style:square" from="3798,1315" to="3798,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" strokeweight="0"/>
                  <v:rect id="Rectangle 184" o:spid="_x0000_s1481" style="position:absolute;left:3798;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" fillcolor="black" stroked="f"/>
                  <v:line id="Line 185" o:spid="_x0000_s1482" style="position:absolute;visibility:visible;mso-wrap-style:square" from="4610,1315" to="4610,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" strokeweight="0"/>
                  <v:rect id="Rectangle 186" o:spid="_x0000_s1483" style="position:absolute;left:4610;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" fillcolor="black" stroked="f"/>
                  <v:line id="Line 187" o:spid="_x0000_s1484" style="position:absolute;visibility:visible;mso-wrap-style:square" from="2376,1315" to="2376,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" strokeweight="0"/>
                  <v:rect id="Rectangle 188" o:spid="_x0000_s1485" style="position:absolute;left:2376;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" fillcolor="black" stroked="f"/>
                  <v:line id="Line 189" o:spid="_x0000_s1486" style="position:absolute;visibility:visible;mso-wrap-style:square" from="2579,1315" to="2579,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" strokeweight="0"/>
                  <v:rect id="Rectangle 190" o:spid="_x0000_s1487" style="position:absolute;left:2579;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" fillcolor="black" stroked="f"/>
                  <v:line id="Line 191" o:spid="_x0000_s1488" style="position:absolute;visibility:visible;mso-wrap-style:square" from="2782,1315" to="2782,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" strokeweight="0"/>
                  <v:rect id="Rectangle 192" o:spid="_x0000_s1489" style="position:absolute;left:2782;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" fillcolor="black" stroked="f"/>
                  <v:line id="Line 193" o:spid="_x0000_s1490" style="position:absolute;visibility:visible;mso-wrap-style:square" from="3188,1315" to="3188,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" strokeweight="0"/>
                  <v:rect id="Rectangle 194" o:spid="_x0000_s1491" style="position:absolute;left:3188;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" fillcolor="black" stroked="f"/>
                  <v:line id="Line 195" o:spid="_x0000_s1492" style="position:absolute;visibility:visible;mso-wrap-style:square" from="3391,1315" to="3391,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" strokeweight="0"/>
                  <v:rect id="Rectangle 196" o:spid="_x0000_s1493" style="position:absolute;left:3391;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" fillcolor="black" stroked="f"/>
                  <v:line id="Line 197" o:spid="_x0000_s1494" style="position:absolute;visibility:visible;mso-wrap-style:square" from="3594,1315" to="3594,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" strokeweight="0"/>
                  <v:rect id="Rectangle 198" o:spid="_x0000_s1495" style="position:absolute;left:3594;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" fillcolor="black" stroked="f"/>
                  <v:line id="Line 199" o:spid="_x0000_s1496" style="position:absolute;visibility:visible;mso-wrap-style:square" from="4001,1315" to="4001,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" strokeweight="0"/>
                  <v:rect id="Rectangle 200" o:spid="_x0000_s1497" style="position:absolute;left:4001;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" fillcolor="black" stroked="f"/>
                  <v:line id="Line 201" o:spid="_x0000_s1498" style="position:absolute;visibility:visible;mso-wrap-style:square" from="4204,1315" to="4204,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" strokeweight="0"/>
                  <v:rect id="Rectangle 202" o:spid="_x0000_s1499" style="position:absolute;left:4204;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" fillcolor="black" stroked="f"/>
                  <v:line id="Line 203" o:spid="_x0000_s1500" style="position:absolute;visibility:visible;mso-wrap-style:square" from="4407,1315" to="4407,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" strokeweight="0"/>
                  <v:rect id="Rectangle 204" o:spid="_x0000_s1501" style="position:absolute;left:4407;top:1315;width:7;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" fillcolor="black" stroked="f"/>
                </v:group>
                <v:line id="Line 206" o:spid="_x0000_s1502" style="position:absolute;visibility:visible;mso-wrap-style:square" from="4813,1315" to="4813,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" strokeweight="0"/>
                <v:rect id="Rectangle 207" o:spid="_x0000_s1503" style="position:absolute;left:4813;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" fillcolor="black" stroked="f"/>
                <v:line id="Line 208" o:spid="_x0000_s1504" style="position:absolute;visibility:visible;mso-wrap-style:square" from="5016,1315" to="5016,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" strokeweight="0"/>
                <v:rect id="Rectangle 209" o:spid="_x0000_s1505" style="position:absolute;left:5016;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" fillcolor="black" stroked="f"/>
                <v:line id="Line 210" o:spid="_x0000_s1506" style="position:absolute;visibility:visible;mso-wrap-style:square" from="5219,1315" to="5219,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" strokeweight="0"/>
                <v:rect id="Rectangle 211" o:spid="_x0000_s1507" style="position:absolute;left:5219;top:1315;width:8;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" fillcolor="black" stroked="f"/>
                <v:rect id="Rectangle 212" o:spid="_x0000_s1508" style="position:absolute;left:5415;top:342;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" fillcolor="black" stroked="f"/>
                <v:rect id="Rectangle 213" o:spid="_x0000_s1509" style="position:absolute;left:5415;top:329;width:22;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" fillcolor="black" stroked="f"/>
                <v:rect id="Rectangle 214" o:spid="_x0000_s1510" style="position:absolute;left:15;top:329;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" fillcolor="black" stroked="f"/>
                <v:rect id="Rectangle 215" o:spid="_x0000_s1511" style="position:absolute;left:15;top:342;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" fillcolor="black" stroked="f"/>
                <v:rect id="Rectangle 216" o:spid="_x0000_s1512" style="position:absolute;left:5415;top:453;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" fillcolor="black" stroked="f"/>
                <v:rect id="Rectangle 217" o:spid="_x0000_s1513" style="position:absolute;left:5415;top:44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" fillcolor="black" stroked="f"/>
                <v:rect id="Rectangle 218" o:spid="_x0000_s1514" style="position:absolute;left:15;top:440;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" fillcolor="black" stroked="f"/>
                <v:rect id="Rectangle 219" o:spid="_x0000_s1515" style="position:absolute;left:15;top:453;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" fillcolor="black" stroked="f"/>
                <v:line id="Line 220" o:spid="_x0000_s1516" style="position:absolute;visibility:visible;mso-wrap-style:square" from="3801,617" to="5427,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" strokeweight="0"/>
                <v:rect id="Rectangle 221" o:spid="_x0000_s1517" style="position:absolute;left:3801;top:617;width:1626;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" fillcolor="black" stroked="f"/>
                <v:line id="Line 222" o:spid="_x0000_s1518" style="position:absolute;visibility:visible;mso-wrap-style:square" from="3801,699" to="5427,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" strokeweight="0"/>
                <v:rect id="Rectangle 223" o:spid="_x0000_s1519" style="position:absolute;left:3801;top:699;width:16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" fillcolor="black" stroked="f"/>
                <v:line id="Line 224" o:spid="_x0000_s1520" style="position:absolute;visibility:visible;mso-wrap-style:square" from="3801,782" to="5427,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" strokeweight="0"/>
                <v:rect id="Rectangle 225" o:spid="_x0000_s1521" style="position:absolute;left:3801;top:782;width:16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" fillcolor="black" stroked="f"/>
                <v:line id="Line 226" o:spid="_x0000_s1522" style="position:absolute;visibility:visible;mso-wrap-style:square" from="3801,865" to="5427,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" strokeweight="0"/>
                <v:rect id="Rectangle 227" o:spid="_x0000_s1523" style="position:absolute;left:3801;top:865;width:1626;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" fillcolor="black" stroked="f"/>
                <v:line id="Line 228" o:spid="_x0000_s1524" style="position:absolute;visibility:visible;mso-wrap-style:square" from="1179,947" to="2787,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" strokeweight="0"/>
                <v:rect id="Rectangle 229" o:spid="_x0000_s1525" style="position:absolute;left:1179;top:947;width:160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" fillcolor="black" stroked="f"/>
                <v:rect id="Rectangle 230" o:spid="_x0000_s1526" style="position:absolute;left:5415;top:10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" fillcolor="black" stroked="f"/>
                <v:rect id="Rectangle 231" o:spid="_x0000_s1527" style="position:absolute;left:5415;top:1028;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VX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E/7cH9TDwCcnoDAAD//wMAUEsBAi0AFAAGAAgAAAAhANvh9svuAAAAhQEAABMAAAAAAAAA&#10;AAAAAAAAAAAAAFtDb250ZW50X1R5cGVzXS54bWxQSwECLQAUAAYACAAAACEAWvQsW78AAAAVAQAA&#10;CwAAAAAAAAAAAAAAAAAfAQAAX3JlbHMvLnJlbHNQSwECLQAUAAYACAAAACEAf6ylV8YAAADcAAAA&#10;DwAAAAAAAAAAAAAAAAAHAgAAZHJzL2Rvd25yZXYueG1sUEsFBgAAAAADAAMAtwAAAPoCAAAAAA==&#10;" fillcolor="black" stroked="f"/>
                <v:rect id="Rectangle 232" o:spid="_x0000_s1528" style="position:absolute;left:15;top:1028;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ADM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BLM/g9E4+AnD8AAAD//wMAUEsBAi0AFAAGAAgAAAAhANvh9svuAAAAhQEAABMAAAAAAAAA&#10;AAAAAAAAAAAAAFtDb250ZW50X1R5cGVzXS54bWxQSwECLQAUAAYACAAAACEAWvQsW78AAAAVAQAA&#10;CwAAAAAAAAAAAAAAAAAfAQAAX3JlbHMvLnJlbHNQSwECLQAUAAYACAAAACEAEOAAzMYAAADcAAAA&#10;DwAAAAAAAAAAAAAAAAAHAgAAZHJzL2Rvd25yZXYueG1sUEsFBgAAAAADAAMAtwAAAPoCAAAAAA==&#10;" fillcolor="black" stroked="f"/>
                <v:rect id="Rectangle 233" o:spid="_x0000_s1529" style="position:absolute;left:15;top:1041;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" fillcolor="black" stroked="f"/>
                <v:rect id="Rectangle 234" o:spid="_x0000_s1530" style="position:absolute;left:2180;top:1121;width:3235;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" fillcolor="black" stroked="f"/>
                <v:rect id="Rectangle 235" o:spid="_x0000_s1531" style="position:absolute;left:2180;top:1133;width:32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" fillcolor="black" stroked="f"/>
                <v:rect id="Rectangle 236" o:spid="_x0000_s1532" style="position:absolute;left:5415;top:1121;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" fillcolor="black" stroked="f"/>
                <v:rect id="Rectangle 237" o:spid="_x0000_s1533" style="position:absolute;left:5415;top:113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" fillcolor="black" stroked="f"/>
                <v:line id="Line 238" o:spid="_x0000_s1534" style="position:absolute;visibility:visible;mso-wrap-style:square" from="2180,1214" to="5415,12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" strokeweight="0"/>
                <v:rect id="Rectangle 239" o:spid="_x0000_s1535" style="position:absolute;left:2180;top:1214;width:32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" fillcolor="black" stroked="f"/>
                <v:rect id="Rectangle 240" o:spid="_x0000_s1536" style="position:absolute;left:5415;top:130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" fillcolor="black" stroked="f"/>
                <v:rect id="Rectangle 241" o:spid="_x0000_s1537" style="position:absolute;left:5415;top:1296;width:8;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" fillcolor="black" stroked="f"/>
                <v:rect id="Rectangle 242" o:spid="_x0000_s1538" style="position:absolute;left:15;top:1296;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" fillcolor="black" stroked="f"/>
                <v:rect id="Rectangle 243" o:spid="_x0000_s1539" style="position:absolute;left:15;top:1308;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" fillcolor="black" stroked="f"/>
                <v:line id="Line 244" o:spid="_x0000_s1540" style="position:absolute;visibility:visible;mso-wrap-style:square" from="15,1389" to="5415,1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" strokeweight="0"/>
                <v:rect id="Rectangle 245" o:spid="_x0000_s1541" style="position:absolute;left:15;top:1389;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" fillcolor="black" stroked="f"/>
                <v:line id="Line 246" o:spid="_x0000_s1542" style="position:absolute;visibility:visible;mso-wrap-style:square" from="15,1472" to="5415,1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" strokeweight="0"/>
                <v:rect id="Rectangle 247" o:spid="_x0000_s1543" style="position:absolute;left:15;top:1472;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" fillcolor="black" stroked="f"/>
                <v:line id="Line 248" o:spid="_x0000_s1544" style="position:absolute;visibility:visible;mso-wrap-style:square" from="15,1555" to="5415,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" strokeweight="0"/>
                <v:rect id="Rectangle 249" o:spid="_x0000_s1545" style="position:absolute;left:15;top:1555;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n0Y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G/l8L9TDwCcnoDAAD//wMAUEsBAi0AFAAGAAgAAAAhANvh9svuAAAAhQEAABMAAAAAAAAA&#10;AAAAAAAAAAAAAFtDb250ZW50X1R5cGVzXS54bWxQSwECLQAUAAYACAAAACEAWvQsW78AAAAVAQAA&#10;CwAAAAAAAAAAAAAAAAAfAQAAX3JlbHMvLnJlbHNQSwECLQAUAAYACAAAACEAQtZ9GMYAAADcAAAA&#10;DwAAAAAAAAAAAAAAAAAHAgAAZHJzL2Rvd25yZXYueG1sUEsFBgAAAAADAAMAtwAAAPoCAAAAAA==&#10;" fillcolor="black" stroked="f"/>
                <v:line id="Line 250" o:spid="_x0000_s1546" style="position:absolute;visibility:visible;mso-wrap-style:square" from="15,1637" to="5415,1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" strokeweight="0"/>
                <v:rect id="Rectangle 251" o:spid="_x0000_s1547" style="position:absolute;left:15;top:1637;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" fillcolor="black" stroked="f"/>
                <v:line id="Line 252" o:spid="_x0000_s1548" style="position:absolute;visibility:visible;mso-wrap-style:square" from="15,1720" to="5415,1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" strokeweight="0"/>
                <v:rect id="Rectangle 253" o:spid="_x0000_s1549" style="position:absolute;left:15;top:1720;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" fillcolor="black" stroked="f"/>
                <v:line id="Line 254" o:spid="_x0000_s1550" style="position:absolute;visibility:visible;mso-wrap-style:square" from="15,1802" to="5415,1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" strokeweight="0"/>
                <v:rect id="Rectangle 255" o:spid="_x0000_s1551" style="position:absolute;left:15;top:1802;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" fillcolor="black" stroked="f"/>
                <v:line id="Line 256" o:spid="_x0000_s1552" style="position:absolute;visibility:visible;mso-wrap-style:square" from="15,1885" to="5415,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" strokeweight="0"/>
                <v:rect id="Rectangle 257" o:spid="_x0000_s1553" style="position:absolute;left:15;top:1885;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" fillcolor="black" stroked="f"/>
                <v:line id="Line 258" o:spid="_x0000_s1554" style="position:absolute;visibility:visible;mso-wrap-style:square" from="15,1968" to="5415,1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" strokeweight="0"/>
                <v:rect id="Rectangle 259" o:spid="_x0000_s1555" style="position:absolute;left:15;top:1968;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vF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DLUvg9E4+AnD8AAAD//wMAUEsBAi0AFAAGAAgAAAAhANvh9svuAAAAhQEAABMAAAAAAAAA&#10;AAAAAAAAAAAAAFtDb250ZW50X1R5cGVzXS54bWxQSwECLQAUAAYACAAAACEAWvQsW78AAAAVAQAA&#10;CwAAAAAAAAAAAAAAAAAfAQAAX3JlbHMvLnJlbHNQSwECLQAUAAYACAAAACEAxw/rxcYAAADcAAAA&#10;DwAAAAAAAAAAAAAAAAAHAgAAZHJzL2Rvd25yZXYueG1sUEsFBgAAAAADAAMAtwAAAPoCAAAAAA==&#10;" fillcolor="black" stroked="f"/>
                <v:line id="Line 260" o:spid="_x0000_s1556" style="position:absolute;visibility:visible;mso-wrap-style:square" from="15,2050" to="5415,2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" strokeweight="0"/>
                <v:rect id="Rectangle 261" o:spid="_x0000_s1557" style="position:absolute;left:15;top:2050;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" fillcolor="black" stroked="f"/>
                <v:line id="Line 262" o:spid="_x0000_s1558" style="position:absolute;visibility:visible;mso-wrap-style:square" from="15,2133" to="5415,2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" strokeweight="0"/>
                <v:rect id="Rectangle 263" o:spid="_x0000_s1559" style="position:absolute;left:15;top:2133;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" fillcolor="black" stroked="f"/>
                <v:line id="Line 264" o:spid="_x0000_s1560" style="position:absolute;visibility:visible;mso-wrap-style:square" from="15,2216" to="5415,2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" strokeweight="0"/>
                <v:rect id="Rectangle 265" o:spid="_x0000_s1561" style="position:absolute;left:15;top:2216;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" fillcolor="black" stroked="f"/>
                <v:line id="Line 266" o:spid="_x0000_s1562" style="position:absolute;visibility:visible;mso-wrap-style:square" from="15,2298" to="5415,2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" strokeweight="0"/>
                <v:rect id="Rectangle 267" o:spid="_x0000_s1563" style="position:absolute;left:15;top:2298;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" fillcolor="black" stroked="f"/>
                <v:line id="Line 268" o:spid="_x0000_s1564" style="position:absolute;visibility:visible;mso-wrap-style:square" from="15,2381" to="5415,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" strokeweight="0"/>
                <v:rect id="Rectangle 269" o:spid="_x0000_s1565" style="position:absolute;left:15;top:2381;width:540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" fillcolor="black" stroked="f"/>
                <v:line id="Line 270" o:spid="_x0000_s1566" style="position:absolute;visibility:visible;mso-wrap-style:square" from="15,2463" to="5415,2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" strokeweight="0"/>
                <v:rect id="Rectangle 271" o:spid="_x0000_s1567" style="position:absolute;left:15;top:2463;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" fillcolor="black" stroked="f"/>
                <v:rect id="Rectangle 272" o:spid="_x0000_s1568" style="position:absolute;left:5415;top:2557;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" fillcolor="black" stroked="f"/>
                <v:rect id="Rectangle 273" o:spid="_x0000_s1569" style="position:absolute;left:5415;top:2544;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" fillcolor="black" stroked="f"/>
                <v:rect id="Rectangle 274" o:spid="_x0000_s1570" style="position:absolute;left:15;top:2544;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" fillcolor="black" stroked="f"/>
                <v:rect id="Rectangle 275" o:spid="_x0000_s1571" style="position:absolute;left:15;top:2557;width:540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" fillcolor="black" stroked="f"/>
                <w10:wrap anchorx="margin"/>
              </v:group>
            </w:pict>
          </mc:Fallback>
        </mc:AlternateContent>
      </w:r>
    </w:p>
    <w:p w:rsidR="008923BF" w:rsidRDefault="008923BF" w:rsidP="008923BF">
      <w:pPr>
        <w:jc w:val="center"/>
        <w:rPr>
          <w:sz w:val="48"/>
        </w:rPr>
      </w:pPr>
    </w:p>
    <w:p w:rsidR="00005C11" w:rsidRDefault="00005C11"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8923BF">
      <w:pPr>
        <w:jc w:val="center"/>
        <w:rPr>
          <w:sz w:val="48"/>
        </w:rPr>
      </w:pPr>
      <w:r>
        <w:rPr>
          <w:sz w:val="32"/>
          <w:szCs w:val="32"/>
        </w:rPr>
        <w:t>ANEX</w:t>
      </w:r>
      <w:r w:rsidR="000D063F">
        <w:rPr>
          <w:sz w:val="32"/>
          <w:szCs w:val="32"/>
        </w:rPr>
        <w:t>O-6</w:t>
      </w:r>
    </w:p>
    <w:p w:rsidR="008923BF" w:rsidRDefault="008923BF" w:rsidP="008923BF">
      <w:pPr>
        <w:jc w:val="center"/>
        <w:rPr>
          <w:sz w:val="48"/>
        </w:rPr>
      </w:pPr>
      <w:r>
        <w:rPr>
          <w:noProof/>
          <w:lang w:eastAsia="es-MX"/>
        </w:rPr>
        <mc:AlternateContent>
          <mc:Choice Requires="wpg">
            <w:drawing>
              <wp:anchor distT="0" distB="0" distL="114300" distR="114300" simplePos="0" relativeHeight="251925504" behindDoc="0" locked="0" layoutInCell="1" allowOverlap="1" wp14:anchorId="385AF38F" wp14:editId="143E80C8">
                <wp:simplePos x="0" y="0"/>
                <wp:positionH relativeFrom="margin">
                  <wp:align>left</wp:align>
                </wp:positionH>
                <wp:positionV relativeFrom="paragraph">
                  <wp:posOffset>5715</wp:posOffset>
                </wp:positionV>
                <wp:extent cx="8372475" cy="4683125"/>
                <wp:effectExtent l="0" t="0" r="0" b="0"/>
                <wp:wrapNone/>
                <wp:docPr id="1121"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72475" cy="4683125"/>
                          <a:chOff x="0" y="0"/>
                          <a:chExt cx="5034" cy="3364"/>
                        </a:xfrm>
                      </wpg:grpSpPr>
                      <wps:wsp>
                        <wps:cNvPr id="1122" name="AutoShape 282"/>
                        <wps:cNvSpPr>
                          <a:spLocks noChangeAspect="1" noChangeArrowheads="1" noTextEdit="1"/>
                        </wps:cNvSpPr>
                        <wps:spPr bwMode="auto">
                          <a:xfrm>
                            <a:off x="7" y="0"/>
                            <a:ext cx="5020" cy="3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1123" name="Group 484"/>
                        <wpg:cNvGrpSpPr>
                          <a:grpSpLocks/>
                        </wpg:cNvGrpSpPr>
                        <wpg:grpSpPr bwMode="auto">
                          <a:xfrm>
                            <a:off x="0" y="14"/>
                            <a:ext cx="5034" cy="3326"/>
                            <a:chOff x="0" y="14"/>
                            <a:chExt cx="5034" cy="3326"/>
                          </a:xfrm>
                        </wpg:grpSpPr>
                        <wps:wsp>
                          <wps:cNvPr id="1124" name="Rectangle 284"/>
                          <wps:cNvSpPr>
                            <a:spLocks noChangeArrowheads="1"/>
                          </wps:cNvSpPr>
                          <wps:spPr bwMode="auto">
                            <a:xfrm>
                              <a:off x="24" y="634"/>
                              <a:ext cx="82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1125" name="Rectangle 285"/>
                          <wps:cNvSpPr>
                            <a:spLocks noChangeArrowheads="1"/>
                          </wps:cNvSpPr>
                          <wps:spPr bwMode="auto">
                            <a:xfrm>
                              <a:off x="2784" y="634"/>
                              <a:ext cx="52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1126" name="Rectangle 286"/>
                          <wps:cNvSpPr>
                            <a:spLocks noChangeArrowheads="1"/>
                          </wps:cNvSpPr>
                          <wps:spPr bwMode="auto">
                            <a:xfrm>
                              <a:off x="24" y="734"/>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1127" name="Rectangle 287"/>
                          <wps:cNvSpPr>
                            <a:spLocks noChangeArrowheads="1"/>
                          </wps:cNvSpPr>
                          <wps:spPr bwMode="auto">
                            <a:xfrm>
                              <a:off x="2784" y="734"/>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1128" name="Rectangle 288"/>
                          <wps:cNvSpPr>
                            <a:spLocks noChangeArrowheads="1"/>
                          </wps:cNvSpPr>
                          <wps:spPr bwMode="auto">
                            <a:xfrm>
                              <a:off x="24" y="833"/>
                              <a:ext cx="2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1129" name="Rectangle 289"/>
                          <wps:cNvSpPr>
                            <a:spLocks noChangeArrowheads="1"/>
                          </wps:cNvSpPr>
                          <wps:spPr bwMode="auto">
                            <a:xfrm>
                              <a:off x="2784" y="833"/>
                              <a:ext cx="38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1130" name="Rectangle 290"/>
                          <wps:cNvSpPr>
                            <a:spLocks noChangeArrowheads="1"/>
                          </wps:cNvSpPr>
                          <wps:spPr bwMode="auto">
                            <a:xfrm>
                              <a:off x="24" y="932"/>
                              <a:ext cx="3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1131" name="Rectangle 291"/>
                          <wps:cNvSpPr>
                            <a:spLocks noChangeArrowheads="1"/>
                          </wps:cNvSpPr>
                          <wps:spPr bwMode="auto">
                            <a:xfrm>
                              <a:off x="2784" y="932"/>
                              <a:ext cx="103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1132" name="Rectangle 292"/>
                          <wps:cNvSpPr>
                            <a:spLocks noChangeArrowheads="1"/>
                          </wps:cNvSpPr>
                          <wps:spPr bwMode="auto">
                            <a:xfrm>
                              <a:off x="24" y="1032"/>
                              <a:ext cx="77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1133" name="Rectangle 293"/>
                          <wps:cNvSpPr>
                            <a:spLocks noChangeArrowheads="1"/>
                          </wps:cNvSpPr>
                          <wps:spPr bwMode="auto">
                            <a:xfrm>
                              <a:off x="2098"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1134" name="Rectangle 294"/>
                          <wps:cNvSpPr>
                            <a:spLocks noChangeArrowheads="1"/>
                          </wps:cNvSpPr>
                          <wps:spPr bwMode="auto">
                            <a:xfrm>
                              <a:off x="2286"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1135" name="Rectangle 295"/>
                          <wps:cNvSpPr>
                            <a:spLocks noChangeArrowheads="1"/>
                          </wps:cNvSpPr>
                          <wps:spPr bwMode="auto">
                            <a:xfrm>
                              <a:off x="2473"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1136" name="Rectangle 296"/>
                          <wps:cNvSpPr>
                            <a:spLocks noChangeArrowheads="1"/>
                          </wps:cNvSpPr>
                          <wps:spPr bwMode="auto">
                            <a:xfrm>
                              <a:off x="2661"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1137" name="Rectangle 297"/>
                          <wps:cNvSpPr>
                            <a:spLocks noChangeArrowheads="1"/>
                          </wps:cNvSpPr>
                          <wps:spPr bwMode="auto">
                            <a:xfrm>
                              <a:off x="2849"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1138" name="Rectangle 298"/>
                          <wps:cNvSpPr>
                            <a:spLocks noChangeArrowheads="1"/>
                          </wps:cNvSpPr>
                          <wps:spPr bwMode="auto">
                            <a:xfrm>
                              <a:off x="3037"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1139" name="Rectangle 299"/>
                          <wps:cNvSpPr>
                            <a:spLocks noChangeArrowheads="1"/>
                          </wps:cNvSpPr>
                          <wps:spPr bwMode="auto">
                            <a:xfrm>
                              <a:off x="3224"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1140" name="Rectangle 300"/>
                          <wps:cNvSpPr>
                            <a:spLocks noChangeArrowheads="1"/>
                          </wps:cNvSpPr>
                          <wps:spPr bwMode="auto">
                            <a:xfrm>
                              <a:off x="3412"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1141" name="Rectangle 301"/>
                          <wps:cNvSpPr>
                            <a:spLocks noChangeArrowheads="1"/>
                          </wps:cNvSpPr>
                          <wps:spPr bwMode="auto">
                            <a:xfrm>
                              <a:off x="3600" y="1458"/>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1142" name="Rectangle 302"/>
                          <wps:cNvSpPr>
                            <a:spLocks noChangeArrowheads="1"/>
                          </wps:cNvSpPr>
                          <wps:spPr bwMode="auto">
                            <a:xfrm>
                              <a:off x="3770"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wps:txbx>
                          <wps:bodyPr vert="horz" wrap="square" lIns="0" tIns="0" rIns="0" bIns="0" numCol="1" anchor="t" anchorCtr="0" compatLnSpc="1">
                            <a:prstTxWarp prst="textNoShape">
                              <a:avLst/>
                            </a:prstTxWarp>
                            <a:noAutofit/>
                          </wps:bodyPr>
                        </wps:wsp>
                        <wps:wsp>
                          <wps:cNvPr id="1143" name="Rectangle 303"/>
                          <wps:cNvSpPr>
                            <a:spLocks noChangeArrowheads="1"/>
                          </wps:cNvSpPr>
                          <wps:spPr bwMode="auto">
                            <a:xfrm>
                              <a:off x="3957"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wps:txbx>
                          <wps:bodyPr vert="horz" wrap="square" lIns="0" tIns="0" rIns="0" bIns="0" numCol="1" anchor="t" anchorCtr="0" compatLnSpc="1">
                            <a:prstTxWarp prst="textNoShape">
                              <a:avLst/>
                            </a:prstTxWarp>
                            <a:noAutofit/>
                          </wps:bodyPr>
                        </wps:wsp>
                        <wps:wsp>
                          <wps:cNvPr id="1144" name="Rectangle 304"/>
                          <wps:cNvSpPr>
                            <a:spLocks noChangeArrowheads="1"/>
                          </wps:cNvSpPr>
                          <wps:spPr bwMode="auto">
                            <a:xfrm>
                              <a:off x="4145"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wps:txbx>
                          <wps:bodyPr vert="horz" wrap="square" lIns="0" tIns="0" rIns="0" bIns="0" numCol="1" anchor="t" anchorCtr="0" compatLnSpc="1">
                            <a:prstTxWarp prst="textNoShape">
                              <a:avLst/>
                            </a:prstTxWarp>
                            <a:noAutofit/>
                          </wps:bodyPr>
                        </wps:wsp>
                        <wps:wsp>
                          <wps:cNvPr id="1145" name="Rectangle 305"/>
                          <wps:cNvSpPr>
                            <a:spLocks noChangeArrowheads="1"/>
                          </wps:cNvSpPr>
                          <wps:spPr bwMode="auto">
                            <a:xfrm>
                              <a:off x="4333"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wps:txbx>
                          <wps:bodyPr vert="horz" wrap="square" lIns="0" tIns="0" rIns="0" bIns="0" numCol="1" anchor="t" anchorCtr="0" compatLnSpc="1">
                            <a:prstTxWarp prst="textNoShape">
                              <a:avLst/>
                            </a:prstTxWarp>
                            <a:noAutofit/>
                          </wps:bodyPr>
                        </wps:wsp>
                        <wps:wsp>
                          <wps:cNvPr id="1146" name="Rectangle 306"/>
                          <wps:cNvSpPr>
                            <a:spLocks noChangeArrowheads="1"/>
                          </wps:cNvSpPr>
                          <wps:spPr bwMode="auto">
                            <a:xfrm>
                              <a:off x="4521"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wps:txbx>
                          <wps:bodyPr vert="horz" wrap="square" lIns="0" tIns="0" rIns="0" bIns="0" numCol="1" anchor="t" anchorCtr="0" compatLnSpc="1">
                            <a:prstTxWarp prst="textNoShape">
                              <a:avLst/>
                            </a:prstTxWarp>
                            <a:noAutofit/>
                          </wps:bodyPr>
                        </wps:wsp>
                        <wps:wsp>
                          <wps:cNvPr id="1147" name="Rectangle 307"/>
                          <wps:cNvSpPr>
                            <a:spLocks noChangeArrowheads="1"/>
                          </wps:cNvSpPr>
                          <wps:spPr bwMode="auto">
                            <a:xfrm>
                              <a:off x="4709"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wps:txbx>
                          <wps:bodyPr vert="horz" wrap="square" lIns="0" tIns="0" rIns="0" bIns="0" numCol="1" anchor="t" anchorCtr="0" compatLnSpc="1">
                            <a:prstTxWarp prst="textNoShape">
                              <a:avLst/>
                            </a:prstTxWarp>
                            <a:noAutofit/>
                          </wps:bodyPr>
                        </wps:wsp>
                        <wps:wsp>
                          <wps:cNvPr id="1148" name="Rectangle 308"/>
                          <wps:cNvSpPr>
                            <a:spLocks noChangeArrowheads="1"/>
                          </wps:cNvSpPr>
                          <wps:spPr bwMode="auto">
                            <a:xfrm>
                              <a:off x="4896" y="1458"/>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wps:txbx>
                          <wps:bodyPr vert="horz" wrap="square" lIns="0" tIns="0" rIns="0" bIns="0" numCol="1" anchor="t" anchorCtr="0" compatLnSpc="1">
                            <a:prstTxWarp prst="textNoShape">
                              <a:avLst/>
                            </a:prstTxWarp>
                            <a:noAutofit/>
                          </wps:bodyPr>
                        </wps:wsp>
                        <wps:wsp>
                          <wps:cNvPr id="1149" name="Rectangle 309"/>
                          <wps:cNvSpPr>
                            <a:spLocks noChangeArrowheads="1"/>
                          </wps:cNvSpPr>
                          <wps:spPr bwMode="auto">
                            <a:xfrm>
                              <a:off x="227" y="1576"/>
                              <a:ext cx="436"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wps:txbx>
                          <wps:bodyPr vert="horz" wrap="square" lIns="0" tIns="0" rIns="0" bIns="0" numCol="1" anchor="t" anchorCtr="0" compatLnSpc="1">
                            <a:prstTxWarp prst="textNoShape">
                              <a:avLst/>
                            </a:prstTxWarp>
                            <a:noAutofit/>
                          </wps:bodyPr>
                        </wps:wsp>
                        <wps:wsp>
                          <wps:cNvPr id="1150" name="Rectangle 310"/>
                          <wps:cNvSpPr>
                            <a:spLocks noChangeArrowheads="1"/>
                          </wps:cNvSpPr>
                          <wps:spPr bwMode="auto">
                            <a:xfrm>
                              <a:off x="98" y="166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1151" name="Rectangle 311"/>
                          <wps:cNvSpPr>
                            <a:spLocks noChangeArrowheads="1"/>
                          </wps:cNvSpPr>
                          <wps:spPr bwMode="auto">
                            <a:xfrm>
                              <a:off x="228" y="1677"/>
                              <a:ext cx="430"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wps:txbx>
                          <wps:bodyPr vert="horz" wrap="square" lIns="0" tIns="0" rIns="0" bIns="0" numCol="1" anchor="t" anchorCtr="0" compatLnSpc="1">
                            <a:prstTxWarp prst="textNoShape">
                              <a:avLst/>
                            </a:prstTxWarp>
                            <a:noAutofit/>
                          </wps:bodyPr>
                        </wps:wsp>
                        <wps:wsp>
                          <wps:cNvPr id="1152" name="Rectangle 312"/>
                          <wps:cNvSpPr>
                            <a:spLocks noChangeArrowheads="1"/>
                          </wps:cNvSpPr>
                          <wps:spPr bwMode="auto">
                            <a:xfrm>
                              <a:off x="96" y="1763"/>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1153" name="Rectangle 313"/>
                          <wps:cNvSpPr>
                            <a:spLocks noChangeArrowheads="1"/>
                          </wps:cNvSpPr>
                          <wps:spPr bwMode="auto">
                            <a:xfrm>
                              <a:off x="228" y="1776"/>
                              <a:ext cx="58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p>
                            </w:txbxContent>
                          </wps:txbx>
                          <wps:bodyPr vert="horz" wrap="square" lIns="0" tIns="0" rIns="0" bIns="0" numCol="1" anchor="t" anchorCtr="0" compatLnSpc="1">
                            <a:prstTxWarp prst="textNoShape">
                              <a:avLst/>
                            </a:prstTxWarp>
                            <a:noAutofit/>
                          </wps:bodyPr>
                        </wps:wsp>
                        <wps:wsp>
                          <wps:cNvPr id="1154" name="Rectangle 314"/>
                          <wps:cNvSpPr>
                            <a:spLocks noChangeArrowheads="1"/>
                          </wps:cNvSpPr>
                          <wps:spPr bwMode="auto">
                            <a:xfrm>
                              <a:off x="96" y="1862"/>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1155" name="Rectangle 315"/>
                          <wps:cNvSpPr>
                            <a:spLocks noChangeArrowheads="1"/>
                          </wps:cNvSpPr>
                          <wps:spPr bwMode="auto">
                            <a:xfrm>
                              <a:off x="228" y="1876"/>
                              <a:ext cx="44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wps:txbx>
                          <wps:bodyPr vert="horz" wrap="square" lIns="0" tIns="0" rIns="0" bIns="0" numCol="1" anchor="t" anchorCtr="0" compatLnSpc="1">
                            <a:prstTxWarp prst="textNoShape">
                              <a:avLst/>
                            </a:prstTxWarp>
                            <a:noAutofit/>
                          </wps:bodyPr>
                        </wps:wsp>
                        <wps:wsp>
                          <wps:cNvPr id="1156" name="Rectangle 316"/>
                          <wps:cNvSpPr>
                            <a:spLocks noChangeArrowheads="1"/>
                          </wps:cNvSpPr>
                          <wps:spPr bwMode="auto">
                            <a:xfrm>
                              <a:off x="96" y="1961"/>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1157" name="Rectangle 317"/>
                          <wps:cNvSpPr>
                            <a:spLocks noChangeArrowheads="1"/>
                          </wps:cNvSpPr>
                          <wps:spPr bwMode="auto">
                            <a:xfrm>
                              <a:off x="228" y="1975"/>
                              <a:ext cx="314"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wps:txbx>
                          <wps:bodyPr vert="horz" wrap="square" lIns="0" tIns="0" rIns="0" bIns="0" numCol="1" anchor="t" anchorCtr="0" compatLnSpc="1">
                            <a:prstTxWarp prst="textNoShape">
                              <a:avLst/>
                            </a:prstTxWarp>
                            <a:noAutofit/>
                          </wps:bodyPr>
                        </wps:wsp>
                        <wps:wsp>
                          <wps:cNvPr id="1158" name="Rectangle 318"/>
                          <wps:cNvSpPr>
                            <a:spLocks noChangeArrowheads="1"/>
                          </wps:cNvSpPr>
                          <wps:spPr bwMode="auto">
                            <a:xfrm>
                              <a:off x="228" y="2072"/>
                              <a:ext cx="395"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CIMENTACION</w:t>
                                </w:r>
                              </w:p>
                            </w:txbxContent>
                          </wps:txbx>
                          <wps:bodyPr vert="horz" wrap="square" lIns="0" tIns="0" rIns="0" bIns="0" numCol="1" anchor="t" anchorCtr="0" compatLnSpc="1">
                            <a:prstTxWarp prst="textNoShape">
                              <a:avLst/>
                            </a:prstTxWarp>
                            <a:noAutofit/>
                          </wps:bodyPr>
                        </wps:wsp>
                        <wps:wsp>
                          <wps:cNvPr id="1159" name="Rectangle 319"/>
                          <wps:cNvSpPr>
                            <a:spLocks noChangeArrowheads="1"/>
                          </wps:cNvSpPr>
                          <wps:spPr bwMode="auto">
                            <a:xfrm>
                              <a:off x="96" y="2160"/>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1160" name="Rectangle 320"/>
                          <wps:cNvSpPr>
                            <a:spLocks noChangeArrowheads="1"/>
                          </wps:cNvSpPr>
                          <wps:spPr bwMode="auto">
                            <a:xfrm>
                              <a:off x="228" y="2174"/>
                              <a:ext cx="21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wps:txbx>
                          <wps:bodyPr vert="horz" wrap="square" lIns="0" tIns="0" rIns="0" bIns="0" numCol="1" anchor="t" anchorCtr="0" compatLnSpc="1">
                            <a:prstTxWarp prst="textNoShape">
                              <a:avLst/>
                            </a:prstTxWarp>
                            <a:noAutofit/>
                          </wps:bodyPr>
                        </wps:wsp>
                        <wps:wsp>
                          <wps:cNvPr id="1161" name="Rectangle 321"/>
                          <wps:cNvSpPr>
                            <a:spLocks noChangeArrowheads="1"/>
                          </wps:cNvSpPr>
                          <wps:spPr bwMode="auto">
                            <a:xfrm>
                              <a:off x="96" y="2260"/>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1162" name="Rectangle 322"/>
                          <wps:cNvSpPr>
                            <a:spLocks noChangeArrowheads="1"/>
                          </wps:cNvSpPr>
                          <wps:spPr bwMode="auto">
                            <a:xfrm>
                              <a:off x="228" y="2273"/>
                              <a:ext cx="199"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wps:txbx>
                          <wps:bodyPr vert="horz" wrap="square" lIns="0" tIns="0" rIns="0" bIns="0" numCol="1" anchor="t" anchorCtr="0" compatLnSpc="1">
                            <a:prstTxWarp prst="textNoShape">
                              <a:avLst/>
                            </a:prstTxWarp>
                            <a:noAutofit/>
                          </wps:bodyPr>
                        </wps:wsp>
                        <wps:wsp>
                          <wps:cNvPr id="1163" name="Rectangle 323"/>
                          <wps:cNvSpPr>
                            <a:spLocks noChangeArrowheads="1"/>
                          </wps:cNvSpPr>
                          <wps:spPr bwMode="auto">
                            <a:xfrm>
                              <a:off x="96" y="2359"/>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1164" name="Rectangle 324"/>
                          <wps:cNvSpPr>
                            <a:spLocks noChangeArrowheads="1"/>
                          </wps:cNvSpPr>
                          <wps:spPr bwMode="auto">
                            <a:xfrm>
                              <a:off x="228" y="2373"/>
                              <a:ext cx="321"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wps:txbx>
                          <wps:bodyPr vert="horz" wrap="square" lIns="0" tIns="0" rIns="0" bIns="0" numCol="1" anchor="t" anchorCtr="0" compatLnSpc="1">
                            <a:prstTxWarp prst="textNoShape">
                              <a:avLst/>
                            </a:prstTxWarp>
                            <a:noAutofit/>
                          </wps:bodyPr>
                        </wps:wsp>
                        <wps:wsp>
                          <wps:cNvPr id="1165" name="Rectangle 325"/>
                          <wps:cNvSpPr>
                            <a:spLocks noChangeArrowheads="1"/>
                          </wps:cNvSpPr>
                          <wps:spPr bwMode="auto">
                            <a:xfrm>
                              <a:off x="228" y="2472"/>
                              <a:ext cx="756"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wps:txbx>
                          <wps:bodyPr vert="horz" wrap="square" lIns="0" tIns="0" rIns="0" bIns="0" numCol="1" anchor="t" anchorCtr="0" compatLnSpc="1">
                            <a:prstTxWarp prst="textNoShape">
                              <a:avLst/>
                            </a:prstTxWarp>
                            <a:noAutofit/>
                          </wps:bodyPr>
                        </wps:wsp>
                        <wps:wsp>
                          <wps:cNvPr id="1166" name="Rectangle 326"/>
                          <wps:cNvSpPr>
                            <a:spLocks noChangeArrowheads="1"/>
                          </wps:cNvSpPr>
                          <wps:spPr bwMode="auto">
                            <a:xfrm>
                              <a:off x="228" y="2572"/>
                              <a:ext cx="753"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wps:txbx>
                          <wps:bodyPr vert="horz" wrap="square" lIns="0" tIns="0" rIns="0" bIns="0" numCol="1" anchor="t" anchorCtr="0" compatLnSpc="1">
                            <a:prstTxWarp prst="textNoShape">
                              <a:avLst/>
                            </a:prstTxWarp>
                            <a:noAutofit/>
                          </wps:bodyPr>
                        </wps:wsp>
                        <wps:wsp>
                          <wps:cNvPr id="1167" name="Rectangle 327"/>
                          <wps:cNvSpPr>
                            <a:spLocks noChangeArrowheads="1"/>
                          </wps:cNvSpPr>
                          <wps:spPr bwMode="auto">
                            <a:xfrm>
                              <a:off x="228" y="2669"/>
                              <a:ext cx="77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wps:txbx>
                          <wps:bodyPr vert="horz" wrap="square" lIns="0" tIns="0" rIns="0" bIns="0" numCol="1" anchor="t" anchorCtr="0" compatLnSpc="1">
                            <a:prstTxWarp prst="textNoShape">
                              <a:avLst/>
                            </a:prstTxWarp>
                            <a:noAutofit/>
                          </wps:bodyPr>
                        </wps:wsp>
                        <wps:wsp>
                          <wps:cNvPr id="1168" name="Rectangle 328"/>
                          <wps:cNvSpPr>
                            <a:spLocks noChangeArrowheads="1"/>
                          </wps:cNvSpPr>
                          <wps:spPr bwMode="auto">
                            <a:xfrm>
                              <a:off x="96" y="2757"/>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1169" name="Rectangle 329"/>
                          <wps:cNvSpPr>
                            <a:spLocks noChangeArrowheads="1"/>
                          </wps:cNvSpPr>
                          <wps:spPr bwMode="auto">
                            <a:xfrm>
                              <a:off x="228" y="2770"/>
                              <a:ext cx="30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wps:txbx>
                          <wps:bodyPr vert="horz" wrap="square" lIns="0" tIns="0" rIns="0" bIns="0" numCol="1" anchor="t" anchorCtr="0" compatLnSpc="1">
                            <a:prstTxWarp prst="textNoShape">
                              <a:avLst/>
                            </a:prstTxWarp>
                            <a:noAutofit/>
                          </wps:bodyPr>
                        </wps:wsp>
                        <wps:wsp>
                          <wps:cNvPr id="1170" name="Rectangle 330"/>
                          <wps:cNvSpPr>
                            <a:spLocks noChangeArrowheads="1"/>
                          </wps:cNvSpPr>
                          <wps:spPr bwMode="auto">
                            <a:xfrm>
                              <a:off x="96" y="2856"/>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1171" name="Rectangle 331"/>
                          <wps:cNvSpPr>
                            <a:spLocks noChangeArrowheads="1"/>
                          </wps:cNvSpPr>
                          <wps:spPr bwMode="auto">
                            <a:xfrm>
                              <a:off x="228" y="2870"/>
                              <a:ext cx="209"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wps:txbx>
                          <wps:bodyPr vert="horz" wrap="square" lIns="0" tIns="0" rIns="0" bIns="0" numCol="1" anchor="t" anchorCtr="0" compatLnSpc="1">
                            <a:prstTxWarp prst="textNoShape">
                              <a:avLst/>
                            </a:prstTxWarp>
                            <a:noAutofit/>
                          </wps:bodyPr>
                        </wps:wsp>
                        <wps:wsp>
                          <wps:cNvPr id="1172" name="Rectangle 332"/>
                          <wps:cNvSpPr>
                            <a:spLocks noChangeArrowheads="1"/>
                          </wps:cNvSpPr>
                          <wps:spPr bwMode="auto">
                            <a:xfrm>
                              <a:off x="485" y="3266"/>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1173" name="Rectangle 333"/>
                          <wps:cNvSpPr>
                            <a:spLocks noChangeArrowheads="1"/>
                          </wps:cNvSpPr>
                          <wps:spPr bwMode="auto">
                            <a:xfrm>
                              <a:off x="3535" y="3266"/>
                              <a:ext cx="80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1174" name="Rectangle 334"/>
                          <wps:cNvSpPr>
                            <a:spLocks noChangeArrowheads="1"/>
                          </wps:cNvSpPr>
                          <wps:spPr bwMode="auto">
                            <a:xfrm>
                              <a:off x="1925" y="14"/>
                              <a:ext cx="132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wps:txbx>
                          <wps:bodyPr vert="horz" wrap="square" lIns="0" tIns="0" rIns="0" bIns="0" numCol="1" anchor="t" anchorCtr="0" compatLnSpc="1">
                            <a:prstTxWarp prst="textNoShape">
                              <a:avLst/>
                            </a:prstTxWarp>
                            <a:noAutofit/>
                          </wps:bodyPr>
                        </wps:wsp>
                        <wps:wsp>
                          <wps:cNvPr id="1175" name="Rectangle 335"/>
                          <wps:cNvSpPr>
                            <a:spLocks noChangeArrowheads="1"/>
                          </wps:cNvSpPr>
                          <wps:spPr bwMode="auto">
                            <a:xfrm>
                              <a:off x="1356" y="114"/>
                              <a:ext cx="230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INSTITUTO OAXAQUEÑO CONSTRUCTOR DE INFRAESTRUCTURA</w:t>
                                </w:r>
                              </w:p>
                            </w:txbxContent>
                          </wps:txbx>
                          <wps:bodyPr vert="horz" wrap="square" lIns="0" tIns="0" rIns="0" bIns="0" numCol="1" anchor="t" anchorCtr="0" compatLnSpc="1">
                            <a:prstTxWarp prst="textNoShape">
                              <a:avLst/>
                            </a:prstTxWarp>
                            <a:noAutofit/>
                          </wps:bodyPr>
                        </wps:wsp>
                        <wps:wsp>
                          <wps:cNvPr id="1176" name="Rectangle 336"/>
                          <wps:cNvSpPr>
                            <a:spLocks noChangeArrowheads="1"/>
                          </wps:cNvSpPr>
                          <wps:spPr bwMode="auto">
                            <a:xfrm>
                              <a:off x="1925" y="222"/>
                              <a:ext cx="111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EDUCATIVA</w:t>
                                </w:r>
                              </w:p>
                            </w:txbxContent>
                          </wps:txbx>
                          <wps:bodyPr vert="horz" wrap="square" lIns="0" tIns="0" rIns="0" bIns="0" numCol="1" anchor="t" anchorCtr="0" compatLnSpc="1">
                            <a:prstTxWarp prst="textNoShape">
                              <a:avLst/>
                            </a:prstTxWarp>
                            <a:noAutofit/>
                          </wps:bodyPr>
                        </wps:wsp>
                        <wps:wsp>
                          <wps:cNvPr id="1177" name="Rectangle 337"/>
                          <wps:cNvSpPr>
                            <a:spLocks noChangeArrowheads="1"/>
                          </wps:cNvSpPr>
                          <wps:spPr bwMode="auto">
                            <a:xfrm>
                              <a:off x="897" y="422"/>
                              <a:ext cx="3770" cy="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2"/>
                                    <w:szCs w:val="22"/>
                                  </w:rPr>
                                  <w:t>PROGRAMA CALENDARIZADO DE ADQUISICIÓN DE MATERIALES MAS SIGNIFICATIVOS</w:t>
                                </w:r>
                              </w:p>
                            </w:txbxContent>
                          </wps:txbx>
                          <wps:bodyPr vert="horz" wrap="square" lIns="0" tIns="0" rIns="0" bIns="0" numCol="1" anchor="t" anchorCtr="0" compatLnSpc="1">
                            <a:prstTxWarp prst="textNoShape">
                              <a:avLst/>
                            </a:prstTxWarp>
                            <a:noAutofit/>
                          </wps:bodyPr>
                        </wps:wsp>
                        <wps:wsp>
                          <wps:cNvPr id="1178" name="Rectangle 338"/>
                          <wps:cNvSpPr>
                            <a:spLocks noChangeArrowheads="1"/>
                          </wps:cNvSpPr>
                          <wps:spPr bwMode="auto">
                            <a:xfrm>
                              <a:off x="68" y="1348"/>
                              <a:ext cx="9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No</w:t>
                                </w:r>
                                <w:r>
                                  <w:rPr>
                                    <w:rFonts w:cstheme="minorBidi"/>
                                    <w:b/>
                                    <w:bCs/>
                                    <w:color w:val="000000"/>
                                    <w:kern w:val="24"/>
                                    <w:sz w:val="18"/>
                                    <w:szCs w:val="18"/>
                                  </w:rPr>
                                  <w:t>.</w:t>
                                </w:r>
                              </w:p>
                            </w:txbxContent>
                          </wps:txbx>
                          <wps:bodyPr vert="horz" wrap="square" lIns="0" tIns="0" rIns="0" bIns="0" numCol="1" anchor="t" anchorCtr="0" compatLnSpc="1">
                            <a:prstTxWarp prst="textNoShape">
                              <a:avLst/>
                            </a:prstTxWarp>
                            <a:noAutofit/>
                          </wps:bodyPr>
                        </wps:wsp>
                        <wps:wsp>
                          <wps:cNvPr id="1179" name="Rectangle 339"/>
                          <wps:cNvSpPr>
                            <a:spLocks noChangeArrowheads="1"/>
                          </wps:cNvSpPr>
                          <wps:spPr bwMode="auto">
                            <a:xfrm>
                              <a:off x="462" y="1302"/>
                              <a:ext cx="39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PARTIDAS Y</w:t>
                                </w:r>
                              </w:p>
                            </w:txbxContent>
                          </wps:txbx>
                          <wps:bodyPr vert="horz" wrap="square" lIns="0" tIns="0" rIns="0" bIns="0" numCol="1" anchor="t" anchorCtr="0" compatLnSpc="1">
                            <a:prstTxWarp prst="textNoShape">
                              <a:avLst/>
                            </a:prstTxWarp>
                            <a:noAutofit/>
                          </wps:bodyPr>
                        </wps:wsp>
                        <wps:wsp>
                          <wps:cNvPr id="1180" name="Rectangle 340"/>
                          <wps:cNvSpPr>
                            <a:spLocks noChangeArrowheads="1"/>
                          </wps:cNvSpPr>
                          <wps:spPr bwMode="auto">
                            <a:xfrm>
                              <a:off x="430" y="1395"/>
                              <a:ext cx="4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wps:txbx>
                          <wps:bodyPr vert="horz" wrap="square" lIns="0" tIns="0" rIns="0" bIns="0" numCol="1" anchor="t" anchorCtr="0" compatLnSpc="1">
                            <a:prstTxWarp prst="textNoShape">
                              <a:avLst/>
                            </a:prstTxWarp>
                            <a:noAutofit/>
                          </wps:bodyPr>
                        </wps:wsp>
                        <wps:wsp>
                          <wps:cNvPr id="1181" name="Rectangle 341"/>
                          <wps:cNvSpPr>
                            <a:spLocks noChangeArrowheads="1"/>
                          </wps:cNvSpPr>
                          <wps:spPr bwMode="auto">
                            <a:xfrm>
                              <a:off x="1154" y="1348"/>
                              <a:ext cx="3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MATERIAL</w:t>
                                </w:r>
                              </w:p>
                            </w:txbxContent>
                          </wps:txbx>
                          <wps:bodyPr vert="horz" wrap="square" lIns="0" tIns="0" rIns="0" bIns="0" numCol="1" anchor="t" anchorCtr="0" compatLnSpc="1">
                            <a:prstTxWarp prst="textNoShape">
                              <a:avLst/>
                            </a:prstTxWarp>
                            <a:noAutofit/>
                          </wps:bodyPr>
                        </wps:wsp>
                        <wps:wsp>
                          <wps:cNvPr id="1182" name="Rectangle 342"/>
                          <wps:cNvSpPr>
                            <a:spLocks noChangeArrowheads="1"/>
                          </wps:cNvSpPr>
                          <wps:spPr bwMode="auto">
                            <a:xfrm>
                              <a:off x="1625" y="1256"/>
                              <a:ext cx="33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VOLUMEN</w:t>
                                </w:r>
                              </w:p>
                            </w:txbxContent>
                          </wps:txbx>
                          <wps:bodyPr vert="horz" wrap="square" lIns="0" tIns="0" rIns="0" bIns="0" numCol="1" anchor="t" anchorCtr="0" compatLnSpc="1">
                            <a:prstTxWarp prst="textNoShape">
                              <a:avLst/>
                            </a:prstTxWarp>
                            <a:noAutofit/>
                          </wps:bodyPr>
                        </wps:wsp>
                        <wps:wsp>
                          <wps:cNvPr id="1183" name="Rectangle 343"/>
                          <wps:cNvSpPr>
                            <a:spLocks noChangeArrowheads="1"/>
                          </wps:cNvSpPr>
                          <wps:spPr bwMode="auto">
                            <a:xfrm>
                              <a:off x="1681" y="1348"/>
                              <a:ext cx="22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TOTAL </w:t>
                                </w:r>
                              </w:p>
                            </w:txbxContent>
                          </wps:txbx>
                          <wps:bodyPr vert="horz" wrap="square" lIns="0" tIns="0" rIns="0" bIns="0" numCol="1" anchor="t" anchorCtr="0" compatLnSpc="1">
                            <a:prstTxWarp prst="textNoShape">
                              <a:avLst/>
                            </a:prstTxWarp>
                            <a:noAutofit/>
                          </wps:bodyPr>
                        </wps:wsp>
                        <wps:wsp>
                          <wps:cNvPr id="1184" name="Rectangle 344"/>
                          <wps:cNvSpPr>
                            <a:spLocks noChangeArrowheads="1"/>
                          </wps:cNvSpPr>
                          <wps:spPr bwMode="auto">
                            <a:xfrm>
                              <a:off x="1576" y="1441"/>
                              <a:ext cx="43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MATERIALES</w:t>
                                </w:r>
                              </w:p>
                            </w:txbxContent>
                          </wps:txbx>
                          <wps:bodyPr vert="horz" wrap="square" lIns="0" tIns="0" rIns="0" bIns="0" numCol="1" anchor="t" anchorCtr="0" compatLnSpc="1">
                            <a:prstTxWarp prst="textNoShape">
                              <a:avLst/>
                            </a:prstTxWarp>
                            <a:noAutofit/>
                          </wps:bodyPr>
                        </wps:wsp>
                        <wps:wsp>
                          <wps:cNvPr id="1185" name="Rectangle 345"/>
                          <wps:cNvSpPr>
                            <a:spLocks noChangeArrowheads="1"/>
                          </wps:cNvSpPr>
                          <wps:spPr bwMode="auto">
                            <a:xfrm>
                              <a:off x="2326" y="1244"/>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wps:txbx>
                          <wps:bodyPr vert="horz" wrap="square" lIns="0" tIns="0" rIns="0" bIns="0" numCol="1" anchor="t" anchorCtr="0" compatLnSpc="1">
                            <a:prstTxWarp prst="textNoShape">
                              <a:avLst/>
                            </a:prstTxWarp>
                            <a:noAutofit/>
                          </wps:bodyPr>
                        </wps:wsp>
                        <wps:wsp>
                          <wps:cNvPr id="1186" name="Rectangle 346"/>
                          <wps:cNvSpPr>
                            <a:spLocks noChangeArrowheads="1"/>
                          </wps:cNvSpPr>
                          <wps:spPr bwMode="auto">
                            <a:xfrm>
                              <a:off x="3077" y="1244"/>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wps:txbx>
                          <wps:bodyPr vert="horz" wrap="square" lIns="0" tIns="0" rIns="0" bIns="0" numCol="1" anchor="t" anchorCtr="0" compatLnSpc="1">
                            <a:prstTxWarp prst="textNoShape">
                              <a:avLst/>
                            </a:prstTxWarp>
                            <a:noAutofit/>
                          </wps:bodyPr>
                        </wps:wsp>
                        <wps:wsp>
                          <wps:cNvPr id="1187" name="Rectangle 347"/>
                          <wps:cNvSpPr>
                            <a:spLocks noChangeArrowheads="1"/>
                          </wps:cNvSpPr>
                          <wps:spPr bwMode="auto">
                            <a:xfrm>
                              <a:off x="3828" y="1244"/>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wps:txbx>
                          <wps:bodyPr vert="horz" wrap="square" lIns="0" tIns="0" rIns="0" bIns="0" numCol="1" anchor="t" anchorCtr="0" compatLnSpc="1">
                            <a:prstTxWarp prst="textNoShape">
                              <a:avLst/>
                            </a:prstTxWarp>
                            <a:noAutofit/>
                          </wps:bodyPr>
                        </wps:wsp>
                        <wps:wsp>
                          <wps:cNvPr id="1188" name="Rectangle 348"/>
                          <wps:cNvSpPr>
                            <a:spLocks noChangeArrowheads="1"/>
                          </wps:cNvSpPr>
                          <wps:spPr bwMode="auto">
                            <a:xfrm>
                              <a:off x="4580" y="1243"/>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wps:txbx>
                          <wps:bodyPr vert="horz" wrap="square" lIns="0" tIns="0" rIns="0" bIns="0" numCol="1" anchor="t" anchorCtr="0" compatLnSpc="1">
                            <a:prstTxWarp prst="textNoShape">
                              <a:avLst/>
                            </a:prstTxWarp>
                            <a:noAutofit/>
                          </wps:bodyPr>
                        </wps:wsp>
                        <wps:wsp>
                          <wps:cNvPr id="1189" name="Rectangle 349"/>
                          <wps:cNvSpPr>
                            <a:spLocks noChangeArrowheads="1"/>
                          </wps:cNvSpPr>
                          <wps:spPr bwMode="auto">
                            <a:xfrm>
                              <a:off x="2189" y="135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1190" name="Rectangle 350"/>
                          <wps:cNvSpPr>
                            <a:spLocks noChangeArrowheads="1"/>
                          </wps:cNvSpPr>
                          <wps:spPr bwMode="auto">
                            <a:xfrm>
                              <a:off x="2940" y="135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1191" name="Rectangle 351"/>
                          <wps:cNvSpPr>
                            <a:spLocks noChangeArrowheads="1"/>
                          </wps:cNvSpPr>
                          <wps:spPr bwMode="auto">
                            <a:xfrm>
                              <a:off x="3691" y="135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1192" name="Rectangle 352"/>
                          <wps:cNvSpPr>
                            <a:spLocks noChangeArrowheads="1"/>
                          </wps:cNvSpPr>
                          <wps:spPr bwMode="auto">
                            <a:xfrm>
                              <a:off x="4442" y="135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1193" name="Rectangle 353"/>
                          <wps:cNvSpPr>
                            <a:spLocks noChangeArrowheads="1"/>
                          </wps:cNvSpPr>
                          <wps:spPr bwMode="auto">
                            <a:xfrm>
                              <a:off x="0" y="396"/>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94" name="Rectangle 354"/>
                          <wps:cNvSpPr>
                            <a:spLocks noChangeArrowheads="1"/>
                          </wps:cNvSpPr>
                          <wps:spPr bwMode="auto">
                            <a:xfrm>
                              <a:off x="14" y="411"/>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95" name="Rectangle 355"/>
                          <wps:cNvSpPr>
                            <a:spLocks noChangeArrowheads="1"/>
                          </wps:cNvSpPr>
                          <wps:spPr bwMode="auto">
                            <a:xfrm>
                              <a:off x="0" y="396"/>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96" name="Rectangle 356"/>
                          <wps:cNvSpPr>
                            <a:spLocks noChangeArrowheads="1"/>
                          </wps:cNvSpPr>
                          <wps:spPr bwMode="auto">
                            <a:xfrm>
                              <a:off x="14" y="411"/>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97" name="Rectangle 357"/>
                          <wps:cNvSpPr>
                            <a:spLocks noChangeArrowheads="1"/>
                          </wps:cNvSpPr>
                          <wps:spPr bwMode="auto">
                            <a:xfrm>
                              <a:off x="14" y="513"/>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98" name="Rectangle 358"/>
                          <wps:cNvSpPr>
                            <a:spLocks noChangeArrowheads="1"/>
                          </wps:cNvSpPr>
                          <wps:spPr bwMode="auto">
                            <a:xfrm>
                              <a:off x="0" y="528"/>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99" name="Rectangle 359"/>
                          <wps:cNvSpPr>
                            <a:spLocks noChangeArrowheads="1"/>
                          </wps:cNvSpPr>
                          <wps:spPr bwMode="auto">
                            <a:xfrm>
                              <a:off x="5013" y="411"/>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00" name="Rectangle 360"/>
                          <wps:cNvSpPr>
                            <a:spLocks noChangeArrowheads="1"/>
                          </wps:cNvSpPr>
                          <wps:spPr bwMode="auto">
                            <a:xfrm>
                              <a:off x="5027" y="396"/>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01" name="Line 361"/>
                          <wps:cNvCnPr/>
                          <wps:spPr bwMode="auto">
                            <a:xfrm>
                              <a:off x="1097" y="725"/>
                              <a:ext cx="14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2" name="Rectangle 362"/>
                          <wps:cNvSpPr>
                            <a:spLocks noChangeArrowheads="1"/>
                          </wps:cNvSpPr>
                          <wps:spPr bwMode="auto">
                            <a:xfrm>
                              <a:off x="1097" y="725"/>
                              <a:ext cx="148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03" name="Line 363"/>
                          <wps:cNvCnPr/>
                          <wps:spPr bwMode="auto">
                            <a:xfrm>
                              <a:off x="1097" y="824"/>
                              <a:ext cx="14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4" name="Rectangle 364"/>
                          <wps:cNvSpPr>
                            <a:spLocks noChangeArrowheads="1"/>
                          </wps:cNvSpPr>
                          <wps:spPr bwMode="auto">
                            <a:xfrm>
                              <a:off x="1097" y="824"/>
                              <a:ext cx="148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05" name="Line 365"/>
                          <wps:cNvCnPr/>
                          <wps:spPr bwMode="auto">
                            <a:xfrm>
                              <a:off x="1097" y="924"/>
                              <a:ext cx="14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6" name="Rectangle 366"/>
                          <wps:cNvSpPr>
                            <a:spLocks noChangeArrowheads="1"/>
                          </wps:cNvSpPr>
                          <wps:spPr bwMode="auto">
                            <a:xfrm>
                              <a:off x="1097" y="924"/>
                              <a:ext cx="148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07" name="Line 367"/>
                          <wps:cNvCnPr/>
                          <wps:spPr bwMode="auto">
                            <a:xfrm>
                              <a:off x="1097" y="1023"/>
                              <a:ext cx="14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8" name="Rectangle 368"/>
                          <wps:cNvSpPr>
                            <a:spLocks noChangeArrowheads="1"/>
                          </wps:cNvSpPr>
                          <wps:spPr bwMode="auto">
                            <a:xfrm>
                              <a:off x="1097" y="1023"/>
                              <a:ext cx="148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09" name="Rectangle 369"/>
                          <wps:cNvSpPr>
                            <a:spLocks noChangeArrowheads="1"/>
                          </wps:cNvSpPr>
                          <wps:spPr bwMode="auto">
                            <a:xfrm>
                              <a:off x="14" y="513"/>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0" name="Rectangle 370"/>
                          <wps:cNvSpPr>
                            <a:spLocks noChangeArrowheads="1"/>
                          </wps:cNvSpPr>
                          <wps:spPr bwMode="auto">
                            <a:xfrm>
                              <a:off x="0" y="513"/>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1" name="Rectangle 371"/>
                          <wps:cNvSpPr>
                            <a:spLocks noChangeArrowheads="1"/>
                          </wps:cNvSpPr>
                          <wps:spPr bwMode="auto">
                            <a:xfrm>
                              <a:off x="0" y="1220"/>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2" name="Rectangle 372"/>
                          <wps:cNvSpPr>
                            <a:spLocks noChangeArrowheads="1"/>
                          </wps:cNvSpPr>
                          <wps:spPr bwMode="auto">
                            <a:xfrm>
                              <a:off x="14" y="1236"/>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3" name="Rectangle 373"/>
                          <wps:cNvSpPr>
                            <a:spLocks noChangeArrowheads="1"/>
                          </wps:cNvSpPr>
                          <wps:spPr bwMode="auto">
                            <a:xfrm>
                              <a:off x="5027" y="513"/>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4" name="Rectangle 374"/>
                          <wps:cNvSpPr>
                            <a:spLocks noChangeArrowheads="1"/>
                          </wps:cNvSpPr>
                          <wps:spPr bwMode="auto">
                            <a:xfrm>
                              <a:off x="5013" y="513"/>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5" name="Rectangle 375"/>
                          <wps:cNvSpPr>
                            <a:spLocks noChangeArrowheads="1"/>
                          </wps:cNvSpPr>
                          <wps:spPr bwMode="auto">
                            <a:xfrm>
                              <a:off x="0" y="419"/>
                              <a:ext cx="7" cy="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6" name="Rectangle 376"/>
                          <wps:cNvSpPr>
                            <a:spLocks noChangeArrowheads="1"/>
                          </wps:cNvSpPr>
                          <wps:spPr bwMode="auto">
                            <a:xfrm>
                              <a:off x="14" y="419"/>
                              <a:ext cx="7" cy="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7" name="Rectangle 377"/>
                          <wps:cNvSpPr>
                            <a:spLocks noChangeArrowheads="1"/>
                          </wps:cNvSpPr>
                          <wps:spPr bwMode="auto">
                            <a:xfrm>
                              <a:off x="5013" y="419"/>
                              <a:ext cx="7" cy="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8" name="Rectangle 378"/>
                          <wps:cNvSpPr>
                            <a:spLocks noChangeArrowheads="1"/>
                          </wps:cNvSpPr>
                          <wps:spPr bwMode="auto">
                            <a:xfrm>
                              <a:off x="5027" y="419"/>
                              <a:ext cx="7" cy="9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19" name="Rectangle 379"/>
                          <wps:cNvSpPr>
                            <a:spLocks noChangeArrowheads="1"/>
                          </wps:cNvSpPr>
                          <wps:spPr bwMode="auto">
                            <a:xfrm>
                              <a:off x="5013" y="1236"/>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0" name="Rectangle 380"/>
                          <wps:cNvSpPr>
                            <a:spLocks noChangeArrowheads="1"/>
                          </wps:cNvSpPr>
                          <wps:spPr bwMode="auto">
                            <a:xfrm>
                              <a:off x="5027" y="1220"/>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1" name="Rectangle 381"/>
                          <wps:cNvSpPr>
                            <a:spLocks noChangeArrowheads="1"/>
                          </wps:cNvSpPr>
                          <wps:spPr bwMode="auto">
                            <a:xfrm>
                              <a:off x="5013" y="1331"/>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2" name="Line 382"/>
                          <wps:cNvCnPr/>
                          <wps:spPr bwMode="auto">
                            <a:xfrm>
                              <a:off x="2767" y="1243"/>
                              <a:ext cx="0" cy="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3" name="Rectangle 383"/>
                          <wps:cNvSpPr>
                            <a:spLocks noChangeArrowheads="1"/>
                          </wps:cNvSpPr>
                          <wps:spPr bwMode="auto">
                            <a:xfrm>
                              <a:off x="2767" y="1243"/>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4" name="Line 384"/>
                          <wps:cNvCnPr/>
                          <wps:spPr bwMode="auto">
                            <a:xfrm>
                              <a:off x="3518" y="1243"/>
                              <a:ext cx="0" cy="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5" name="Rectangle 385"/>
                          <wps:cNvSpPr>
                            <a:spLocks noChangeArrowheads="1"/>
                          </wps:cNvSpPr>
                          <wps:spPr bwMode="auto">
                            <a:xfrm>
                              <a:off x="3518" y="1243"/>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6" name="Line 386"/>
                          <wps:cNvCnPr/>
                          <wps:spPr bwMode="auto">
                            <a:xfrm>
                              <a:off x="4269" y="1243"/>
                              <a:ext cx="0" cy="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7" name="Rectangle 387"/>
                          <wps:cNvSpPr>
                            <a:spLocks noChangeArrowheads="1"/>
                          </wps:cNvSpPr>
                          <wps:spPr bwMode="auto">
                            <a:xfrm>
                              <a:off x="4269" y="1243"/>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8" name="Rectangle 388"/>
                          <wps:cNvSpPr>
                            <a:spLocks noChangeArrowheads="1"/>
                          </wps:cNvSpPr>
                          <wps:spPr bwMode="auto">
                            <a:xfrm>
                              <a:off x="5013" y="1243"/>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29" name="Rectangle 389"/>
                          <wps:cNvSpPr>
                            <a:spLocks noChangeArrowheads="1"/>
                          </wps:cNvSpPr>
                          <wps:spPr bwMode="auto">
                            <a:xfrm>
                              <a:off x="5027" y="1243"/>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0" name="Rectangle 390"/>
                          <wps:cNvSpPr>
                            <a:spLocks noChangeArrowheads="1"/>
                          </wps:cNvSpPr>
                          <wps:spPr bwMode="auto">
                            <a:xfrm>
                              <a:off x="0" y="1220"/>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1" name="Rectangle 391"/>
                          <wps:cNvSpPr>
                            <a:spLocks noChangeArrowheads="1"/>
                          </wps:cNvSpPr>
                          <wps:spPr bwMode="auto">
                            <a:xfrm>
                              <a:off x="14" y="1236"/>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2" name="Rectangle 392"/>
                          <wps:cNvSpPr>
                            <a:spLocks noChangeArrowheads="1"/>
                          </wps:cNvSpPr>
                          <wps:spPr bwMode="auto">
                            <a:xfrm>
                              <a:off x="14" y="154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3" name="Rectangle 393"/>
                          <wps:cNvSpPr>
                            <a:spLocks noChangeArrowheads="1"/>
                          </wps:cNvSpPr>
                          <wps:spPr bwMode="auto">
                            <a:xfrm>
                              <a:off x="14" y="154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4" name="Rectangle 394"/>
                          <wps:cNvSpPr>
                            <a:spLocks noChangeArrowheads="1"/>
                          </wps:cNvSpPr>
                          <wps:spPr bwMode="auto">
                            <a:xfrm>
                              <a:off x="14"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5" name="Rectangle 395"/>
                          <wps:cNvSpPr>
                            <a:spLocks noChangeArrowheads="1"/>
                          </wps:cNvSpPr>
                          <wps:spPr bwMode="auto">
                            <a:xfrm>
                              <a:off x="5013" y="1347"/>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6" name="Rectangle 396"/>
                          <wps:cNvSpPr>
                            <a:spLocks noChangeArrowheads="1"/>
                          </wps:cNvSpPr>
                          <wps:spPr bwMode="auto">
                            <a:xfrm>
                              <a:off x="5027" y="1331"/>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7" name="Rectangle 397"/>
                          <wps:cNvSpPr>
                            <a:spLocks noChangeArrowheads="1"/>
                          </wps:cNvSpPr>
                          <wps:spPr bwMode="auto">
                            <a:xfrm>
                              <a:off x="5013" y="154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8" name="Rectangle 398"/>
                          <wps:cNvSpPr>
                            <a:spLocks noChangeArrowheads="1"/>
                          </wps:cNvSpPr>
                          <wps:spPr bwMode="auto">
                            <a:xfrm>
                              <a:off x="0" y="1243"/>
                              <a:ext cx="7" cy="2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39" name="Rectangle 399"/>
                          <wps:cNvSpPr>
                            <a:spLocks noChangeArrowheads="1"/>
                          </wps:cNvSpPr>
                          <wps:spPr bwMode="auto">
                            <a:xfrm>
                              <a:off x="14" y="1243"/>
                              <a:ext cx="7" cy="2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40" name="Line 400"/>
                          <wps:cNvCnPr/>
                          <wps:spPr bwMode="auto">
                            <a:xfrm>
                              <a:off x="212" y="1243"/>
                              <a:ext cx="0" cy="29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1" name="Rectangle 401"/>
                          <wps:cNvSpPr>
                            <a:spLocks noChangeArrowheads="1"/>
                          </wps:cNvSpPr>
                          <wps:spPr bwMode="auto">
                            <a:xfrm>
                              <a:off x="212" y="1243"/>
                              <a:ext cx="7" cy="2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42" name="Line 402"/>
                          <wps:cNvCnPr/>
                          <wps:spPr bwMode="auto">
                            <a:xfrm>
                              <a:off x="1094" y="1243"/>
                              <a:ext cx="0" cy="29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3" name="Rectangle 403"/>
                          <wps:cNvSpPr>
                            <a:spLocks noChangeArrowheads="1"/>
                          </wps:cNvSpPr>
                          <wps:spPr bwMode="auto">
                            <a:xfrm>
                              <a:off x="1094" y="1243"/>
                              <a:ext cx="7" cy="2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44" name="Line 404"/>
                          <wps:cNvCnPr/>
                          <wps:spPr bwMode="auto">
                            <a:xfrm>
                              <a:off x="1560" y="1243"/>
                              <a:ext cx="0" cy="29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5" name="Rectangle 405"/>
                          <wps:cNvSpPr>
                            <a:spLocks noChangeArrowheads="1"/>
                          </wps:cNvSpPr>
                          <wps:spPr bwMode="auto">
                            <a:xfrm>
                              <a:off x="1560" y="1243"/>
                              <a:ext cx="7" cy="2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46" name="Line 406"/>
                          <wps:cNvCnPr/>
                          <wps:spPr bwMode="auto">
                            <a:xfrm>
                              <a:off x="2016" y="1243"/>
                              <a:ext cx="0" cy="29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7" name="Rectangle 407"/>
                          <wps:cNvSpPr>
                            <a:spLocks noChangeArrowheads="1"/>
                          </wps:cNvSpPr>
                          <wps:spPr bwMode="auto">
                            <a:xfrm>
                              <a:off x="2016" y="1243"/>
                              <a:ext cx="6" cy="29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48" name="Line 408"/>
                          <wps:cNvCnPr/>
                          <wps:spPr bwMode="auto">
                            <a:xfrm>
                              <a:off x="2203"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49" name="Rectangle 409"/>
                          <wps:cNvSpPr>
                            <a:spLocks noChangeArrowheads="1"/>
                          </wps:cNvSpPr>
                          <wps:spPr bwMode="auto">
                            <a:xfrm>
                              <a:off x="2203"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50" name="Line 410"/>
                          <wps:cNvCnPr/>
                          <wps:spPr bwMode="auto">
                            <a:xfrm>
                              <a:off x="2391"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1" name="Rectangle 411"/>
                          <wps:cNvSpPr>
                            <a:spLocks noChangeArrowheads="1"/>
                          </wps:cNvSpPr>
                          <wps:spPr bwMode="auto">
                            <a:xfrm>
                              <a:off x="2391"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52" name="Line 412"/>
                          <wps:cNvCnPr/>
                          <wps:spPr bwMode="auto">
                            <a:xfrm>
                              <a:off x="2579"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3" name="Rectangle 413"/>
                          <wps:cNvSpPr>
                            <a:spLocks noChangeArrowheads="1"/>
                          </wps:cNvSpPr>
                          <wps:spPr bwMode="auto">
                            <a:xfrm>
                              <a:off x="2579"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54" name="Line 414"/>
                          <wps:cNvCnPr/>
                          <wps:spPr bwMode="auto">
                            <a:xfrm>
                              <a:off x="2767" y="1354"/>
                              <a:ext cx="0" cy="1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5" name="Rectangle 415"/>
                          <wps:cNvSpPr>
                            <a:spLocks noChangeArrowheads="1"/>
                          </wps:cNvSpPr>
                          <wps:spPr bwMode="auto">
                            <a:xfrm>
                              <a:off x="2767" y="1354"/>
                              <a:ext cx="7" cy="1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56" name="Line 416"/>
                          <wps:cNvCnPr/>
                          <wps:spPr bwMode="auto">
                            <a:xfrm>
                              <a:off x="2954"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7" name="Rectangle 417"/>
                          <wps:cNvSpPr>
                            <a:spLocks noChangeArrowheads="1"/>
                          </wps:cNvSpPr>
                          <wps:spPr bwMode="auto">
                            <a:xfrm>
                              <a:off x="2954"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58" name="Line 418"/>
                          <wps:cNvCnPr/>
                          <wps:spPr bwMode="auto">
                            <a:xfrm>
                              <a:off x="3142"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9" name="Rectangle 419"/>
                          <wps:cNvSpPr>
                            <a:spLocks noChangeArrowheads="1"/>
                          </wps:cNvSpPr>
                          <wps:spPr bwMode="auto">
                            <a:xfrm>
                              <a:off x="3142"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60" name="Line 420"/>
                          <wps:cNvCnPr/>
                          <wps:spPr bwMode="auto">
                            <a:xfrm>
                              <a:off x="3330"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1" name="Rectangle 421"/>
                          <wps:cNvSpPr>
                            <a:spLocks noChangeArrowheads="1"/>
                          </wps:cNvSpPr>
                          <wps:spPr bwMode="auto">
                            <a:xfrm>
                              <a:off x="3330"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62" name="Line 422"/>
                          <wps:cNvCnPr/>
                          <wps:spPr bwMode="auto">
                            <a:xfrm>
                              <a:off x="3518" y="1354"/>
                              <a:ext cx="0" cy="1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3" name="Rectangle 423"/>
                          <wps:cNvSpPr>
                            <a:spLocks noChangeArrowheads="1"/>
                          </wps:cNvSpPr>
                          <wps:spPr bwMode="auto">
                            <a:xfrm>
                              <a:off x="3518" y="1354"/>
                              <a:ext cx="7" cy="1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64" name="Line 424"/>
                          <wps:cNvCnPr/>
                          <wps:spPr bwMode="auto">
                            <a:xfrm>
                              <a:off x="3706"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5" name="Rectangle 425"/>
                          <wps:cNvSpPr>
                            <a:spLocks noChangeArrowheads="1"/>
                          </wps:cNvSpPr>
                          <wps:spPr bwMode="auto">
                            <a:xfrm>
                              <a:off x="3706"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66" name="Line 426"/>
                          <wps:cNvCnPr/>
                          <wps:spPr bwMode="auto">
                            <a:xfrm>
                              <a:off x="3893"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7" name="Rectangle 427"/>
                          <wps:cNvSpPr>
                            <a:spLocks noChangeArrowheads="1"/>
                          </wps:cNvSpPr>
                          <wps:spPr bwMode="auto">
                            <a:xfrm>
                              <a:off x="3893"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68" name="Line 428"/>
                          <wps:cNvCnPr/>
                          <wps:spPr bwMode="auto">
                            <a:xfrm>
                              <a:off x="4081"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9" name="Rectangle 429"/>
                          <wps:cNvSpPr>
                            <a:spLocks noChangeArrowheads="1"/>
                          </wps:cNvSpPr>
                          <wps:spPr bwMode="auto">
                            <a:xfrm>
                              <a:off x="4081"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70" name="Line 430"/>
                          <wps:cNvCnPr/>
                          <wps:spPr bwMode="auto">
                            <a:xfrm>
                              <a:off x="4269" y="1354"/>
                              <a:ext cx="0" cy="1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1" name="Rectangle 431"/>
                          <wps:cNvSpPr>
                            <a:spLocks noChangeArrowheads="1"/>
                          </wps:cNvSpPr>
                          <wps:spPr bwMode="auto">
                            <a:xfrm>
                              <a:off x="4269" y="1354"/>
                              <a:ext cx="7" cy="1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72" name="Line 432"/>
                          <wps:cNvCnPr/>
                          <wps:spPr bwMode="auto">
                            <a:xfrm>
                              <a:off x="4457"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3" name="Rectangle 433"/>
                          <wps:cNvSpPr>
                            <a:spLocks noChangeArrowheads="1"/>
                          </wps:cNvSpPr>
                          <wps:spPr bwMode="auto">
                            <a:xfrm>
                              <a:off x="4457"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74" name="Line 434"/>
                          <wps:cNvCnPr/>
                          <wps:spPr bwMode="auto">
                            <a:xfrm>
                              <a:off x="4645"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5" name="Rectangle 435"/>
                          <wps:cNvSpPr>
                            <a:spLocks noChangeArrowheads="1"/>
                          </wps:cNvSpPr>
                          <wps:spPr bwMode="auto">
                            <a:xfrm>
                              <a:off x="4645" y="1452"/>
                              <a:ext cx="6"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76" name="Line 436"/>
                          <wps:cNvCnPr/>
                          <wps:spPr bwMode="auto">
                            <a:xfrm>
                              <a:off x="4832" y="1452"/>
                              <a:ext cx="0" cy="9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7" name="Rectangle 437"/>
                          <wps:cNvSpPr>
                            <a:spLocks noChangeArrowheads="1"/>
                          </wps:cNvSpPr>
                          <wps:spPr bwMode="auto">
                            <a:xfrm>
                              <a:off x="4832" y="1452"/>
                              <a:ext cx="7" cy="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78" name="Rectangle 438"/>
                          <wps:cNvSpPr>
                            <a:spLocks noChangeArrowheads="1"/>
                          </wps:cNvSpPr>
                          <wps:spPr bwMode="auto">
                            <a:xfrm>
                              <a:off x="5013" y="1354"/>
                              <a:ext cx="7" cy="1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79" name="Rectangle 439"/>
                          <wps:cNvSpPr>
                            <a:spLocks noChangeArrowheads="1"/>
                          </wps:cNvSpPr>
                          <wps:spPr bwMode="auto">
                            <a:xfrm>
                              <a:off x="5027" y="1354"/>
                              <a:ext cx="7" cy="1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0" name="Rectangle 440"/>
                          <wps:cNvSpPr>
                            <a:spLocks noChangeArrowheads="1"/>
                          </wps:cNvSpPr>
                          <wps:spPr bwMode="auto">
                            <a:xfrm>
                              <a:off x="0" y="1542"/>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1" name="Rectangle 441"/>
                          <wps:cNvSpPr>
                            <a:spLocks noChangeArrowheads="1"/>
                          </wps:cNvSpPr>
                          <wps:spPr bwMode="auto">
                            <a:xfrm>
                              <a:off x="14"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2" name="Rectangle 442"/>
                          <wps:cNvSpPr>
                            <a:spLocks noChangeArrowheads="1"/>
                          </wps:cNvSpPr>
                          <wps:spPr bwMode="auto">
                            <a:xfrm>
                              <a:off x="14" y="3044"/>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3" name="Rectangle 443"/>
                          <wps:cNvSpPr>
                            <a:spLocks noChangeArrowheads="1"/>
                          </wps:cNvSpPr>
                          <wps:spPr bwMode="auto">
                            <a:xfrm>
                              <a:off x="0" y="3060"/>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4" name="Rectangle 444"/>
                          <wps:cNvSpPr>
                            <a:spLocks noChangeArrowheads="1"/>
                          </wps:cNvSpPr>
                          <wps:spPr bwMode="auto">
                            <a:xfrm>
                              <a:off x="5013"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5" name="Rectangle 445"/>
                          <wps:cNvSpPr>
                            <a:spLocks noChangeArrowheads="1"/>
                          </wps:cNvSpPr>
                          <wps:spPr bwMode="auto">
                            <a:xfrm>
                              <a:off x="5027" y="1542"/>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6" name="Rectangle 446"/>
                          <wps:cNvSpPr>
                            <a:spLocks noChangeArrowheads="1"/>
                          </wps:cNvSpPr>
                          <wps:spPr bwMode="auto">
                            <a:xfrm>
                              <a:off x="14" y="3044"/>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7" name="Rectangle 447"/>
                          <wps:cNvSpPr>
                            <a:spLocks noChangeArrowheads="1"/>
                          </wps:cNvSpPr>
                          <wps:spPr bwMode="auto">
                            <a:xfrm>
                              <a:off x="0" y="3044"/>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8" name="Rectangle 448"/>
                          <wps:cNvSpPr>
                            <a:spLocks noChangeArrowheads="1"/>
                          </wps:cNvSpPr>
                          <wps:spPr bwMode="auto">
                            <a:xfrm>
                              <a:off x="5027" y="3044"/>
                              <a:ext cx="7"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89" name="Rectangle 449"/>
                          <wps:cNvSpPr>
                            <a:spLocks noChangeArrowheads="1"/>
                          </wps:cNvSpPr>
                          <wps:spPr bwMode="auto">
                            <a:xfrm>
                              <a:off x="5013" y="3044"/>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0" name="Rectangle 450"/>
                          <wps:cNvSpPr>
                            <a:spLocks noChangeArrowheads="1"/>
                          </wps:cNvSpPr>
                          <wps:spPr bwMode="auto">
                            <a:xfrm>
                              <a:off x="0"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1" name="Rectangle 451"/>
                          <wps:cNvSpPr>
                            <a:spLocks noChangeArrowheads="1"/>
                          </wps:cNvSpPr>
                          <wps:spPr bwMode="auto">
                            <a:xfrm>
                              <a:off x="14"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2" name="Rectangle 452"/>
                          <wps:cNvSpPr>
                            <a:spLocks noChangeArrowheads="1"/>
                          </wps:cNvSpPr>
                          <wps:spPr bwMode="auto">
                            <a:xfrm>
                              <a:off x="5013"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3" name="Rectangle 453"/>
                          <wps:cNvSpPr>
                            <a:spLocks noChangeArrowheads="1"/>
                          </wps:cNvSpPr>
                          <wps:spPr bwMode="auto">
                            <a:xfrm>
                              <a:off x="5027"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4" name="Line 454"/>
                          <wps:cNvCnPr/>
                          <wps:spPr bwMode="auto">
                            <a:xfrm>
                              <a:off x="212"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5" name="Rectangle 455"/>
                          <wps:cNvSpPr>
                            <a:spLocks noChangeArrowheads="1"/>
                          </wps:cNvSpPr>
                          <wps:spPr bwMode="auto">
                            <a:xfrm>
                              <a:off x="212"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6" name="Line 456"/>
                          <wps:cNvCnPr/>
                          <wps:spPr bwMode="auto">
                            <a:xfrm>
                              <a:off x="1094"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7" name="Rectangle 457"/>
                          <wps:cNvSpPr>
                            <a:spLocks noChangeArrowheads="1"/>
                          </wps:cNvSpPr>
                          <wps:spPr bwMode="auto">
                            <a:xfrm>
                              <a:off x="1094"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298" name="Line 458"/>
                          <wps:cNvCnPr/>
                          <wps:spPr bwMode="auto">
                            <a:xfrm>
                              <a:off x="1560"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99" name="Rectangle 459"/>
                          <wps:cNvSpPr>
                            <a:spLocks noChangeArrowheads="1"/>
                          </wps:cNvSpPr>
                          <wps:spPr bwMode="auto">
                            <a:xfrm>
                              <a:off x="1560"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00" name="Line 460"/>
                          <wps:cNvCnPr/>
                          <wps:spPr bwMode="auto">
                            <a:xfrm>
                              <a:off x="2016"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1" name="Rectangle 461"/>
                          <wps:cNvSpPr>
                            <a:spLocks noChangeArrowheads="1"/>
                          </wps:cNvSpPr>
                          <wps:spPr bwMode="auto">
                            <a:xfrm>
                              <a:off x="2016" y="1565"/>
                              <a:ext cx="6"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02" name="Line 462"/>
                          <wps:cNvCnPr/>
                          <wps:spPr bwMode="auto">
                            <a:xfrm>
                              <a:off x="2767"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3" name="Rectangle 463"/>
                          <wps:cNvSpPr>
                            <a:spLocks noChangeArrowheads="1"/>
                          </wps:cNvSpPr>
                          <wps:spPr bwMode="auto">
                            <a:xfrm>
                              <a:off x="2767"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04" name="Line 464"/>
                          <wps:cNvCnPr/>
                          <wps:spPr bwMode="auto">
                            <a:xfrm>
                              <a:off x="3518"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5" name="Rectangle 465"/>
                          <wps:cNvSpPr>
                            <a:spLocks noChangeArrowheads="1"/>
                          </wps:cNvSpPr>
                          <wps:spPr bwMode="auto">
                            <a:xfrm>
                              <a:off x="3518"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06" name="Line 466"/>
                          <wps:cNvCnPr/>
                          <wps:spPr bwMode="auto">
                            <a:xfrm>
                              <a:off x="4269"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7" name="Rectangle 467"/>
                          <wps:cNvSpPr>
                            <a:spLocks noChangeArrowheads="1"/>
                          </wps:cNvSpPr>
                          <wps:spPr bwMode="auto">
                            <a:xfrm>
                              <a:off x="4269"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08" name="Line 468"/>
                          <wps:cNvCnPr/>
                          <wps:spPr bwMode="auto">
                            <a:xfrm>
                              <a:off x="2203"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9" name="Rectangle 469"/>
                          <wps:cNvSpPr>
                            <a:spLocks noChangeArrowheads="1"/>
                          </wps:cNvSpPr>
                          <wps:spPr bwMode="auto">
                            <a:xfrm>
                              <a:off x="2203"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10" name="Line 470"/>
                          <wps:cNvCnPr/>
                          <wps:spPr bwMode="auto">
                            <a:xfrm>
                              <a:off x="2391"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1" name="Rectangle 471"/>
                          <wps:cNvSpPr>
                            <a:spLocks noChangeArrowheads="1"/>
                          </wps:cNvSpPr>
                          <wps:spPr bwMode="auto">
                            <a:xfrm>
                              <a:off x="2391"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12" name="Line 472"/>
                          <wps:cNvCnPr/>
                          <wps:spPr bwMode="auto">
                            <a:xfrm>
                              <a:off x="2579"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3" name="Rectangle 473"/>
                          <wps:cNvSpPr>
                            <a:spLocks noChangeArrowheads="1"/>
                          </wps:cNvSpPr>
                          <wps:spPr bwMode="auto">
                            <a:xfrm>
                              <a:off x="2579"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14" name="Line 474"/>
                          <wps:cNvCnPr/>
                          <wps:spPr bwMode="auto">
                            <a:xfrm>
                              <a:off x="2954"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5" name="Rectangle 475"/>
                          <wps:cNvSpPr>
                            <a:spLocks noChangeArrowheads="1"/>
                          </wps:cNvSpPr>
                          <wps:spPr bwMode="auto">
                            <a:xfrm>
                              <a:off x="2954"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16" name="Line 476"/>
                          <wps:cNvCnPr/>
                          <wps:spPr bwMode="auto">
                            <a:xfrm>
                              <a:off x="3142"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7" name="Rectangle 477"/>
                          <wps:cNvSpPr>
                            <a:spLocks noChangeArrowheads="1"/>
                          </wps:cNvSpPr>
                          <wps:spPr bwMode="auto">
                            <a:xfrm>
                              <a:off x="3142"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18" name="Line 478"/>
                          <wps:cNvCnPr/>
                          <wps:spPr bwMode="auto">
                            <a:xfrm>
                              <a:off x="3330"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9" name="Rectangle 479"/>
                          <wps:cNvSpPr>
                            <a:spLocks noChangeArrowheads="1"/>
                          </wps:cNvSpPr>
                          <wps:spPr bwMode="auto">
                            <a:xfrm>
                              <a:off x="3330"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20" name="Line 480"/>
                          <wps:cNvCnPr/>
                          <wps:spPr bwMode="auto">
                            <a:xfrm>
                              <a:off x="3706"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1" name="Rectangle 481"/>
                          <wps:cNvSpPr>
                            <a:spLocks noChangeArrowheads="1"/>
                          </wps:cNvSpPr>
                          <wps:spPr bwMode="auto">
                            <a:xfrm>
                              <a:off x="3706"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22" name="Line 482"/>
                          <wps:cNvCnPr/>
                          <wps:spPr bwMode="auto">
                            <a:xfrm>
                              <a:off x="3893"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3" name="Rectangle 483"/>
                          <wps:cNvSpPr>
                            <a:spLocks noChangeArrowheads="1"/>
                          </wps:cNvSpPr>
                          <wps:spPr bwMode="auto">
                            <a:xfrm>
                              <a:off x="3893"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1324" name="Line 485"/>
                        <wps:cNvCnPr/>
                        <wps:spPr bwMode="auto">
                          <a:xfrm>
                            <a:off x="4081"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5" name="Rectangle 486"/>
                        <wps:cNvSpPr>
                          <a:spLocks noChangeArrowheads="1"/>
                        </wps:cNvSpPr>
                        <wps:spPr bwMode="auto">
                          <a:xfrm>
                            <a:off x="4081"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26" name="Line 487"/>
                        <wps:cNvCnPr/>
                        <wps:spPr bwMode="auto">
                          <a:xfrm>
                            <a:off x="4457"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7" name="Rectangle 488"/>
                        <wps:cNvSpPr>
                          <a:spLocks noChangeArrowheads="1"/>
                        </wps:cNvSpPr>
                        <wps:spPr bwMode="auto">
                          <a:xfrm>
                            <a:off x="4457"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28" name="Line 489"/>
                        <wps:cNvCnPr/>
                        <wps:spPr bwMode="auto">
                          <a:xfrm>
                            <a:off x="4645"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9" name="Rectangle 490"/>
                        <wps:cNvSpPr>
                          <a:spLocks noChangeArrowheads="1"/>
                        </wps:cNvSpPr>
                        <wps:spPr bwMode="auto">
                          <a:xfrm>
                            <a:off x="4645" y="1565"/>
                            <a:ext cx="6"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0" name="Line 491"/>
                        <wps:cNvCnPr/>
                        <wps:spPr bwMode="auto">
                          <a:xfrm>
                            <a:off x="4832" y="1565"/>
                            <a:ext cx="0" cy="14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1" name="Rectangle 492"/>
                        <wps:cNvSpPr>
                          <a:spLocks noChangeArrowheads="1"/>
                        </wps:cNvSpPr>
                        <wps:spPr bwMode="auto">
                          <a:xfrm>
                            <a:off x="4832" y="1565"/>
                            <a:ext cx="7" cy="14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2" name="Rectangle 493"/>
                        <wps:cNvSpPr>
                          <a:spLocks noChangeArrowheads="1"/>
                        </wps:cNvSpPr>
                        <wps:spPr bwMode="auto">
                          <a:xfrm>
                            <a:off x="5013" y="411"/>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3" name="Rectangle 494"/>
                        <wps:cNvSpPr>
                          <a:spLocks noChangeArrowheads="1"/>
                        </wps:cNvSpPr>
                        <wps:spPr bwMode="auto">
                          <a:xfrm>
                            <a:off x="5013" y="396"/>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4" name="Rectangle 495"/>
                        <wps:cNvSpPr>
                          <a:spLocks noChangeArrowheads="1"/>
                        </wps:cNvSpPr>
                        <wps:spPr bwMode="auto">
                          <a:xfrm>
                            <a:off x="21" y="396"/>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5" name="Rectangle 496"/>
                        <wps:cNvSpPr>
                          <a:spLocks noChangeArrowheads="1"/>
                        </wps:cNvSpPr>
                        <wps:spPr bwMode="auto">
                          <a:xfrm>
                            <a:off x="21" y="411"/>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6" name="Rectangle 497"/>
                        <wps:cNvSpPr>
                          <a:spLocks noChangeArrowheads="1"/>
                        </wps:cNvSpPr>
                        <wps:spPr bwMode="auto">
                          <a:xfrm>
                            <a:off x="5013" y="528"/>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7" name="Rectangle 498"/>
                        <wps:cNvSpPr>
                          <a:spLocks noChangeArrowheads="1"/>
                        </wps:cNvSpPr>
                        <wps:spPr bwMode="auto">
                          <a:xfrm>
                            <a:off x="5013" y="513"/>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8" name="Rectangle 499"/>
                        <wps:cNvSpPr>
                          <a:spLocks noChangeArrowheads="1"/>
                        </wps:cNvSpPr>
                        <wps:spPr bwMode="auto">
                          <a:xfrm>
                            <a:off x="21" y="513"/>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39" name="Rectangle 500"/>
                        <wps:cNvSpPr>
                          <a:spLocks noChangeArrowheads="1"/>
                        </wps:cNvSpPr>
                        <wps:spPr bwMode="auto">
                          <a:xfrm>
                            <a:off x="21" y="528"/>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40" name="Line 501"/>
                        <wps:cNvCnPr/>
                        <wps:spPr bwMode="auto">
                          <a:xfrm>
                            <a:off x="3521" y="725"/>
                            <a:ext cx="15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1" name="Rectangle 502"/>
                        <wps:cNvSpPr>
                          <a:spLocks noChangeArrowheads="1"/>
                        </wps:cNvSpPr>
                        <wps:spPr bwMode="auto">
                          <a:xfrm>
                            <a:off x="3521" y="725"/>
                            <a:ext cx="150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42" name="Line 503"/>
                        <wps:cNvCnPr/>
                        <wps:spPr bwMode="auto">
                          <a:xfrm>
                            <a:off x="3521" y="824"/>
                            <a:ext cx="15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3" name="Rectangle 504"/>
                        <wps:cNvSpPr>
                          <a:spLocks noChangeArrowheads="1"/>
                        </wps:cNvSpPr>
                        <wps:spPr bwMode="auto">
                          <a:xfrm>
                            <a:off x="3521" y="824"/>
                            <a:ext cx="150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44" name="Line 505"/>
                        <wps:cNvCnPr/>
                        <wps:spPr bwMode="auto">
                          <a:xfrm>
                            <a:off x="3521" y="924"/>
                            <a:ext cx="15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5" name="Rectangle 506"/>
                        <wps:cNvSpPr>
                          <a:spLocks noChangeArrowheads="1"/>
                        </wps:cNvSpPr>
                        <wps:spPr bwMode="auto">
                          <a:xfrm>
                            <a:off x="3521" y="924"/>
                            <a:ext cx="150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46" name="Line 507"/>
                        <wps:cNvCnPr/>
                        <wps:spPr bwMode="auto">
                          <a:xfrm>
                            <a:off x="3521" y="1023"/>
                            <a:ext cx="150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7" name="Rectangle 508"/>
                        <wps:cNvSpPr>
                          <a:spLocks noChangeArrowheads="1"/>
                        </wps:cNvSpPr>
                        <wps:spPr bwMode="auto">
                          <a:xfrm>
                            <a:off x="3521" y="1023"/>
                            <a:ext cx="150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48" name="Line 509"/>
                        <wps:cNvCnPr/>
                        <wps:spPr bwMode="auto">
                          <a:xfrm>
                            <a:off x="1097" y="1123"/>
                            <a:ext cx="148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9" name="Rectangle 510"/>
                        <wps:cNvSpPr>
                          <a:spLocks noChangeArrowheads="1"/>
                        </wps:cNvSpPr>
                        <wps:spPr bwMode="auto">
                          <a:xfrm>
                            <a:off x="1097" y="1123"/>
                            <a:ext cx="148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0" name="Rectangle 511"/>
                        <wps:cNvSpPr>
                          <a:spLocks noChangeArrowheads="1"/>
                        </wps:cNvSpPr>
                        <wps:spPr bwMode="auto">
                          <a:xfrm>
                            <a:off x="5013" y="1236"/>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1" name="Rectangle 512"/>
                        <wps:cNvSpPr>
                          <a:spLocks noChangeArrowheads="1"/>
                        </wps:cNvSpPr>
                        <wps:spPr bwMode="auto">
                          <a:xfrm>
                            <a:off x="5013" y="1220"/>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2" name="Rectangle 513"/>
                        <wps:cNvSpPr>
                          <a:spLocks noChangeArrowheads="1"/>
                        </wps:cNvSpPr>
                        <wps:spPr bwMode="auto">
                          <a:xfrm>
                            <a:off x="21" y="1220"/>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3" name="Rectangle 514"/>
                        <wps:cNvSpPr>
                          <a:spLocks noChangeArrowheads="1"/>
                        </wps:cNvSpPr>
                        <wps:spPr bwMode="auto">
                          <a:xfrm>
                            <a:off x="21" y="1236"/>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4" name="Rectangle 515"/>
                        <wps:cNvSpPr>
                          <a:spLocks noChangeArrowheads="1"/>
                        </wps:cNvSpPr>
                        <wps:spPr bwMode="auto">
                          <a:xfrm>
                            <a:off x="2022" y="1331"/>
                            <a:ext cx="299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5" name="Rectangle 516"/>
                        <wps:cNvSpPr>
                          <a:spLocks noChangeArrowheads="1"/>
                        </wps:cNvSpPr>
                        <wps:spPr bwMode="auto">
                          <a:xfrm>
                            <a:off x="2022" y="1347"/>
                            <a:ext cx="299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6" name="Rectangle 517"/>
                        <wps:cNvSpPr>
                          <a:spLocks noChangeArrowheads="1"/>
                        </wps:cNvSpPr>
                        <wps:spPr bwMode="auto">
                          <a:xfrm>
                            <a:off x="5013" y="1331"/>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7" name="Rectangle 518"/>
                        <wps:cNvSpPr>
                          <a:spLocks noChangeArrowheads="1"/>
                        </wps:cNvSpPr>
                        <wps:spPr bwMode="auto">
                          <a:xfrm>
                            <a:off x="5013" y="1347"/>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58" name="Line 519"/>
                        <wps:cNvCnPr/>
                        <wps:spPr bwMode="auto">
                          <a:xfrm>
                            <a:off x="2022" y="1444"/>
                            <a:ext cx="299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9" name="Rectangle 520"/>
                        <wps:cNvSpPr>
                          <a:spLocks noChangeArrowheads="1"/>
                        </wps:cNvSpPr>
                        <wps:spPr bwMode="auto">
                          <a:xfrm>
                            <a:off x="2022" y="1444"/>
                            <a:ext cx="299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0" name="Rectangle 521"/>
                        <wps:cNvSpPr>
                          <a:spLocks noChangeArrowheads="1"/>
                        </wps:cNvSpPr>
                        <wps:spPr bwMode="auto">
                          <a:xfrm>
                            <a:off x="5013" y="1557"/>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1" name="Rectangle 522"/>
                        <wps:cNvSpPr>
                          <a:spLocks noChangeArrowheads="1"/>
                        </wps:cNvSpPr>
                        <wps:spPr bwMode="auto">
                          <a:xfrm>
                            <a:off x="5013" y="1542"/>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2" name="Rectangle 523"/>
                        <wps:cNvSpPr>
                          <a:spLocks noChangeArrowheads="1"/>
                        </wps:cNvSpPr>
                        <wps:spPr bwMode="auto">
                          <a:xfrm>
                            <a:off x="21" y="1542"/>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3" name="Rectangle 524"/>
                        <wps:cNvSpPr>
                          <a:spLocks noChangeArrowheads="1"/>
                        </wps:cNvSpPr>
                        <wps:spPr bwMode="auto">
                          <a:xfrm>
                            <a:off x="21" y="1557"/>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4" name="Line 525"/>
                        <wps:cNvCnPr/>
                        <wps:spPr bwMode="auto">
                          <a:xfrm>
                            <a:off x="21" y="1654"/>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5" name="Rectangle 526"/>
                        <wps:cNvSpPr>
                          <a:spLocks noChangeArrowheads="1"/>
                        </wps:cNvSpPr>
                        <wps:spPr bwMode="auto">
                          <a:xfrm>
                            <a:off x="21" y="1654"/>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6" name="Line 527"/>
                        <wps:cNvCnPr/>
                        <wps:spPr bwMode="auto">
                          <a:xfrm>
                            <a:off x="21" y="1754"/>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7" name="Rectangle 528"/>
                        <wps:cNvSpPr>
                          <a:spLocks noChangeArrowheads="1"/>
                        </wps:cNvSpPr>
                        <wps:spPr bwMode="auto">
                          <a:xfrm>
                            <a:off x="21" y="1754"/>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68" name="Line 529"/>
                        <wps:cNvCnPr/>
                        <wps:spPr bwMode="auto">
                          <a:xfrm>
                            <a:off x="21" y="1853"/>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9" name="Rectangle 530"/>
                        <wps:cNvSpPr>
                          <a:spLocks noChangeArrowheads="1"/>
                        </wps:cNvSpPr>
                        <wps:spPr bwMode="auto">
                          <a:xfrm>
                            <a:off x="21" y="1853"/>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70" name="Line 531"/>
                        <wps:cNvCnPr/>
                        <wps:spPr bwMode="auto">
                          <a:xfrm>
                            <a:off x="21" y="1953"/>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1" name="Rectangle 532"/>
                        <wps:cNvSpPr>
                          <a:spLocks noChangeArrowheads="1"/>
                        </wps:cNvSpPr>
                        <wps:spPr bwMode="auto">
                          <a:xfrm>
                            <a:off x="21" y="1953"/>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72" name="Line 533"/>
                        <wps:cNvCnPr/>
                        <wps:spPr bwMode="auto">
                          <a:xfrm>
                            <a:off x="21" y="2052"/>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3" name="Rectangle 534"/>
                        <wps:cNvSpPr>
                          <a:spLocks noChangeArrowheads="1"/>
                        </wps:cNvSpPr>
                        <wps:spPr bwMode="auto">
                          <a:xfrm>
                            <a:off x="21" y="2052"/>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74" name="Line 535"/>
                        <wps:cNvCnPr/>
                        <wps:spPr bwMode="auto">
                          <a:xfrm>
                            <a:off x="21" y="2152"/>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5" name="Rectangle 536"/>
                        <wps:cNvSpPr>
                          <a:spLocks noChangeArrowheads="1"/>
                        </wps:cNvSpPr>
                        <wps:spPr bwMode="auto">
                          <a:xfrm>
                            <a:off x="21" y="2152"/>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79" name="Line 537"/>
                        <wps:cNvCnPr/>
                        <wps:spPr bwMode="auto">
                          <a:xfrm>
                            <a:off x="21" y="2251"/>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0" name="Rectangle 538"/>
                        <wps:cNvSpPr>
                          <a:spLocks noChangeArrowheads="1"/>
                        </wps:cNvSpPr>
                        <wps:spPr bwMode="auto">
                          <a:xfrm>
                            <a:off x="21" y="2251"/>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81" name="Line 539"/>
                        <wps:cNvCnPr/>
                        <wps:spPr bwMode="auto">
                          <a:xfrm>
                            <a:off x="21" y="2350"/>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2" name="Rectangle 540"/>
                        <wps:cNvSpPr>
                          <a:spLocks noChangeArrowheads="1"/>
                        </wps:cNvSpPr>
                        <wps:spPr bwMode="auto">
                          <a:xfrm>
                            <a:off x="21" y="2350"/>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83" name="Line 541"/>
                        <wps:cNvCnPr/>
                        <wps:spPr bwMode="auto">
                          <a:xfrm>
                            <a:off x="21" y="2450"/>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4" name="Rectangle 542"/>
                        <wps:cNvSpPr>
                          <a:spLocks noChangeArrowheads="1"/>
                        </wps:cNvSpPr>
                        <wps:spPr bwMode="auto">
                          <a:xfrm>
                            <a:off x="21" y="2450"/>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85" name="Line 543"/>
                        <wps:cNvCnPr/>
                        <wps:spPr bwMode="auto">
                          <a:xfrm>
                            <a:off x="21" y="2549"/>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6" name="Rectangle 544"/>
                        <wps:cNvSpPr>
                          <a:spLocks noChangeArrowheads="1"/>
                        </wps:cNvSpPr>
                        <wps:spPr bwMode="auto">
                          <a:xfrm>
                            <a:off x="21" y="2549"/>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87" name="Line 545"/>
                        <wps:cNvCnPr/>
                        <wps:spPr bwMode="auto">
                          <a:xfrm>
                            <a:off x="21" y="2649"/>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8" name="Rectangle 546"/>
                        <wps:cNvSpPr>
                          <a:spLocks noChangeArrowheads="1"/>
                        </wps:cNvSpPr>
                        <wps:spPr bwMode="auto">
                          <a:xfrm>
                            <a:off x="21" y="2649"/>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89" name="Line 547"/>
                        <wps:cNvCnPr/>
                        <wps:spPr bwMode="auto">
                          <a:xfrm>
                            <a:off x="21" y="2748"/>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0" name="Rectangle 548"/>
                        <wps:cNvSpPr>
                          <a:spLocks noChangeArrowheads="1"/>
                        </wps:cNvSpPr>
                        <wps:spPr bwMode="auto">
                          <a:xfrm>
                            <a:off x="21" y="2748"/>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91" name="Line 549"/>
                        <wps:cNvCnPr/>
                        <wps:spPr bwMode="auto">
                          <a:xfrm>
                            <a:off x="21" y="2848"/>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2" name="Rectangle 550"/>
                        <wps:cNvSpPr>
                          <a:spLocks noChangeArrowheads="1"/>
                        </wps:cNvSpPr>
                        <wps:spPr bwMode="auto">
                          <a:xfrm>
                            <a:off x="21" y="2848"/>
                            <a:ext cx="499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93" name="Line 551"/>
                        <wps:cNvCnPr/>
                        <wps:spPr bwMode="auto">
                          <a:xfrm>
                            <a:off x="21" y="2947"/>
                            <a:ext cx="499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4" name="Rectangle 552"/>
                        <wps:cNvSpPr>
                          <a:spLocks noChangeArrowheads="1"/>
                        </wps:cNvSpPr>
                        <wps:spPr bwMode="auto">
                          <a:xfrm>
                            <a:off x="21" y="2947"/>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95" name="Rectangle 553"/>
                        <wps:cNvSpPr>
                          <a:spLocks noChangeArrowheads="1"/>
                        </wps:cNvSpPr>
                        <wps:spPr bwMode="auto">
                          <a:xfrm>
                            <a:off x="5013" y="3060"/>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7" name="Rectangle 554"/>
                        <wps:cNvSpPr>
                          <a:spLocks noChangeArrowheads="1"/>
                        </wps:cNvSpPr>
                        <wps:spPr bwMode="auto">
                          <a:xfrm>
                            <a:off x="5013" y="3044"/>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8" name="Rectangle 555"/>
                        <wps:cNvSpPr>
                          <a:spLocks noChangeArrowheads="1"/>
                        </wps:cNvSpPr>
                        <wps:spPr bwMode="auto">
                          <a:xfrm>
                            <a:off x="21" y="3044"/>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 name="Rectangle 556"/>
                        <wps:cNvSpPr>
                          <a:spLocks noChangeArrowheads="1"/>
                        </wps:cNvSpPr>
                        <wps:spPr bwMode="auto">
                          <a:xfrm>
                            <a:off x="21" y="3060"/>
                            <a:ext cx="499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385AF38F" id="Group 283" o:spid="_x0000_s1572" style="position:absolute;left:0;text-align:left;margin-left:0;margin-top:.45pt;width:659.25pt;height:368.75pt;z-index:251925504;mso-position-horizontal:left;mso-position-horizontal-relative:margin;mso-width-relative:margin;mso-height-relative:margin" coordsize="5034,3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">
                <v:rect id="AutoShape 282" o:spid="_x0000_s1573" style="position:absolute;left:7;width:5020;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" filled="f" stroked="f">
                  <o:lock v:ext="edit" aspectratio="t" text="t"/>
                </v:rect>
                <v:group id="Group 484" o:spid="_x0000_s1574" style="position:absolute;top:14;width:5034;height:3326" coordorigin=",14" coordsize="5034,3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">
                  <v:rect id="Rectangle 284" o:spid="_x0000_s1575" style="position:absolute;left:24;top:634;width:822;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r>
                            <w:rPr>
                              <w:rFonts w:ascii="Arial" w:hAnsi="Arial" w:cstheme="minorBidi"/>
                              <w:color w:val="000000"/>
                              <w:kern w:val="24"/>
                              <w:sz w:val="20"/>
                              <w:szCs w:val="20"/>
                            </w:rPr>
                            <w:t>:</w:t>
                          </w:r>
                        </w:p>
                      </w:txbxContent>
                    </v:textbox>
                  </v:rect>
                  <v:rect id="Rectangle 285" o:spid="_x0000_s1576" style="position:absolute;left:2784;top:634;width:52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v:textbox>
                  </v:rect>
                  <v:rect id="Rectangle 286" o:spid="_x0000_s1577" style="position:absolute;left:24;top:734;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v:textbox>
                  </v:rect>
                  <v:rect id="Rectangle 287" o:spid="_x0000_s1578" style="position:absolute;left:2784;top:734;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v:textbox>
                  </v:rect>
                  <v:rect id="Rectangle 288" o:spid="_x0000_s1579" style="position:absolute;left:24;top:833;width:2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v:textbox>
                  </v:rect>
                  <v:rect id="Rectangle 289" o:spid="_x0000_s1580" style="position:absolute;left:2784;top:833;width:38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r>
                            <w:rPr>
                              <w:rFonts w:ascii="Arial" w:hAnsi="Arial" w:cstheme="minorBidi"/>
                              <w:color w:val="000000"/>
                              <w:kern w:val="24"/>
                              <w:sz w:val="20"/>
                              <w:szCs w:val="20"/>
                            </w:rPr>
                            <w:t>:</w:t>
                          </w:r>
                        </w:p>
                      </w:txbxContent>
                    </v:textbox>
                  </v:rect>
                  <v:rect id="Rectangle 290" o:spid="_x0000_s1581" style="position:absolute;left:24;top:932;width:3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m+pxgAAAN0AAAAPAAAAZHJzL2Rvd25yZXYueG1sRI9Ba8JA&#10;EIXvBf/DMkJvdWMF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ESZvqc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v:textbox>
                  </v:rect>
                  <v:rect id="Rectangle 291" o:spid="_x0000_s1582" style="position:absolute;left:2784;top:932;width:1036;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oyxAAAAN0AAAAPAAAAZHJzL2Rvd25yZXYueG1sRE9Na8JA&#10;EL0X+h+WKXirm1gQ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H5qyjL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r>
                            <w:rPr>
                              <w:rFonts w:ascii="Arial" w:hAnsi="Arial" w:cstheme="minorBidi"/>
                              <w:color w:val="000000"/>
                              <w:kern w:val="24"/>
                              <w:sz w:val="20"/>
                              <w:szCs w:val="20"/>
                            </w:rPr>
                            <w:t>:</w:t>
                          </w:r>
                        </w:p>
                      </w:txbxContent>
                    </v:textbox>
                  </v:rect>
                  <v:rect id="Rectangle 292" o:spid="_x0000_s1583" style="position:absolute;left:24;top:1032;width:77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FRFwwAAAN0AAAAPAAAAZHJzL2Rvd25yZXYueG1sRE9Ni8Iw&#10;EL0L/ocwwt40VUG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jrhUR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v:textbox>
                  </v:rect>
                  <v:rect id="Rectangle 293" o:spid="_x0000_s1584" style="position:absolute;left:2098;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v:textbox>
                  </v:rect>
                  <v:rect id="Rectangle 294" o:spid="_x0000_s1585" style="position:absolute;left:2286;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WmqxQAAAN0AAAAPAAAAZHJzL2Rvd25yZXYueG1sRE9Na8JA&#10;EL0X/A/LCN7qRi0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BuHWmq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v:textbox>
                  </v:rect>
                  <v:rect id="Rectangle 295" o:spid="_x0000_s1586" style="position:absolute;left:2473;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wxxQAAAN0AAAAPAAAAZHJzL2Rvd25yZXYueG1sRE9Na8JA&#10;EL0X/A/LCN7qRqU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ABUcwx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v:textbox>
                  </v:rect>
                  <v:rect id="Rectangle 296" o:spid="_x0000_s1587" style="position:absolute;left:2661;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v:textbox>
                  </v:rect>
                  <v:rect id="Rectangle 297" o:spid="_x0000_s1588" style="position:absolute;left:2849;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v:textbox>
                  </v:rect>
                  <v:rect id="Rectangle 298" o:spid="_x0000_s1589" style="position:absolute;left:3037;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GOvxgAAAN0AAAAPAAAAZHJzL2Rvd25yZXYueG1sRI9Ba8JA&#10;EIXvBf/DMkJvdWMF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71Bjr8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v:textbox>
                  </v:rect>
                  <v:rect id="Rectangle 299" o:spid="_x0000_s1590" style="position:absolute;left:3224;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MY0wwAAAN0AAAAPAAAAZHJzL2Rvd25yZXYueG1sRE9Li8Iw&#10;EL4L+x/CCN401QW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gBzGN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v:textbox>
                  </v:rect>
                  <v:rect id="Rectangle 300" o:spid="_x0000_s1591" style="position:absolute;left:3412;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BzUxgAAAN0AAAAPAAAAZHJzL2Rvd25yZXYueG1sRI9Ba8JA&#10;EIXvBf/DMkJvdWMR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SSAc1M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v:textbox>
                  </v:rect>
                  <v:rect id="Rectangle 301" o:spid="_x0000_s1592" style="position:absolute;left:3600;top:1458;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LlPxAAAAN0AAAAPAAAAZHJzL2Rvd25yZXYueG1sRE9Na8JA&#10;EL0X+h+WKXirm0gR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CZsuU/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v:textbox>
                  </v:rect>
                  <v:rect id="Rectangle 302" o:spid="_x0000_s1593" style="position:absolute;left:3770;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c4wwAAAN0AAAAPAAAAZHJzL2Rvd25yZXYueG1sRE9Ni8Iw&#10;EL0L/ocwwt40VUS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1r4nO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v:textbox>
                  </v:rect>
                  <v:rect id="Rectangle 303" o:spid="_x0000_s1594" style="position:absolute;left:3957;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v:textbox>
                  </v:rect>
                  <v:rect id="Rectangle 304" o:spid="_x0000_s1595" style="position:absolute;left:4145;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v:textbox>
                  </v:rect>
                  <v:rect id="Rectangle 305" o:spid="_x0000_s1596" style="position:absolute;left:4333;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v:textbox>
                  </v:rect>
                  <v:rect id="Rectangle 306" o:spid="_x0000_s1597" style="position:absolute;left:4521;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v:textbox>
                  </v:rect>
                  <v:rect id="Rectangle 307" o:spid="_x0000_s1598" style="position:absolute;left:4709;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v:textbox>
                  </v:rect>
                  <v:rect id="Rectangle 308" o:spid="_x0000_s1599" style="position:absolute;left:4896;top:1458;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hDSxgAAAN0AAAAPAAAAZHJzL2Rvd25yZXYueG1sRI9Ba8JA&#10;EIXvBf/DMkJvdWMR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t1YQ0s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v:textbox>
                  </v:rect>
                  <v:rect id="Rectangle 309" o:spid="_x0000_s1600" style="position:absolute;left:227;top:1576;width:4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rVJwwAAAN0AAAAPAAAAZHJzL2Rvd25yZXYueG1sRE9Li8Iw&#10;EL4L+x/CCN40VRa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2Bq1S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v:textbox>
                  </v:rect>
                  <v:rect id="Rectangle 310" o:spid="_x0000_s1601" style="position:absolute;left:98;top:166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v:textbox>
                  </v:rect>
                  <v:rect id="Rectangle 311" o:spid="_x0000_s1602" style="position:absolute;left:228;top:1677;width:430;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v:textbox>
                  </v:rect>
                  <v:rect id="Rectangle 312" o:spid="_x0000_s1603" style="position:absolute;left:96;top:1763;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v:textbox>
                  </v:rect>
                  <v:rect id="Rectangle 313" o:spid="_x0000_s1604" style="position:absolute;left:228;top:1776;width:58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p>
                      </w:txbxContent>
                    </v:textbox>
                  </v:rect>
                  <v:rect id="Rectangle 314" o:spid="_x0000_s1605" style="position:absolute;left:96;top:1862;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v:textbox>
                  </v:rect>
                  <v:rect id="Rectangle 315" o:spid="_x0000_s1606" style="position:absolute;left:228;top:1876;width:44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v:textbox>
                  </v:rect>
                  <v:rect id="Rectangle 316" o:spid="_x0000_s1607" style="position:absolute;left:96;top:1961;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v:textbox>
                  </v:rect>
                  <v:rect id="Rectangle 317" o:spid="_x0000_s1608" style="position:absolute;left:228;top:1975;width:314;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v:textbox>
                  </v:rect>
                  <v:rect id="Rectangle 318" o:spid="_x0000_s1609" style="position:absolute;left:228;top:2072;width:395;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CIMENTACION</w:t>
                          </w:r>
                        </w:p>
                      </w:txbxContent>
                    </v:textbox>
                  </v:rect>
                  <v:rect id="Rectangle 319" o:spid="_x0000_s1610" style="position:absolute;left:96;top:2160;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v:textbox>
                  </v:rect>
                  <v:rect id="Rectangle 320" o:spid="_x0000_s1611" style="position:absolute;left:228;top:2174;width:21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v:textbox>
                  </v:rect>
                  <v:rect id="Rectangle 321" o:spid="_x0000_s1612" style="position:absolute;left:96;top:2260;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v:textbox>
                  </v:rect>
                  <v:rect id="Rectangle 322" o:spid="_x0000_s1613" style="position:absolute;left:228;top:2273;width:19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v:textbox>
                  </v:rect>
                  <v:rect id="Rectangle 323" o:spid="_x0000_s1614" style="position:absolute;left:96;top:2359;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97DwgAAAN0AAAAPAAAAZHJzL2Rvd25yZXYueG1sRE9Ni8Iw&#10;EL0L/ocwgjdNXUG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DyR97D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v:textbox>
                  </v:rect>
                  <v:rect id="Rectangle 324" o:spid="_x0000_s1615" style="position:absolute;left:228;top:2373;width:32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a3wgAAAN0AAAAPAAAAZHJzL2Rvd25yZXYueG1sRE9Ni8Iw&#10;EL0L/ocwgjdNXUS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B9rka3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v:textbox>
                  </v:rect>
                  <v:rect id="Rectangle 325" o:spid="_x0000_s1616" style="position:absolute;left:228;top:2472;width:7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v:textbox>
                  </v:rect>
                  <v:rect id="Rectangle 326" o:spid="_x0000_s1617" style="position:absolute;left:228;top:2572;width:75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v:textbox>
                  </v:rect>
                  <v:rect id="Rectangle 327" o:spid="_x0000_s1618" style="position:absolute;left:228;top:2669;width:77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v:textbox>
                  </v:rect>
                  <v:rect id="Rectangle 328" o:spid="_x0000_s1619" style="position:absolute;left:96;top:2757;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v:textbox>
                  </v:rect>
                  <v:rect id="Rectangle 329" o:spid="_x0000_s1620" style="position:absolute;left:228;top:2770;width:30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v:textbox>
                  </v:rect>
                  <v:rect id="Rectangle 330" o:spid="_x0000_s1621" style="position:absolute;left:96;top:2856;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v:textbox>
                  </v:rect>
                  <v:rect id="Rectangle 331" o:spid="_x0000_s1622" style="position:absolute;left:228;top:2870;width:20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v:textbox>
                  </v:rect>
                  <v:rect id="Rectangle 332" o:spid="_x0000_s1623" style="position:absolute;left:485;top:3266;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v:textbox>
                  </v:rect>
                  <v:rect id="Rectangle 333" o:spid="_x0000_s1624" style="position:absolute;left:3535;top:3266;width:80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v:textbox>
                  </v:rect>
                  <v:rect id="Rectangle 334" o:spid="_x0000_s1625" style="position:absolute;left:1925;top:14;width:132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v:textbox>
                  </v:rect>
                  <v:rect id="Rectangle 335" o:spid="_x0000_s1626" style="position:absolute;left:1356;top:114;width:230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INSTITUTO OAXAQUEÑO CONSTRUCTOR DE INFRAESTRUCTURA</w:t>
                          </w:r>
                        </w:p>
                      </w:txbxContent>
                    </v:textbox>
                  </v:rect>
                  <v:rect id="Rectangle 336" o:spid="_x0000_s1627" style="position:absolute;left:1925;top:222;width:111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EDUCATIVA</w:t>
                          </w:r>
                        </w:p>
                      </w:txbxContent>
                    </v:textbox>
                  </v:rect>
                  <v:rect id="Rectangle 337" o:spid="_x0000_s1628" style="position:absolute;left:897;top:422;width:3770;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2"/>
                              <w:szCs w:val="22"/>
                            </w:rPr>
                            <w:t>PROGRAMA CALENDARIZADO DE ADQUISICIÓN DE MATERIALES MAS SIGNIFICATIVOS</w:t>
                          </w:r>
                        </w:p>
                      </w:txbxContent>
                    </v:textbox>
                  </v:rect>
                  <v:rect id="Rectangle 338" o:spid="_x0000_s1629" style="position:absolute;left:68;top:1348;width:9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No</w:t>
                          </w:r>
                          <w:r>
                            <w:rPr>
                              <w:rFonts w:cstheme="minorBidi"/>
                              <w:b/>
                              <w:bCs/>
                              <w:color w:val="000000"/>
                              <w:kern w:val="24"/>
                              <w:sz w:val="18"/>
                              <w:szCs w:val="18"/>
                            </w:rPr>
                            <w:t>.</w:t>
                          </w:r>
                        </w:p>
                      </w:txbxContent>
                    </v:textbox>
                  </v:rect>
                  <v:rect id="Rectangle 339" o:spid="_x0000_s1630" style="position:absolute;left:462;top:1302;width:39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PARTIDAS Y</w:t>
                          </w:r>
                        </w:p>
                      </w:txbxContent>
                    </v:textbox>
                  </v:rect>
                  <v:rect id="Rectangle 340" o:spid="_x0000_s1631" style="position:absolute;left:430;top:1395;width:4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v:textbox>
                  </v:rect>
                  <v:rect id="Rectangle 341" o:spid="_x0000_s1632" style="position:absolute;left:1154;top:1348;width:3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MATERIAL</w:t>
                          </w:r>
                        </w:p>
                      </w:txbxContent>
                    </v:textbox>
                  </v:rect>
                  <v:rect id="Rectangle 342" o:spid="_x0000_s1633" style="position:absolute;left:1625;top:1256;width:33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VOLUMEN</w:t>
                          </w:r>
                        </w:p>
                      </w:txbxContent>
                    </v:textbox>
                  </v:rect>
                  <v:rect id="Rectangle 343" o:spid="_x0000_s1634" style="position:absolute;left:1681;top:1348;width:22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zg5wwAAAN0AAAAPAAAAZHJzL2Rvd25yZXYueG1sRE9Ni8Iw&#10;EL0L/ocwwt40dYW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Qks4O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TOTAL </w:t>
                          </w:r>
                        </w:p>
                      </w:txbxContent>
                    </v:textbox>
                  </v:rect>
                  <v:rect id="Rectangle 344" o:spid="_x0000_s1635" style="position:absolute;left:1576;top:1441;width:43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qBNwwAAAN0AAAAPAAAAZHJzL2Rvd25yZXYueG1sRE9Ni8Iw&#10;EL0L/ocwwt40dZ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zaKgT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6"/>
                              <w:szCs w:val="16"/>
                            </w:rPr>
                            <w:t>MATERIALES</w:t>
                          </w:r>
                        </w:p>
                      </w:txbxContent>
                    </v:textbox>
                  </v:rect>
                  <v:rect id="Rectangle 345" o:spid="_x0000_s1636" style="position:absolute;left:2326;top:1244;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v:textbox>
                  </v:rect>
                  <v:rect id="Rectangle 346" o:spid="_x0000_s1637" style="position:absolute;left:3077;top:1244;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v:textbox>
                  </v:rect>
                  <v:rect id="Rectangle 347" o:spid="_x0000_s1638" style="position:absolute;left:3828;top:1244;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v:textbox>
                  </v:rect>
                  <v:rect id="Rectangle 348" o:spid="_x0000_s1639" style="position:absolute;left:4580;top:1243;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MES</w:t>
                          </w:r>
                        </w:p>
                      </w:txbxContent>
                    </v:textbox>
                  </v:rect>
                  <v:rect id="Rectangle 349" o:spid="_x0000_s1640" style="position:absolute;left:2189;top:135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350" o:spid="_x0000_s1641" style="position:absolute;left:2940;top:135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351" o:spid="_x0000_s1642" style="position:absolute;left:3691;top:135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352" o:spid="_x0000_s1643" style="position:absolute;left:4442;top:135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353" o:spid="_x0000_s1644" style="position:absolute;top:396;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" fillcolor="black" stroked="f"/>
                  <v:rect id="Rectangle 354" o:spid="_x0000_s1645" style="position:absolute;left:14;top:411;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" fillcolor="black" stroked="f"/>
                  <v:rect id="Rectangle 355" o:spid="_x0000_s1646" style="position:absolute;top:396;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" fillcolor="black" stroked="f"/>
                  <v:rect id="Rectangle 356" o:spid="_x0000_s1647" style="position:absolute;left:14;top:411;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" fillcolor="black" stroked="f"/>
                  <v:rect id="Rectangle 357" o:spid="_x0000_s1648" style="position:absolute;left:14;top:51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" fillcolor="black" stroked="f"/>
                  <v:rect id="Rectangle 358" o:spid="_x0000_s1649" style="position:absolute;top: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" fillcolor="black" stroked="f"/>
                  <v:rect id="Rectangle 359" o:spid="_x0000_s1650" style="position:absolute;left:5013;top:411;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" fillcolor="black" stroked="f"/>
                  <v:rect id="Rectangle 360" o:spid="_x0000_s1651" style="position:absolute;left:5027;top:396;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" fillcolor="black" stroked="f"/>
                  <v:line id="Line 361" o:spid="_x0000_s1652" style="position:absolute;visibility:visible;mso-wrap-style:square" from="1097,725" to="2583,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" strokeweight="0"/>
                  <v:rect id="Rectangle 362" o:spid="_x0000_s1653" style="position:absolute;left:1097;top:725;width:148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" fillcolor="black" stroked="f"/>
                  <v:line id="Line 363" o:spid="_x0000_s1654" style="position:absolute;visibility:visible;mso-wrap-style:square" from="1097,824" to="258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" strokeweight="0"/>
                  <v:rect id="Rectangle 364" o:spid="_x0000_s1655" style="position:absolute;left:1097;top:824;width:148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" fillcolor="black" stroked="f"/>
                  <v:line id="Line 365" o:spid="_x0000_s1656" style="position:absolute;visibility:visible;mso-wrap-style:square" from="1097,924" to="2583,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" strokeweight="0"/>
                  <v:rect id="Rectangle 366" o:spid="_x0000_s1657" style="position:absolute;left:1097;top:924;width:148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" fillcolor="black" stroked="f"/>
                  <v:line id="Line 367" o:spid="_x0000_s1658" style="position:absolute;visibility:visible;mso-wrap-style:square" from="1097,1023" to="2583,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" strokeweight="0"/>
                  <v:rect id="Rectangle 368" o:spid="_x0000_s1659" style="position:absolute;left:1097;top:1023;width:148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" fillcolor="black" stroked="f"/>
                  <v:rect id="Rectangle 369" o:spid="_x0000_s1660" style="position:absolute;left:14;top:51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" fillcolor="black" stroked="f"/>
                  <v:rect id="Rectangle 370" o:spid="_x0000_s1661" style="position:absolute;top:513;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" fillcolor="black" stroked="f"/>
                  <v:rect id="Rectangle 371" o:spid="_x0000_s1662" style="position:absolute;top:1220;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" fillcolor="black" stroked="f"/>
                  <v:rect id="Rectangle 372" o:spid="_x0000_s1663" style="position:absolute;left:14;top:123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" fillcolor="black" stroked="f"/>
                  <v:rect id="Rectangle 373" o:spid="_x0000_s1664" style="position:absolute;left:5027;top:513;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" fillcolor="black" stroked="f"/>
                  <v:rect id="Rectangle 374" o:spid="_x0000_s1665" style="position:absolute;left:5013;top:51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" fillcolor="black" stroked="f"/>
                  <v:rect id="Rectangle 375" o:spid="_x0000_s1666" style="position:absolute;top:419;width:7;height: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" fillcolor="black" stroked="f"/>
                  <v:rect id="Rectangle 376" o:spid="_x0000_s1667" style="position:absolute;left:14;top:419;width:7;height: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" fillcolor="black" stroked="f"/>
                  <v:rect id="Rectangle 377" o:spid="_x0000_s1668" style="position:absolute;left:5013;top:419;width:7;height: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" fillcolor="black" stroked="f"/>
                  <v:rect id="Rectangle 378" o:spid="_x0000_s1669" style="position:absolute;left:5027;top:419;width:7;height: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" fillcolor="black" stroked="f"/>
                  <v:rect id="Rectangle 379" o:spid="_x0000_s1670" style="position:absolute;left:5013;top:123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" fillcolor="black" stroked="f"/>
                  <v:rect id="Rectangle 380" o:spid="_x0000_s1671" style="position:absolute;left:5027;top:1220;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09o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" fillcolor="black" stroked="f"/>
                  <v:rect id="Rectangle 381" o:spid="_x0000_s1672" style="position:absolute;left:5013;top:1331;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" fillcolor="black" stroked="f"/>
                  <v:line id="Line 382" o:spid="_x0000_s1673" style="position:absolute;visibility:visible;mso-wrap-style:square" from="2767,1243" to="2767,1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" strokeweight="0"/>
                  <v:rect id="Rectangle 383" o:spid="_x0000_s1674" style="position:absolute;left:2767;top:1243;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" fillcolor="black" stroked="f"/>
                  <v:line id="Line 384" o:spid="_x0000_s1675" style="position:absolute;visibility:visible;mso-wrap-style:square" from="3518,1243" to="3518,1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" strokeweight="0"/>
                  <v:rect id="Rectangle 385" o:spid="_x0000_s1676" style="position:absolute;left:3518;top:1243;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" fillcolor="black" stroked="f"/>
                  <v:line id="Line 386" o:spid="_x0000_s1677" style="position:absolute;visibility:visible;mso-wrap-style:square" from="4269,1243" to="4269,1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" strokeweight="0"/>
                  <v:rect id="Rectangle 387" o:spid="_x0000_s1678" style="position:absolute;left:4269;top:1243;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" fillcolor="black" stroked="f"/>
                  <v:rect id="Rectangle 388" o:spid="_x0000_s1679" style="position:absolute;left:5013;top:1243;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" fillcolor="black" stroked="f"/>
                  <v:rect id="Rectangle 389" o:spid="_x0000_s1680" style="position:absolute;left:5027;top:1243;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" fillcolor="black" stroked="f"/>
                  <v:rect id="Rectangle 390" o:spid="_x0000_s1681" style="position:absolute;top:1220;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" fillcolor="black" stroked="f"/>
                  <v:rect id="Rectangle 391" o:spid="_x0000_s1682" style="position:absolute;left:14;top:123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" fillcolor="black" stroked="f"/>
                  <v:rect id="Rectangle 392" o:spid="_x0000_s1683" style="position:absolute;left:14;top:15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" fillcolor="black" stroked="f"/>
                  <v:rect id="Rectangle 393" o:spid="_x0000_s1684" style="position:absolute;left:14;top:15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" fillcolor="black" stroked="f"/>
                  <v:rect id="Rectangle 394" o:spid="_x0000_s1685" style="position:absolute;left:14;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" fillcolor="black" stroked="f"/>
                  <v:rect id="Rectangle 395" o:spid="_x0000_s1686" style="position:absolute;left:5013;top:1347;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" fillcolor="black" stroked="f"/>
                  <v:rect id="Rectangle 396" o:spid="_x0000_s1687" style="position:absolute;left:5027;top:1331;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" fillcolor="black" stroked="f"/>
                  <v:rect id="Rectangle 397" o:spid="_x0000_s1688" style="position:absolute;left:5013;top:15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" fillcolor="black" stroked="f"/>
                  <v:rect id="Rectangle 398" o:spid="_x0000_s1689" style="position:absolute;top:1243;width:7;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" fillcolor="black" stroked="f"/>
                  <v:rect id="Rectangle 399" o:spid="_x0000_s1690" style="position:absolute;left:14;top:1243;width:7;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" fillcolor="black" stroked="f"/>
                  <v:line id="Line 400" o:spid="_x0000_s1691" style="position:absolute;visibility:visible;mso-wrap-style:square" from="212,1243" to="212,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" strokeweight="0"/>
                  <v:rect id="Rectangle 401" o:spid="_x0000_s1692" style="position:absolute;left:212;top:1243;width:7;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" fillcolor="black" stroked="f"/>
                  <v:line id="Line 402" o:spid="_x0000_s1693" style="position:absolute;visibility:visible;mso-wrap-style:square" from="1094,1243" to="1094,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" strokeweight="0"/>
                  <v:rect id="Rectangle 403" o:spid="_x0000_s1694" style="position:absolute;left:1094;top:1243;width:7;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" fillcolor="black" stroked="f"/>
                  <v:line id="Line 404" o:spid="_x0000_s1695" style="position:absolute;visibility:visible;mso-wrap-style:square" from="1560,1243" to="1560,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" strokeweight="0"/>
                  <v:rect id="Rectangle 405" o:spid="_x0000_s1696" style="position:absolute;left:1560;top:1243;width:7;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" fillcolor="black" stroked="f"/>
                  <v:line id="Line 406" o:spid="_x0000_s1697" style="position:absolute;visibility:visible;mso-wrap-style:square" from="2016,1243" to="2016,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" strokeweight="0"/>
                  <v:rect id="Rectangle 407" o:spid="_x0000_s1698" style="position:absolute;left:2016;top:1243;width:6;height: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" fillcolor="black" stroked="f"/>
                  <v:line id="Line 408" o:spid="_x0000_s1699" style="position:absolute;visibility:visible;mso-wrap-style:square" from="2203,1452" to="2203,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" strokeweight="0"/>
                  <v:rect id="Rectangle 409" o:spid="_x0000_s1700" style="position:absolute;left:2203;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" fillcolor="black" stroked="f"/>
                  <v:line id="Line 410" o:spid="_x0000_s1701" style="position:absolute;visibility:visible;mso-wrap-style:square" from="2391,1452" to="2391,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" strokeweight="0"/>
                  <v:rect id="Rectangle 411" o:spid="_x0000_s1702" style="position:absolute;left:2391;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" fillcolor="black" stroked="f"/>
                  <v:line id="Line 412" o:spid="_x0000_s1703" style="position:absolute;visibility:visible;mso-wrap-style:square" from="2579,1452" to="2579,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" strokeweight="0"/>
                  <v:rect id="Rectangle 413" o:spid="_x0000_s1704" style="position:absolute;left:2579;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" fillcolor="black" stroked="f"/>
                  <v:line id="Line 414" o:spid="_x0000_s1705" style="position:absolute;visibility:visible;mso-wrap-style:square" from="2767,1354" to="2767,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" strokeweight="0"/>
                  <v:rect id="Rectangle 415" o:spid="_x0000_s1706" style="position:absolute;left:2767;top:1354;width:7;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" fillcolor="black" stroked="f"/>
                  <v:line id="Line 416" o:spid="_x0000_s1707" style="position:absolute;visibility:visible;mso-wrap-style:square" from="2954,1452" to="2954,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" strokeweight="0"/>
                  <v:rect id="Rectangle 417" o:spid="_x0000_s1708" style="position:absolute;left:2954;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" fillcolor="black" stroked="f"/>
                  <v:line id="Line 418" o:spid="_x0000_s1709" style="position:absolute;visibility:visible;mso-wrap-style:square" from="3142,1452" to="3142,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" strokeweight="0"/>
                  <v:rect id="Rectangle 419" o:spid="_x0000_s1710" style="position:absolute;left:3142;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" fillcolor="black" stroked="f"/>
                  <v:line id="Line 420" o:spid="_x0000_s1711" style="position:absolute;visibility:visible;mso-wrap-style:square" from="3330,1452" to="3330,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" strokeweight="0"/>
                  <v:rect id="Rectangle 421" o:spid="_x0000_s1712" style="position:absolute;left:3330;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" fillcolor="black" stroked="f"/>
                  <v:line id="Line 422" o:spid="_x0000_s1713" style="position:absolute;visibility:visible;mso-wrap-style:square" from="3518,1354" to="3518,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" strokeweight="0"/>
                  <v:rect id="Rectangle 423" o:spid="_x0000_s1714" style="position:absolute;left:3518;top:1354;width:7;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" fillcolor="black" stroked="f"/>
                  <v:line id="Line 424" o:spid="_x0000_s1715" style="position:absolute;visibility:visible;mso-wrap-style:square" from="3706,1452" to="3706,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" strokeweight="0"/>
                  <v:rect id="Rectangle 425" o:spid="_x0000_s1716" style="position:absolute;left:3706;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" fillcolor="black" stroked="f"/>
                  <v:line id="Line 426" o:spid="_x0000_s1717" style="position:absolute;visibility:visible;mso-wrap-style:square" from="3893,1452" to="3893,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" strokeweight="0"/>
                  <v:rect id="Rectangle 427" o:spid="_x0000_s1718" style="position:absolute;left:3893;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" fillcolor="black" stroked="f"/>
                  <v:line id="Line 428" o:spid="_x0000_s1719" style="position:absolute;visibility:visible;mso-wrap-style:square" from="4081,1452" to="4081,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" strokeweight="0"/>
                  <v:rect id="Rectangle 429" o:spid="_x0000_s1720" style="position:absolute;left:4081;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" fillcolor="black" stroked="f"/>
                  <v:line id="Line 430" o:spid="_x0000_s1721" style="position:absolute;visibility:visible;mso-wrap-style:square" from="4269,1354" to="4269,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" strokeweight="0"/>
                  <v:rect id="Rectangle 431" o:spid="_x0000_s1722" style="position:absolute;left:4269;top:1354;width:7;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" fillcolor="black" stroked="f"/>
                  <v:line id="Line 432" o:spid="_x0000_s1723" style="position:absolute;visibility:visible;mso-wrap-style:square" from="4457,1452" to="4457,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" strokeweight="0"/>
                  <v:rect id="Rectangle 433" o:spid="_x0000_s1724" style="position:absolute;left:4457;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" fillcolor="black" stroked="f"/>
                  <v:line id="Line 434" o:spid="_x0000_s1725" style="position:absolute;visibility:visible;mso-wrap-style:square" from="4645,1452" to="4645,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" strokeweight="0"/>
                  <v:rect id="Rectangle 435" o:spid="_x0000_s1726" style="position:absolute;left:4645;top:1452;width:6;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" fillcolor="black" stroked="f"/>
                  <v:line id="Line 436" o:spid="_x0000_s1727" style="position:absolute;visibility:visible;mso-wrap-style:square" from="4832,1452" to="4832,1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" strokeweight="0"/>
                  <v:rect id="Rectangle 437" o:spid="_x0000_s1728" style="position:absolute;left:4832;top:1452;width:7;height: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" fillcolor="black" stroked="f"/>
                  <v:rect id="Rectangle 438" o:spid="_x0000_s1729" style="position:absolute;left:5013;top:1354;width:7;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xz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" fillcolor="black" stroked="f"/>
                  <v:rect id="Rectangle 439" o:spid="_x0000_s1730" style="position:absolute;left:5027;top:1354;width:7;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" fillcolor="black" stroked="f"/>
                  <v:rect id="Rectangle 440" o:spid="_x0000_s1731" style="position:absolute;top:1542;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RBS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" fillcolor="black" stroked="f"/>
                  <v:rect id="Rectangle 441" o:spid="_x0000_s1732" style="position:absolute;left:14;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" fillcolor="black" stroked="f"/>
                  <v:rect id="Rectangle 442" o:spid="_x0000_s1733" style="position:absolute;left:14;top:3044;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" fillcolor="black" stroked="f"/>
                  <v:rect id="Rectangle 443" o:spid="_x0000_s1734" style="position:absolute;top:3060;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" fillcolor="black" stroked="f"/>
                  <v:rect id="Rectangle 444" o:spid="_x0000_s1735" style="position:absolute;left:5013;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" fillcolor="black" stroked="f"/>
                  <v:rect id="Rectangle 445" o:spid="_x0000_s1736" style="position:absolute;left:5027;top:1542;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" fillcolor="black" stroked="f"/>
                  <v:rect id="Rectangle 446" o:spid="_x0000_s1737" style="position:absolute;left:14;top:3044;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" fillcolor="black" stroked="f"/>
                  <v:rect id="Rectangle 447" o:spid="_x0000_s1738" style="position:absolute;top:3044;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" fillcolor="black" stroked="f"/>
                  <v:rect id="Rectangle 448" o:spid="_x0000_s1739" style="position:absolute;left:5027;top:3044;width:7;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" fillcolor="black" stroked="f"/>
                  <v:rect id="Rectangle 449" o:spid="_x0000_s1740" style="position:absolute;left:5013;top:3044;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" fillcolor="black" stroked="f"/>
                  <v:rect id="Rectangle 450" o:spid="_x0000_s1741" style="position:absolute;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" fillcolor="black" stroked="f"/>
                  <v:rect id="Rectangle 451" o:spid="_x0000_s1742" style="position:absolute;left:14;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" fillcolor="black" stroked="f"/>
                  <v:rect id="Rectangle 452" o:spid="_x0000_s1743" style="position:absolute;left:5013;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" fillcolor="black" stroked="f"/>
                  <v:rect id="Rectangle 453" o:spid="_x0000_s1744" style="position:absolute;left:5027;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" fillcolor="black" stroked="f"/>
                  <v:line id="Line 454" o:spid="_x0000_s1745" style="position:absolute;visibility:visible;mso-wrap-style:square" from="212,1565" to="212,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" strokeweight="0"/>
                  <v:rect id="Rectangle 455" o:spid="_x0000_s1746" style="position:absolute;left:212;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" fillcolor="black" stroked="f"/>
                  <v:line id="Line 456" o:spid="_x0000_s1747" style="position:absolute;visibility:visible;mso-wrap-style:square" from="1094,1565" to="1094,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" strokeweight="0"/>
                  <v:rect id="Rectangle 457" o:spid="_x0000_s1748" style="position:absolute;left:1094;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" fillcolor="black" stroked="f"/>
                  <v:line id="Line 458" o:spid="_x0000_s1749" style="position:absolute;visibility:visible;mso-wrap-style:square" from="1560,1565" to="1560,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" strokeweight="0"/>
                  <v:rect id="Rectangle 459" o:spid="_x0000_s1750" style="position:absolute;left:1560;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" fillcolor="black" stroked="f"/>
                  <v:line id="Line 460" o:spid="_x0000_s1751" style="position:absolute;visibility:visible;mso-wrap-style:square" from="2016,1565" to="2016,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" strokeweight="0"/>
                  <v:rect id="Rectangle 461" o:spid="_x0000_s1752" style="position:absolute;left:2016;top:1565;width:6;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" fillcolor="black" stroked="f"/>
                  <v:line id="Line 462" o:spid="_x0000_s1753" style="position:absolute;visibility:visible;mso-wrap-style:square" from="2767,1565" to="2767,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" strokeweight="0"/>
                  <v:rect id="Rectangle 463" o:spid="_x0000_s1754" style="position:absolute;left:2767;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" fillcolor="black" stroked="f"/>
                  <v:line id="Line 464" o:spid="_x0000_s1755" style="position:absolute;visibility:visible;mso-wrap-style:square" from="3518,1565" to="3518,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" strokeweight="0"/>
                  <v:rect id="Rectangle 465" o:spid="_x0000_s1756" style="position:absolute;left:3518;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" fillcolor="black" stroked="f"/>
                  <v:line id="Line 466" o:spid="_x0000_s1757" style="position:absolute;visibility:visible;mso-wrap-style:square" from="4269,1565" to="4269,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" strokeweight="0"/>
                  <v:rect id="Rectangle 467" o:spid="_x0000_s1758" style="position:absolute;left:4269;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" fillcolor="black" stroked="f"/>
                  <v:line id="Line 468" o:spid="_x0000_s1759" style="position:absolute;visibility:visible;mso-wrap-style:square" from="2203,1565" to="2203,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" strokeweight="0"/>
                  <v:rect id="Rectangle 469" o:spid="_x0000_s1760" style="position:absolute;left:2203;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" fillcolor="black" stroked="f"/>
                  <v:line id="Line 470" o:spid="_x0000_s1761" style="position:absolute;visibility:visible;mso-wrap-style:square" from="2391,1565" to="2391,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" strokeweight="0"/>
                  <v:rect id="Rectangle 471" o:spid="_x0000_s1762" style="position:absolute;left:2391;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" fillcolor="black" stroked="f"/>
                  <v:line id="Line 472" o:spid="_x0000_s1763" style="position:absolute;visibility:visible;mso-wrap-style:square" from="2579,1565" to="2579,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" strokeweight="0"/>
                  <v:rect id="Rectangle 473" o:spid="_x0000_s1764" style="position:absolute;left:2579;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" fillcolor="black" stroked="f"/>
                  <v:line id="Line 474" o:spid="_x0000_s1765" style="position:absolute;visibility:visible;mso-wrap-style:square" from="2954,1565" to="2954,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" strokeweight="0"/>
                  <v:rect id="Rectangle 475" o:spid="_x0000_s1766" style="position:absolute;left:2954;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" fillcolor="black" stroked="f"/>
                  <v:line id="Line 476" o:spid="_x0000_s1767" style="position:absolute;visibility:visible;mso-wrap-style:square" from="3142,1565" to="3142,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" strokeweight="0"/>
                  <v:rect id="Rectangle 477" o:spid="_x0000_s1768" style="position:absolute;left:3142;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" fillcolor="black" stroked="f"/>
                  <v:line id="Line 478" o:spid="_x0000_s1769" style="position:absolute;visibility:visible;mso-wrap-style:square" from="3330,1565" to="3330,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" strokeweight="0"/>
                  <v:rect id="Rectangle 479" o:spid="_x0000_s1770" style="position:absolute;left:3330;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" fillcolor="black" stroked="f"/>
                  <v:line id="Line 480" o:spid="_x0000_s1771" style="position:absolute;visibility:visible;mso-wrap-style:square" from="3706,1565" to="3706,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" strokeweight="0"/>
                  <v:rect id="Rectangle 481" o:spid="_x0000_s1772" style="position:absolute;left:3706;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" fillcolor="black" stroked="f"/>
                  <v:line id="Line 482" o:spid="_x0000_s1773" style="position:absolute;visibility:visible;mso-wrap-style:square" from="3893,1565" to="3893,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" strokeweight="0"/>
                  <v:rect id="Rectangle 483" o:spid="_x0000_s1774" style="position:absolute;left:3893;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" fillcolor="black" stroked="f"/>
                </v:group>
                <v:line id="Line 485" o:spid="_x0000_s1775" style="position:absolute;visibility:visible;mso-wrap-style:square" from="4081,1565" to="4081,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" strokeweight="0"/>
                <v:rect id="Rectangle 486" o:spid="_x0000_s1776" style="position:absolute;left:4081;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" fillcolor="black" stroked="f"/>
                <v:line id="Line 487" o:spid="_x0000_s1777" style="position:absolute;visibility:visible;mso-wrap-style:square" from="4457,1565" to="4457,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" strokeweight="0"/>
                <v:rect id="Rectangle 488" o:spid="_x0000_s1778" style="position:absolute;left:4457;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" fillcolor="black" stroked="f"/>
                <v:line id="Line 489" o:spid="_x0000_s1779" style="position:absolute;visibility:visible;mso-wrap-style:square" from="4645,1565" to="4645,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" strokeweight="0"/>
                <v:rect id="Rectangle 490" o:spid="_x0000_s1780" style="position:absolute;left:4645;top:1565;width:6;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" fillcolor="black" stroked="f"/>
                <v:line id="Line 491" o:spid="_x0000_s1781" style="position:absolute;visibility:visible;mso-wrap-style:square" from="4832,1565" to="4832,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" strokeweight="0"/>
                <v:rect id="Rectangle 492" o:spid="_x0000_s1782" style="position:absolute;left:4832;top:1565;width:7;height:1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" fillcolor="black" stroked="f"/>
                <v:rect id="Rectangle 493" o:spid="_x0000_s1783" style="position:absolute;left:5013;top:411;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" fillcolor="black" stroked="f"/>
                <v:rect id="Rectangle 494" o:spid="_x0000_s1784" style="position:absolute;left:5013;top:396;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" fillcolor="black" stroked="f"/>
                <v:rect id="Rectangle 495" o:spid="_x0000_s1785" style="position:absolute;left:21;top:396;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" fillcolor="black" stroked="f"/>
                <v:rect id="Rectangle 496" o:spid="_x0000_s1786" style="position:absolute;left:21;top:411;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" fillcolor="black" stroked="f"/>
                <v:rect id="Rectangle 497" o:spid="_x0000_s1787" style="position:absolute;left:5013;top: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" fillcolor="black" stroked="f"/>
                <v:rect id="Rectangle 498" o:spid="_x0000_s1788" style="position:absolute;left:5013;top:513;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k5c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9AVy/iSfI6T8AAAD//wMAUEsBAi0AFAAGAAgAAAAhANvh9svuAAAAhQEAABMAAAAAAAAA&#10;AAAAAAAAAAAAAFtDb250ZW50X1R5cGVzXS54bWxQSwECLQAUAAYACAAAACEAWvQsW78AAAAVAQAA&#10;CwAAAAAAAAAAAAAAAAAfAQAAX3JlbHMvLnJlbHNQSwECLQAUAAYACAAAACEAcDpOXMYAAADdAAAA&#10;DwAAAAAAAAAAAAAAAAAHAgAAZHJzL2Rvd25yZXYueG1sUEsFBgAAAAADAAMAtwAAAPoCAAAAAA==&#10;" fillcolor="black" stroked="f"/>
                <v:rect id="Rectangle 499" o:spid="_x0000_s1789" style="position:absolute;left:21;top:513;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" fillcolor="black" stroked="f"/>
                <v:rect id="Rectangle 500" o:spid="_x0000_s1790" style="position:absolute;left:21;top:528;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" fillcolor="black" stroked="f"/>
                <v:line id="Line 501" o:spid="_x0000_s1791" style="position:absolute;visibility:visible;mso-wrap-style:square" from="3521,725" to="5024,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" strokeweight="0"/>
                <v:rect id="Rectangle 502" o:spid="_x0000_s1792" style="position:absolute;left:3521;top:725;width:150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" fillcolor="black" stroked="f"/>
                <v:line id="Line 503" o:spid="_x0000_s1793" style="position:absolute;visibility:visible;mso-wrap-style:square" from="3521,824" to="5024,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" strokeweight="0"/>
                <v:rect id="Rectangle 504" o:spid="_x0000_s1794" style="position:absolute;left:3521;top:824;width:150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" fillcolor="black" stroked="f"/>
                <v:line id="Line 505" o:spid="_x0000_s1795" style="position:absolute;visibility:visible;mso-wrap-style:square" from="3521,924" to="5024,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" strokeweight="0"/>
                <v:rect id="Rectangle 506" o:spid="_x0000_s1796" style="position:absolute;left:3521;top:924;width:150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" fillcolor="black" stroked="f"/>
                <v:line id="Line 507" o:spid="_x0000_s1797" style="position:absolute;visibility:visible;mso-wrap-style:square" from="3521,1023" to="5024,1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" strokeweight="0"/>
                <v:rect id="Rectangle 508" o:spid="_x0000_s1798" style="position:absolute;left:3521;top:1023;width:150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D0h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PRM/x/E0+Qiz8AAAD//wMAUEsBAi0AFAAGAAgAAAAhANvh9svuAAAAhQEAABMAAAAAAAAA&#10;AAAAAAAAAAAAAFtDb250ZW50X1R5cGVzXS54bWxQSwECLQAUAAYACAAAACEAWvQsW78AAAAVAQAA&#10;CwAAAAAAAAAAAAAAAAAfAQAAX3JlbHMvLnJlbHNQSwECLQAUAAYACAAAACEAKDw9IcYAAADdAAAA&#10;DwAAAAAAAAAAAAAAAAAHAgAAZHJzL2Rvd25yZXYueG1sUEsFBgAAAAADAAMAtwAAAPoCAAAAAA==&#10;" fillcolor="black" stroked="f"/>
                <v:line id="Line 509" o:spid="_x0000_s1799" style="position:absolute;visibility:visible;mso-wrap-style:square" from="1097,1123" to="2583,1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" strokeweight="0"/>
                <v:rect id="Rectangle 510" o:spid="_x0000_s1800" style="position:absolute;left:1097;top:1123;width:148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" fillcolor="black" stroked="f"/>
                <v:rect id="Rectangle 511" o:spid="_x0000_s1801" style="position:absolute;left:5013;top:1236;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" fillcolor="black" stroked="f"/>
                <v:rect id="Rectangle 512" o:spid="_x0000_s1802" style="position:absolute;left:5013;top:1220;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" fillcolor="black" stroked="f"/>
                <v:rect id="Rectangle 513" o:spid="_x0000_s1803" style="position:absolute;left:21;top:1220;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" fillcolor="black" stroked="f"/>
                <v:rect id="Rectangle 514" o:spid="_x0000_s1804" style="position:absolute;left:21;top:1236;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" fillcolor="black" stroked="f"/>
                <v:rect id="Rectangle 515" o:spid="_x0000_s1805" style="position:absolute;left:2022;top:1331;width:299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" fillcolor="black" stroked="f"/>
                <v:rect id="Rectangle 516" o:spid="_x0000_s1806" style="position:absolute;left:2022;top:1347;width:299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" fillcolor="black" stroked="f"/>
                <v:rect id="Rectangle 517" o:spid="_x0000_s1807" style="position:absolute;left:5013;top:1331;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" fillcolor="black" stroked="f"/>
                <v:rect id="Rectangle 518" o:spid="_x0000_s1808" style="position:absolute;left:5013;top:1347;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" fillcolor="black" stroked="f"/>
                <v:line id="Line 519" o:spid="_x0000_s1809" style="position:absolute;visibility:visible;mso-wrap-style:square" from="2022,1444" to="5013,1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" strokeweight="0"/>
                <v:rect id="Rectangle 520" o:spid="_x0000_s1810" style="position:absolute;left:2022;top:1444;width:299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" fillcolor="black" stroked="f"/>
                <v:rect id="Rectangle 521" o:spid="_x0000_s1811" style="position:absolute;left:5013;top:1557;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" fillcolor="black" stroked="f"/>
                <v:rect id="Rectangle 522" o:spid="_x0000_s1812" style="position:absolute;left:5013;top:1542;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" fillcolor="black" stroked="f"/>
                <v:rect id="Rectangle 523" o:spid="_x0000_s1813" style="position:absolute;left:21;top:1542;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" fillcolor="black" stroked="f"/>
                <v:rect id="Rectangle 524" o:spid="_x0000_s1814" style="position:absolute;left:21;top:1557;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" fillcolor="black" stroked="f"/>
                <v:line id="Line 525" o:spid="_x0000_s1815" style="position:absolute;visibility:visible;mso-wrap-style:square" from="21,1654" to="5013,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" strokeweight="0"/>
                <v:rect id="Rectangle 526" o:spid="_x0000_s1816" style="position:absolute;left:21;top:1654;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" fillcolor="black" stroked="f"/>
                <v:line id="Line 527" o:spid="_x0000_s1817" style="position:absolute;visibility:visible;mso-wrap-style:square" from="21,1754" to="5013,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" strokeweight="0"/>
                <v:rect id="Rectangle 528" o:spid="_x0000_s1818" style="position:absolute;left:21;top:1754;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FB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4fjZ7h+E0+Qi38AAAD//wMAUEsBAi0AFAAGAAgAAAAhANvh9svuAAAAhQEAABMAAAAAAAAA&#10;AAAAAAAAAAAAAFtDb250ZW50X1R5cGVzXS54bWxQSwECLQAUAAYACAAAACEAWvQsW78AAAAVAQAA&#10;CwAAAAAAAAAAAAAAAAAfAQAAX3JlbHMvLnJlbHNQSwECLQAUAAYACAAAACEAY4lhQcYAAADdAAAA&#10;DwAAAAAAAAAAAAAAAAAHAgAAZHJzL2Rvd25yZXYueG1sUEsFBgAAAAADAAMAtwAAAPoCAAAAAA==&#10;" fillcolor="black" stroked="f"/>
                <v:line id="Line 529" o:spid="_x0000_s1819" style="position:absolute;visibility:visible;mso-wrap-style:square" from="21,1853" to="5013,1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" strokeweight="0"/>
                <v:rect id="Rectangle 530" o:spid="_x0000_s1820" style="position:absolute;left:21;top:1853;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" fillcolor="black" stroked="f"/>
                <v:line id="Line 531" o:spid="_x0000_s1821" style="position:absolute;visibility:visible;mso-wrap-style:square" from="21,1953" to="5013,1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" strokeweight="0"/>
                <v:rect id="Rectangle 532" o:spid="_x0000_s1822" style="position:absolute;left:21;top:1953;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" fillcolor="black" stroked="f"/>
                <v:line id="Line 533" o:spid="_x0000_s1823" style="position:absolute;visibility:visible;mso-wrap-style:square" from="21,2052" to="5013,2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" strokeweight="0"/>
                <v:rect id="Rectangle 534" o:spid="_x0000_s1824" style="position:absolute;left:21;top:2052;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" fillcolor="black" stroked="f"/>
                <v:line id="Line 535" o:spid="_x0000_s1825" style="position:absolute;visibility:visible;mso-wrap-style:square" from="21,2152" to="5013,2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" strokeweight="0"/>
                <v:rect id="Rectangle 536" o:spid="_x0000_s1826" style="position:absolute;left:21;top:2152;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" fillcolor="black" stroked="f"/>
                <v:line id="Line 537" o:spid="_x0000_s1827" style="position:absolute;visibility:visible;mso-wrap-style:square" from="21,2251" to="5013,2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" strokeweight="0"/>
                <v:rect id="Rectangle 538" o:spid="_x0000_s1828" style="position:absolute;left:21;top:2251;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B/P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" fillcolor="black" stroked="f"/>
                <v:line id="Line 539" o:spid="_x0000_s1829" style="position:absolute;visibility:visible;mso-wrap-style:square" from="21,2350" to="5013,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" strokeweight="0"/>
                <v:rect id="Rectangle 540" o:spid="_x0000_s1830" style="position:absolute;left:21;top:2350;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" fillcolor="black" stroked="f"/>
                <v:line id="Line 541" o:spid="_x0000_s1831" style="position:absolute;visibility:visible;mso-wrap-style:square" from="21,2450" to="5013,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" strokeweight="0"/>
                <v:rect id="Rectangle 542" o:spid="_x0000_s1832" style="position:absolute;left:21;top:2450;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" fillcolor="black" stroked="f"/>
                <v:line id="Line 543" o:spid="_x0000_s1833" style="position:absolute;visibility:visible;mso-wrap-style:square" from="21,2549" to="5013,2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" strokeweight="0"/>
                <v:rect id="Rectangle 544" o:spid="_x0000_s1834" style="position:absolute;left:21;top:2549;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" fillcolor="black" stroked="f"/>
                <v:line id="Line 545" o:spid="_x0000_s1835" style="position:absolute;visibility:visible;mso-wrap-style:square" from="21,2649" to="5013,2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" strokeweight="0"/>
                <v:rect id="Rectangle 546" o:spid="_x0000_s1836" style="position:absolute;left:21;top:2649;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" fillcolor="black" stroked="f"/>
                <v:line id="Line 547" o:spid="_x0000_s1837" style="position:absolute;visibility:visible;mso-wrap-style:square" from="21,2748" to="501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" strokeweight="0"/>
                <v:rect id="Rectangle 548" o:spid="_x0000_s1838" style="position:absolute;left:21;top:2748;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" fillcolor="black" stroked="f"/>
                <v:line id="Line 549" o:spid="_x0000_s1839" style="position:absolute;visibility:visible;mso-wrap-style:square" from="21,2848" to="5013,2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" strokeweight="0"/>
                <v:rect id="Rectangle 550" o:spid="_x0000_s1840" style="position:absolute;left:21;top:2848;width:499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" fillcolor="black" stroked="f"/>
                <v:line id="Line 551" o:spid="_x0000_s1841" style="position:absolute;visibility:visible;mso-wrap-style:square" from="21,2947" to="5013,2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" strokeweight="0"/>
                <v:rect id="Rectangle 552" o:spid="_x0000_s1842" style="position:absolute;left:21;top:2947;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" fillcolor="black" stroked="f"/>
                <v:rect id="Rectangle 553" o:spid="_x0000_s1843" style="position:absolute;left:5013;top:3060;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" fillcolor="black" stroked="f"/>
                <v:rect id="Rectangle 554" o:spid="_x0000_s1844" style="position:absolute;left:5013;top:3044;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rect id="Rectangle 555" o:spid="_x0000_s1845" style="position:absolute;left:21;top:3044;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" fillcolor="black" stroked="f"/>
                <v:rect id="Rectangle 556" o:spid="_x0000_s1846" style="position:absolute;left:21;top:3060;width:499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" fillcolor="black" stroked="f"/>
                <w10:wrap anchorx="margin"/>
              </v:group>
            </w:pict>
          </mc:Fallback>
        </mc:AlternateContent>
      </w: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8923BF">
      <w:pPr>
        <w:jc w:val="center"/>
        <w:rPr>
          <w:sz w:val="48"/>
        </w:rPr>
        <w:sectPr w:rsidR="008923BF" w:rsidSect="008923BF">
          <w:pgSz w:w="15842" w:h="12242" w:orient="landscape" w:code="1"/>
          <w:pgMar w:top="1134" w:right="1134" w:bottom="1701" w:left="1134" w:header="720" w:footer="720" w:gutter="0"/>
          <w:cols w:space="720"/>
        </w:sectPr>
      </w:pPr>
      <w:r>
        <w:rPr>
          <w:noProof/>
          <w:lang w:eastAsia="es-MX"/>
        </w:rPr>
        <mc:AlternateContent>
          <mc:Choice Requires="wpg">
            <w:drawing>
              <wp:anchor distT="0" distB="0" distL="114300" distR="114300" simplePos="0" relativeHeight="251927552" behindDoc="0" locked="0" layoutInCell="1" allowOverlap="1" wp14:anchorId="27C34CBF" wp14:editId="0A64080B">
                <wp:simplePos x="0" y="0"/>
                <wp:positionH relativeFrom="margin">
                  <wp:align>left</wp:align>
                </wp:positionH>
                <wp:positionV relativeFrom="paragraph">
                  <wp:posOffset>285750</wp:posOffset>
                </wp:positionV>
                <wp:extent cx="8356600" cy="4842510"/>
                <wp:effectExtent l="0" t="0" r="6350" b="15240"/>
                <wp:wrapNone/>
                <wp:docPr id="1655" name="Group 5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56600" cy="4842510"/>
                          <a:chOff x="0" y="0"/>
                          <a:chExt cx="5264" cy="3310"/>
                        </a:xfrm>
                      </wpg:grpSpPr>
                      <wps:wsp>
                        <wps:cNvPr id="1656" name="AutoShape 559"/>
                        <wps:cNvSpPr>
                          <a:spLocks noChangeAspect="1" noChangeArrowheads="1" noTextEdit="1"/>
                        </wps:cNvSpPr>
                        <wps:spPr bwMode="auto">
                          <a:xfrm>
                            <a:off x="8" y="0"/>
                            <a:ext cx="5248" cy="3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1657" name="Group 761"/>
                        <wpg:cNvGrpSpPr>
                          <a:grpSpLocks/>
                        </wpg:cNvGrpSpPr>
                        <wpg:grpSpPr bwMode="auto">
                          <a:xfrm>
                            <a:off x="0" y="11"/>
                            <a:ext cx="5264" cy="3298"/>
                            <a:chOff x="0" y="11"/>
                            <a:chExt cx="5264" cy="3298"/>
                          </a:xfrm>
                        </wpg:grpSpPr>
                        <wps:wsp>
                          <wps:cNvPr id="1658" name="Rectangle 561"/>
                          <wps:cNvSpPr>
                            <a:spLocks noChangeArrowheads="1"/>
                          </wps:cNvSpPr>
                          <wps:spPr bwMode="auto">
                            <a:xfrm>
                              <a:off x="28" y="736"/>
                              <a:ext cx="8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wps:txbx>
                          <wps:bodyPr vert="horz" wrap="square" lIns="0" tIns="0" rIns="0" bIns="0" numCol="1" anchor="t" anchorCtr="0" compatLnSpc="1">
                            <a:prstTxWarp prst="textNoShape">
                              <a:avLst/>
                            </a:prstTxWarp>
                            <a:noAutofit/>
                          </wps:bodyPr>
                        </wps:wsp>
                        <wps:wsp>
                          <wps:cNvPr id="1659" name="Rectangle 562"/>
                          <wps:cNvSpPr>
                            <a:spLocks noChangeArrowheads="1"/>
                          </wps:cNvSpPr>
                          <wps:spPr bwMode="auto">
                            <a:xfrm>
                              <a:off x="2671" y="736"/>
                              <a:ext cx="52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1660" name="Rectangle 563"/>
                          <wps:cNvSpPr>
                            <a:spLocks noChangeArrowheads="1"/>
                          </wps:cNvSpPr>
                          <wps:spPr bwMode="auto">
                            <a:xfrm>
                              <a:off x="28" y="829"/>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1661" name="Rectangle 564"/>
                          <wps:cNvSpPr>
                            <a:spLocks noChangeArrowheads="1"/>
                          </wps:cNvSpPr>
                          <wps:spPr bwMode="auto">
                            <a:xfrm>
                              <a:off x="2671" y="829"/>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1662" name="Rectangle 565"/>
                          <wps:cNvSpPr>
                            <a:spLocks noChangeArrowheads="1"/>
                          </wps:cNvSpPr>
                          <wps:spPr bwMode="auto">
                            <a:xfrm>
                              <a:off x="28" y="923"/>
                              <a:ext cx="2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1663" name="Rectangle 566"/>
                          <wps:cNvSpPr>
                            <a:spLocks noChangeArrowheads="1"/>
                          </wps:cNvSpPr>
                          <wps:spPr bwMode="auto">
                            <a:xfrm>
                              <a:off x="2671" y="923"/>
                              <a:ext cx="38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1664" name="Rectangle 567"/>
                          <wps:cNvSpPr>
                            <a:spLocks noChangeArrowheads="1"/>
                          </wps:cNvSpPr>
                          <wps:spPr bwMode="auto">
                            <a:xfrm>
                              <a:off x="28" y="1017"/>
                              <a:ext cx="3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1665" name="Rectangle 568"/>
                          <wps:cNvSpPr>
                            <a:spLocks noChangeArrowheads="1"/>
                          </wps:cNvSpPr>
                          <wps:spPr bwMode="auto">
                            <a:xfrm>
                              <a:off x="2671" y="1017"/>
                              <a:ext cx="103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p>
                            </w:txbxContent>
                          </wps:txbx>
                          <wps:bodyPr vert="horz" wrap="square" lIns="0" tIns="0" rIns="0" bIns="0" numCol="1" anchor="t" anchorCtr="0" compatLnSpc="1">
                            <a:prstTxWarp prst="textNoShape">
                              <a:avLst/>
                            </a:prstTxWarp>
                            <a:noAutofit/>
                          </wps:bodyPr>
                        </wps:wsp>
                        <wps:wsp>
                          <wps:cNvPr id="1666" name="Rectangle 569"/>
                          <wps:cNvSpPr>
                            <a:spLocks noChangeArrowheads="1"/>
                          </wps:cNvSpPr>
                          <wps:spPr bwMode="auto">
                            <a:xfrm>
                              <a:off x="28" y="1111"/>
                              <a:ext cx="77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1667" name="Rectangle 570"/>
                          <wps:cNvSpPr>
                            <a:spLocks noChangeArrowheads="1"/>
                          </wps:cNvSpPr>
                          <wps:spPr bwMode="auto">
                            <a:xfrm>
                              <a:off x="1880"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1668" name="Rectangle 571"/>
                          <wps:cNvSpPr>
                            <a:spLocks noChangeArrowheads="1"/>
                          </wps:cNvSpPr>
                          <wps:spPr bwMode="auto">
                            <a:xfrm>
                              <a:off x="2096"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1669" name="Rectangle 572"/>
                          <wps:cNvSpPr>
                            <a:spLocks noChangeArrowheads="1"/>
                          </wps:cNvSpPr>
                          <wps:spPr bwMode="auto">
                            <a:xfrm>
                              <a:off x="2313"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1670" name="Rectangle 573"/>
                          <wps:cNvSpPr>
                            <a:spLocks noChangeArrowheads="1"/>
                          </wps:cNvSpPr>
                          <wps:spPr bwMode="auto">
                            <a:xfrm>
                              <a:off x="2529"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1671" name="Rectangle 574"/>
                          <wps:cNvSpPr>
                            <a:spLocks noChangeArrowheads="1"/>
                          </wps:cNvSpPr>
                          <wps:spPr bwMode="auto">
                            <a:xfrm>
                              <a:off x="2746"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1672" name="Rectangle 575"/>
                          <wps:cNvSpPr>
                            <a:spLocks noChangeArrowheads="1"/>
                          </wps:cNvSpPr>
                          <wps:spPr bwMode="auto">
                            <a:xfrm>
                              <a:off x="2962"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1673" name="Rectangle 576"/>
                          <wps:cNvSpPr>
                            <a:spLocks noChangeArrowheads="1"/>
                          </wps:cNvSpPr>
                          <wps:spPr bwMode="auto">
                            <a:xfrm>
                              <a:off x="3179"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1674" name="Rectangle 577"/>
                          <wps:cNvSpPr>
                            <a:spLocks noChangeArrowheads="1"/>
                          </wps:cNvSpPr>
                          <wps:spPr bwMode="auto">
                            <a:xfrm>
                              <a:off x="3395"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1675" name="Rectangle 578"/>
                          <wps:cNvSpPr>
                            <a:spLocks noChangeArrowheads="1"/>
                          </wps:cNvSpPr>
                          <wps:spPr bwMode="auto">
                            <a:xfrm>
                              <a:off x="3611" y="1512"/>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1676" name="Rectangle 579"/>
                          <wps:cNvSpPr>
                            <a:spLocks noChangeArrowheads="1"/>
                          </wps:cNvSpPr>
                          <wps:spPr bwMode="auto">
                            <a:xfrm>
                              <a:off x="3807"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wps:txbx>
                          <wps:bodyPr vert="horz" wrap="square" lIns="0" tIns="0" rIns="0" bIns="0" numCol="1" anchor="t" anchorCtr="0" compatLnSpc="1">
                            <a:prstTxWarp prst="textNoShape">
                              <a:avLst/>
                            </a:prstTxWarp>
                            <a:noAutofit/>
                          </wps:bodyPr>
                        </wps:wsp>
                        <wps:wsp>
                          <wps:cNvPr id="1677" name="Rectangle 580"/>
                          <wps:cNvSpPr>
                            <a:spLocks noChangeArrowheads="1"/>
                          </wps:cNvSpPr>
                          <wps:spPr bwMode="auto">
                            <a:xfrm>
                              <a:off x="4023"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wps:txbx>
                          <wps:bodyPr vert="horz" wrap="square" lIns="0" tIns="0" rIns="0" bIns="0" numCol="1" anchor="t" anchorCtr="0" compatLnSpc="1">
                            <a:prstTxWarp prst="textNoShape">
                              <a:avLst/>
                            </a:prstTxWarp>
                            <a:noAutofit/>
                          </wps:bodyPr>
                        </wps:wsp>
                        <wps:wsp>
                          <wps:cNvPr id="1678" name="Rectangle 581"/>
                          <wps:cNvSpPr>
                            <a:spLocks noChangeArrowheads="1"/>
                          </wps:cNvSpPr>
                          <wps:spPr bwMode="auto">
                            <a:xfrm>
                              <a:off x="4240"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wps:txbx>
                          <wps:bodyPr vert="horz" wrap="square" lIns="0" tIns="0" rIns="0" bIns="0" numCol="1" anchor="t" anchorCtr="0" compatLnSpc="1">
                            <a:prstTxWarp prst="textNoShape">
                              <a:avLst/>
                            </a:prstTxWarp>
                            <a:noAutofit/>
                          </wps:bodyPr>
                        </wps:wsp>
                        <wps:wsp>
                          <wps:cNvPr id="1679" name="Rectangle 582"/>
                          <wps:cNvSpPr>
                            <a:spLocks noChangeArrowheads="1"/>
                          </wps:cNvSpPr>
                          <wps:spPr bwMode="auto">
                            <a:xfrm>
                              <a:off x="4456"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wps:txbx>
                          <wps:bodyPr vert="horz" wrap="square" lIns="0" tIns="0" rIns="0" bIns="0" numCol="1" anchor="t" anchorCtr="0" compatLnSpc="1">
                            <a:prstTxWarp prst="textNoShape">
                              <a:avLst/>
                            </a:prstTxWarp>
                            <a:noAutofit/>
                          </wps:bodyPr>
                        </wps:wsp>
                        <wps:wsp>
                          <wps:cNvPr id="1680" name="Rectangle 583"/>
                          <wps:cNvSpPr>
                            <a:spLocks noChangeArrowheads="1"/>
                          </wps:cNvSpPr>
                          <wps:spPr bwMode="auto">
                            <a:xfrm>
                              <a:off x="4673"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wps:txbx>
                          <wps:bodyPr vert="horz" wrap="square" lIns="0" tIns="0" rIns="0" bIns="0" numCol="1" anchor="t" anchorCtr="0" compatLnSpc="1">
                            <a:prstTxWarp prst="textNoShape">
                              <a:avLst/>
                            </a:prstTxWarp>
                            <a:noAutofit/>
                          </wps:bodyPr>
                        </wps:wsp>
                        <wps:wsp>
                          <wps:cNvPr id="1681" name="Rectangle 584"/>
                          <wps:cNvSpPr>
                            <a:spLocks noChangeArrowheads="1"/>
                          </wps:cNvSpPr>
                          <wps:spPr bwMode="auto">
                            <a:xfrm>
                              <a:off x="4889"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wps:txbx>
                          <wps:bodyPr vert="horz" wrap="square" lIns="0" tIns="0" rIns="0" bIns="0" numCol="1" anchor="t" anchorCtr="0" compatLnSpc="1">
                            <a:prstTxWarp prst="textNoShape">
                              <a:avLst/>
                            </a:prstTxWarp>
                            <a:noAutofit/>
                          </wps:bodyPr>
                        </wps:wsp>
                        <wps:wsp>
                          <wps:cNvPr id="1682" name="Rectangle 585"/>
                          <wps:cNvSpPr>
                            <a:spLocks noChangeArrowheads="1"/>
                          </wps:cNvSpPr>
                          <wps:spPr bwMode="auto">
                            <a:xfrm>
                              <a:off x="5105" y="1512"/>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wps:txbx>
                          <wps:bodyPr vert="horz" wrap="square" lIns="0" tIns="0" rIns="0" bIns="0" numCol="1" anchor="t" anchorCtr="0" compatLnSpc="1">
                            <a:prstTxWarp prst="textNoShape">
                              <a:avLst/>
                            </a:prstTxWarp>
                            <a:noAutofit/>
                          </wps:bodyPr>
                        </wps:wsp>
                        <wps:wsp>
                          <wps:cNvPr id="1683" name="Rectangle 586"/>
                          <wps:cNvSpPr>
                            <a:spLocks noChangeArrowheads="1"/>
                          </wps:cNvSpPr>
                          <wps:spPr bwMode="auto">
                            <a:xfrm>
                              <a:off x="113" y="1706"/>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1684" name="Rectangle 587"/>
                          <wps:cNvSpPr>
                            <a:spLocks noChangeArrowheads="1"/>
                          </wps:cNvSpPr>
                          <wps:spPr bwMode="auto">
                            <a:xfrm>
                              <a:off x="262" y="1719"/>
                              <a:ext cx="2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ADMON.</w:t>
                                </w:r>
                              </w:p>
                            </w:txbxContent>
                          </wps:txbx>
                          <wps:bodyPr vert="horz" wrap="square" lIns="0" tIns="0" rIns="0" bIns="0" numCol="1" anchor="t" anchorCtr="0" compatLnSpc="1">
                            <a:prstTxWarp prst="textNoShape">
                              <a:avLst/>
                            </a:prstTxWarp>
                            <a:noAutofit/>
                          </wps:bodyPr>
                        </wps:wsp>
                        <wps:wsp>
                          <wps:cNvPr id="1685" name="Rectangle 588"/>
                          <wps:cNvSpPr>
                            <a:spLocks noChangeArrowheads="1"/>
                          </wps:cNvSpPr>
                          <wps:spPr bwMode="auto">
                            <a:xfrm>
                              <a:off x="113" y="180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1686" name="Rectangle 589"/>
                          <wps:cNvSpPr>
                            <a:spLocks noChangeArrowheads="1"/>
                          </wps:cNvSpPr>
                          <wps:spPr bwMode="auto">
                            <a:xfrm>
                              <a:off x="262" y="1812"/>
                              <a:ext cx="36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CONTADOR</w:t>
                                </w:r>
                              </w:p>
                            </w:txbxContent>
                          </wps:txbx>
                          <wps:bodyPr vert="horz" wrap="square" lIns="0" tIns="0" rIns="0" bIns="0" numCol="1" anchor="t" anchorCtr="0" compatLnSpc="1">
                            <a:prstTxWarp prst="textNoShape">
                              <a:avLst/>
                            </a:prstTxWarp>
                            <a:noAutofit/>
                          </wps:bodyPr>
                        </wps:wsp>
                        <wps:wsp>
                          <wps:cNvPr id="1687" name="Rectangle 590"/>
                          <wps:cNvSpPr>
                            <a:spLocks noChangeArrowheads="1"/>
                          </wps:cNvSpPr>
                          <wps:spPr bwMode="auto">
                            <a:xfrm>
                              <a:off x="113" y="1894"/>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1688" name="Rectangle 591"/>
                          <wps:cNvSpPr>
                            <a:spLocks noChangeArrowheads="1"/>
                          </wps:cNvSpPr>
                          <wps:spPr bwMode="auto">
                            <a:xfrm>
                              <a:off x="262" y="1906"/>
                              <a:ext cx="36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RESIDENTE</w:t>
                                </w:r>
                              </w:p>
                            </w:txbxContent>
                          </wps:txbx>
                          <wps:bodyPr vert="horz" wrap="square" lIns="0" tIns="0" rIns="0" bIns="0" numCol="1" anchor="t" anchorCtr="0" compatLnSpc="1">
                            <a:prstTxWarp prst="textNoShape">
                              <a:avLst/>
                            </a:prstTxWarp>
                            <a:noAutofit/>
                          </wps:bodyPr>
                        </wps:wsp>
                        <wps:wsp>
                          <wps:cNvPr id="1689" name="Rectangle 592"/>
                          <wps:cNvSpPr>
                            <a:spLocks noChangeArrowheads="1"/>
                          </wps:cNvSpPr>
                          <wps:spPr bwMode="auto">
                            <a:xfrm>
                              <a:off x="113" y="1987"/>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1690" name="Rectangle 593"/>
                          <wps:cNvSpPr>
                            <a:spLocks noChangeArrowheads="1"/>
                          </wps:cNvSpPr>
                          <wps:spPr bwMode="auto">
                            <a:xfrm>
                              <a:off x="262" y="2000"/>
                              <a:ext cx="2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CHOFER</w:t>
                                </w:r>
                              </w:p>
                            </w:txbxContent>
                          </wps:txbx>
                          <wps:bodyPr vert="horz" wrap="square" lIns="0" tIns="0" rIns="0" bIns="0" numCol="1" anchor="t" anchorCtr="0" compatLnSpc="1">
                            <a:prstTxWarp prst="textNoShape">
                              <a:avLst/>
                            </a:prstTxWarp>
                            <a:noAutofit/>
                          </wps:bodyPr>
                        </wps:wsp>
                        <wps:wsp>
                          <wps:cNvPr id="1691" name="Rectangle 594"/>
                          <wps:cNvSpPr>
                            <a:spLocks noChangeArrowheads="1"/>
                          </wps:cNvSpPr>
                          <wps:spPr bwMode="auto">
                            <a:xfrm>
                              <a:off x="113" y="2081"/>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1692" name="Rectangle 595"/>
                          <wps:cNvSpPr>
                            <a:spLocks noChangeArrowheads="1"/>
                          </wps:cNvSpPr>
                          <wps:spPr bwMode="auto">
                            <a:xfrm>
                              <a:off x="262" y="2094"/>
                              <a:ext cx="30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VELADOR</w:t>
                                </w:r>
                              </w:p>
                            </w:txbxContent>
                          </wps:txbx>
                          <wps:bodyPr vert="horz" wrap="square" lIns="0" tIns="0" rIns="0" bIns="0" numCol="1" anchor="t" anchorCtr="0" compatLnSpc="1">
                            <a:prstTxWarp prst="textNoShape">
                              <a:avLst/>
                            </a:prstTxWarp>
                            <a:noAutofit/>
                          </wps:bodyPr>
                        </wps:wsp>
                        <wps:wsp>
                          <wps:cNvPr id="1693" name="Rectangle 596"/>
                          <wps:cNvSpPr>
                            <a:spLocks noChangeArrowheads="1"/>
                          </wps:cNvSpPr>
                          <wps:spPr bwMode="auto">
                            <a:xfrm>
                              <a:off x="113" y="2175"/>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1694" name="Rectangle 597"/>
                          <wps:cNvSpPr>
                            <a:spLocks noChangeArrowheads="1"/>
                          </wps:cNvSpPr>
                          <wps:spPr bwMode="auto">
                            <a:xfrm>
                              <a:off x="262" y="2188"/>
                              <a:ext cx="78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AUXILIAR RESPONSABLE</w:t>
                                </w:r>
                              </w:p>
                            </w:txbxContent>
                          </wps:txbx>
                          <wps:bodyPr vert="horz" wrap="square" lIns="0" tIns="0" rIns="0" bIns="0" numCol="1" anchor="t" anchorCtr="0" compatLnSpc="1">
                            <a:prstTxWarp prst="textNoShape">
                              <a:avLst/>
                            </a:prstTxWarp>
                            <a:noAutofit/>
                          </wps:bodyPr>
                        </wps:wsp>
                        <wps:wsp>
                          <wps:cNvPr id="1695" name="Rectangle 598"/>
                          <wps:cNvSpPr>
                            <a:spLocks noChangeArrowheads="1"/>
                          </wps:cNvSpPr>
                          <wps:spPr bwMode="auto">
                            <a:xfrm>
                              <a:off x="113" y="2269"/>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1696" name="Rectangle 599"/>
                          <wps:cNvSpPr>
                            <a:spLocks noChangeArrowheads="1"/>
                          </wps:cNvSpPr>
                          <wps:spPr bwMode="auto">
                            <a:xfrm>
                              <a:off x="262" y="2281"/>
                              <a:ext cx="3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DIBUJANTE</w:t>
                                </w:r>
                              </w:p>
                            </w:txbxContent>
                          </wps:txbx>
                          <wps:bodyPr vert="horz" wrap="square" lIns="0" tIns="0" rIns="0" bIns="0" numCol="1" anchor="t" anchorCtr="0" compatLnSpc="1">
                            <a:prstTxWarp prst="textNoShape">
                              <a:avLst/>
                            </a:prstTxWarp>
                            <a:noAutofit/>
                          </wps:bodyPr>
                        </wps:wsp>
                        <wps:wsp>
                          <wps:cNvPr id="1697" name="Rectangle 600"/>
                          <wps:cNvSpPr>
                            <a:spLocks noChangeArrowheads="1"/>
                          </wps:cNvSpPr>
                          <wps:spPr bwMode="auto">
                            <a:xfrm>
                              <a:off x="559" y="3217"/>
                              <a:ext cx="39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78689E" w:rsidRDefault="00A30657" w:rsidP="008923BF">
                                <w:pPr>
                                  <w:pStyle w:val="NormalWeb"/>
                                  <w:kinsoku w:val="0"/>
                                  <w:overflowPunct w:val="0"/>
                                  <w:spacing w:before="0" w:beforeAutospacing="0" w:after="0" w:afterAutospacing="0"/>
                                  <w:textAlignment w:val="baseline"/>
                                  <w:rPr>
                                    <w:b/>
                                    <w:sz w:val="16"/>
                                    <w:szCs w:val="16"/>
                                  </w:rPr>
                                </w:pPr>
                                <w:r w:rsidRPr="0078689E">
                                  <w:rPr>
                                    <w:rFonts w:ascii="Arial" w:hAnsi="Arial" w:cstheme="minorBidi"/>
                                    <w:b/>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1698" name="Rectangle 601"/>
                          <wps:cNvSpPr>
                            <a:spLocks noChangeArrowheads="1"/>
                          </wps:cNvSpPr>
                          <wps:spPr bwMode="auto">
                            <a:xfrm>
                              <a:off x="3537" y="3217"/>
                              <a:ext cx="983"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78689E" w:rsidRDefault="00A30657" w:rsidP="008923BF">
                                <w:pPr>
                                  <w:pStyle w:val="NormalWeb"/>
                                  <w:kinsoku w:val="0"/>
                                  <w:overflowPunct w:val="0"/>
                                  <w:spacing w:before="0" w:beforeAutospacing="0" w:after="0" w:afterAutospacing="0"/>
                                  <w:textAlignment w:val="baseline"/>
                                  <w:rPr>
                                    <w:b/>
                                    <w:sz w:val="16"/>
                                    <w:szCs w:val="16"/>
                                  </w:rPr>
                                </w:pPr>
                                <w:r w:rsidRPr="0078689E">
                                  <w:rPr>
                                    <w:rFonts w:ascii="Arial" w:hAnsi="Arial" w:cstheme="minorBidi"/>
                                    <w:b/>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1699" name="Rectangle 602"/>
                          <wps:cNvSpPr>
                            <a:spLocks noChangeArrowheads="1"/>
                          </wps:cNvSpPr>
                          <wps:spPr bwMode="auto">
                            <a:xfrm>
                              <a:off x="1985" y="141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S E M A N AS</w:t>
                                </w:r>
                              </w:p>
                            </w:txbxContent>
                          </wps:txbx>
                          <wps:bodyPr vert="horz" wrap="square" lIns="0" tIns="0" rIns="0" bIns="0" numCol="1" anchor="t" anchorCtr="0" compatLnSpc="1">
                            <a:prstTxWarp prst="textNoShape">
                              <a:avLst/>
                            </a:prstTxWarp>
                            <a:noAutofit/>
                          </wps:bodyPr>
                        </wps:wsp>
                        <wps:wsp>
                          <wps:cNvPr id="1700" name="Rectangle 603"/>
                          <wps:cNvSpPr>
                            <a:spLocks noChangeArrowheads="1"/>
                          </wps:cNvSpPr>
                          <wps:spPr bwMode="auto">
                            <a:xfrm>
                              <a:off x="2850" y="141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78689E" w:rsidRDefault="00A30657" w:rsidP="008923BF">
                                <w:pPr>
                                  <w:pStyle w:val="NormalWeb"/>
                                  <w:kinsoku w:val="0"/>
                                  <w:overflowPunct w:val="0"/>
                                  <w:spacing w:before="0" w:beforeAutospacing="0" w:after="0" w:afterAutospacing="0"/>
                                  <w:textAlignment w:val="baseline"/>
                                  <w:rPr>
                                    <w:sz w:val="16"/>
                                    <w:szCs w:val="16"/>
                                  </w:rPr>
                                </w:pPr>
                                <w:r w:rsidRPr="0078689E">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1701" name="Rectangle 604"/>
                          <wps:cNvSpPr>
                            <a:spLocks noChangeArrowheads="1"/>
                          </wps:cNvSpPr>
                          <wps:spPr bwMode="auto">
                            <a:xfrm>
                              <a:off x="3716" y="141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S E M A N AS</w:t>
                                </w:r>
                              </w:p>
                            </w:txbxContent>
                          </wps:txbx>
                          <wps:bodyPr vert="horz" wrap="square" lIns="0" tIns="0" rIns="0" bIns="0" numCol="1" anchor="t" anchorCtr="0" compatLnSpc="1">
                            <a:prstTxWarp prst="textNoShape">
                              <a:avLst/>
                            </a:prstTxWarp>
                            <a:noAutofit/>
                          </wps:bodyPr>
                        </wps:wsp>
                        <wps:wsp>
                          <wps:cNvPr id="1702" name="Rectangle 605"/>
                          <wps:cNvSpPr>
                            <a:spLocks noChangeArrowheads="1"/>
                          </wps:cNvSpPr>
                          <wps:spPr bwMode="auto">
                            <a:xfrm>
                              <a:off x="4582" y="1416"/>
                              <a:ext cx="46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78689E" w:rsidRDefault="00A30657" w:rsidP="008923BF">
                                <w:pPr>
                                  <w:pStyle w:val="NormalWeb"/>
                                  <w:kinsoku w:val="0"/>
                                  <w:overflowPunct w:val="0"/>
                                  <w:spacing w:before="0" w:beforeAutospacing="0" w:after="0" w:afterAutospacing="0"/>
                                  <w:textAlignment w:val="baseline"/>
                                  <w:rPr>
                                    <w:sz w:val="16"/>
                                    <w:szCs w:val="16"/>
                                  </w:rPr>
                                </w:pPr>
                                <w:r w:rsidRPr="0078689E">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1703" name="Rectangle 606"/>
                          <wps:cNvSpPr>
                            <a:spLocks noChangeArrowheads="1"/>
                          </wps:cNvSpPr>
                          <wps:spPr bwMode="auto">
                            <a:xfrm>
                              <a:off x="2143" y="1311"/>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1704" name="Rectangle 607"/>
                          <wps:cNvSpPr>
                            <a:spLocks noChangeArrowheads="1"/>
                          </wps:cNvSpPr>
                          <wps:spPr bwMode="auto">
                            <a:xfrm>
                              <a:off x="3009" y="1311"/>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1705" name="Rectangle 608"/>
                          <wps:cNvSpPr>
                            <a:spLocks noChangeArrowheads="1"/>
                          </wps:cNvSpPr>
                          <wps:spPr bwMode="auto">
                            <a:xfrm>
                              <a:off x="3875" y="1311"/>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1706" name="Rectangle 609"/>
                          <wps:cNvSpPr>
                            <a:spLocks noChangeArrowheads="1"/>
                          </wps:cNvSpPr>
                          <wps:spPr bwMode="auto">
                            <a:xfrm>
                              <a:off x="4741" y="1310"/>
                              <a:ext cx="15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1707" name="Rectangle 610"/>
                          <wps:cNvSpPr>
                            <a:spLocks noChangeArrowheads="1"/>
                          </wps:cNvSpPr>
                          <wps:spPr bwMode="auto">
                            <a:xfrm>
                              <a:off x="79" y="1409"/>
                              <a:ext cx="10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wps:txbx>
                          <wps:bodyPr vert="horz" wrap="square" lIns="0" tIns="0" rIns="0" bIns="0" numCol="1" anchor="t" anchorCtr="0" compatLnSpc="1">
                            <a:prstTxWarp prst="textNoShape">
                              <a:avLst/>
                            </a:prstTxWarp>
                            <a:noAutofit/>
                          </wps:bodyPr>
                        </wps:wsp>
                        <wps:wsp>
                          <wps:cNvPr id="1708" name="Rectangle 611"/>
                          <wps:cNvSpPr>
                            <a:spLocks noChangeArrowheads="1"/>
                          </wps:cNvSpPr>
                          <wps:spPr bwMode="auto">
                            <a:xfrm>
                              <a:off x="557" y="1409"/>
                              <a:ext cx="39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PERSONAL</w:t>
                                </w:r>
                              </w:p>
                            </w:txbxContent>
                          </wps:txbx>
                          <wps:bodyPr vert="horz" wrap="square" lIns="0" tIns="0" rIns="0" bIns="0" numCol="1" anchor="t" anchorCtr="0" compatLnSpc="1">
                            <a:prstTxWarp prst="textNoShape">
                              <a:avLst/>
                            </a:prstTxWarp>
                            <a:noAutofit/>
                          </wps:bodyPr>
                        </wps:wsp>
                        <wps:wsp>
                          <wps:cNvPr id="1709" name="Rectangle 612"/>
                          <wps:cNvSpPr>
                            <a:spLocks noChangeArrowheads="1"/>
                          </wps:cNvSpPr>
                          <wps:spPr bwMode="auto">
                            <a:xfrm>
                              <a:off x="1327" y="1409"/>
                              <a:ext cx="39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JORNADAS</w:t>
                                </w:r>
                              </w:p>
                            </w:txbxContent>
                          </wps:txbx>
                          <wps:bodyPr vert="horz" wrap="square" lIns="0" tIns="0" rIns="0" bIns="0" numCol="1" anchor="t" anchorCtr="0" compatLnSpc="1">
                            <a:prstTxWarp prst="textNoShape">
                              <a:avLst/>
                            </a:prstTxWarp>
                            <a:noAutofit/>
                          </wps:bodyPr>
                        </wps:wsp>
                        <wps:wsp>
                          <wps:cNvPr id="1710" name="Rectangle 613"/>
                          <wps:cNvSpPr>
                            <a:spLocks noChangeArrowheads="1"/>
                          </wps:cNvSpPr>
                          <wps:spPr bwMode="auto">
                            <a:xfrm>
                              <a:off x="1987" y="11"/>
                              <a:ext cx="1764" cy="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wps:txbx>
                          <wps:bodyPr vert="horz" wrap="square" lIns="0" tIns="0" rIns="0" bIns="0" numCol="1" anchor="t" anchorCtr="0" compatLnSpc="1">
                            <a:prstTxWarp prst="textNoShape">
                              <a:avLst/>
                            </a:prstTxWarp>
                            <a:noAutofit/>
                          </wps:bodyPr>
                        </wps:wsp>
                        <wps:wsp>
                          <wps:cNvPr id="1711" name="Rectangle 614"/>
                          <wps:cNvSpPr>
                            <a:spLocks noChangeArrowheads="1"/>
                          </wps:cNvSpPr>
                          <wps:spPr bwMode="auto">
                            <a:xfrm>
                              <a:off x="1459" y="102"/>
                              <a:ext cx="2308"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INSTITUTO OAXAQUEÑO CONSTRUCTOR DE INFRAESTRUCTURA</w:t>
                                </w:r>
                              </w:p>
                            </w:txbxContent>
                          </wps:txbx>
                          <wps:bodyPr vert="horz" wrap="square" lIns="0" tIns="0" rIns="0" bIns="0" numCol="1" anchor="t" anchorCtr="0" compatLnSpc="1">
                            <a:prstTxWarp prst="textNoShape">
                              <a:avLst/>
                            </a:prstTxWarp>
                            <a:noAutofit/>
                          </wps:bodyPr>
                        </wps:wsp>
                        <wps:wsp>
                          <wps:cNvPr id="1712" name="Rectangle 615"/>
                          <wps:cNvSpPr>
                            <a:spLocks noChangeArrowheads="1"/>
                          </wps:cNvSpPr>
                          <wps:spPr bwMode="auto">
                            <a:xfrm>
                              <a:off x="1949" y="205"/>
                              <a:ext cx="131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EDUCATIVA</w:t>
                                </w:r>
                              </w:p>
                            </w:txbxContent>
                          </wps:txbx>
                          <wps:bodyPr vert="horz" wrap="square" lIns="0" tIns="0" rIns="0" bIns="0" numCol="1" anchor="t" anchorCtr="0" compatLnSpc="1">
                            <a:prstTxWarp prst="textNoShape">
                              <a:avLst/>
                            </a:prstTxWarp>
                            <a:noAutofit/>
                          </wps:bodyPr>
                        </wps:wsp>
                        <wps:wsp>
                          <wps:cNvPr id="1713" name="Rectangle 616"/>
                          <wps:cNvSpPr>
                            <a:spLocks noChangeArrowheads="1"/>
                          </wps:cNvSpPr>
                          <wps:spPr bwMode="auto">
                            <a:xfrm>
                              <a:off x="69" y="402"/>
                              <a:ext cx="4958" cy="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2"/>
                                    <w:szCs w:val="22"/>
                                  </w:rPr>
                                  <w:t xml:space="preserve">PROGRAMA CALENDARIZADO DE UTILIZACIÓN DEL PERSONAL PROFESIONAL, ADMINISTRATIVO Y DE SERVICIOS </w:t>
                                </w:r>
                              </w:p>
                            </w:txbxContent>
                          </wps:txbx>
                          <wps:bodyPr vert="horz" wrap="square" lIns="0" tIns="0" rIns="0" bIns="0" numCol="1" anchor="t" anchorCtr="0" compatLnSpc="1">
                            <a:prstTxWarp prst="textNoShape">
                              <a:avLst/>
                            </a:prstTxWarp>
                            <a:noAutofit/>
                          </wps:bodyPr>
                        </wps:wsp>
                        <wps:wsp>
                          <wps:cNvPr id="1714" name="Rectangle 617"/>
                          <wps:cNvSpPr>
                            <a:spLocks noChangeArrowheads="1"/>
                          </wps:cNvSpPr>
                          <wps:spPr bwMode="auto">
                            <a:xfrm>
                              <a:off x="846" y="516"/>
                              <a:ext cx="3418" cy="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2"/>
                                    <w:szCs w:val="22"/>
                                  </w:rPr>
                                  <w:t>ENCARGADOS DE LA DIRECCIÓN, SUPERVISIÓN Y ADMON. DE LOS TRABAJOS</w:t>
                                </w:r>
                              </w:p>
                            </w:txbxContent>
                          </wps:txbx>
                          <wps:bodyPr vert="horz" wrap="square" lIns="0" tIns="0" rIns="0" bIns="0" numCol="1" anchor="t" anchorCtr="0" compatLnSpc="1">
                            <a:prstTxWarp prst="textNoShape">
                              <a:avLst/>
                            </a:prstTxWarp>
                            <a:noAutofit/>
                          </wps:bodyPr>
                        </wps:wsp>
                        <wps:wsp>
                          <wps:cNvPr id="1715" name="Rectangle 618"/>
                          <wps:cNvSpPr>
                            <a:spLocks noChangeArrowheads="1"/>
                          </wps:cNvSpPr>
                          <wps:spPr bwMode="auto">
                            <a:xfrm>
                              <a:off x="0" y="373"/>
                              <a:ext cx="2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16" name="Rectangle 619"/>
                          <wps:cNvSpPr>
                            <a:spLocks noChangeArrowheads="1"/>
                          </wps:cNvSpPr>
                          <wps:spPr bwMode="auto">
                            <a:xfrm>
                              <a:off x="16" y="3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17" name="Rectangle 620"/>
                          <wps:cNvSpPr>
                            <a:spLocks noChangeArrowheads="1"/>
                          </wps:cNvSpPr>
                          <wps:spPr bwMode="auto">
                            <a:xfrm>
                              <a:off x="0" y="373"/>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18" name="Rectangle 621"/>
                          <wps:cNvSpPr>
                            <a:spLocks noChangeArrowheads="1"/>
                          </wps:cNvSpPr>
                          <wps:spPr bwMode="auto">
                            <a:xfrm>
                              <a:off x="16" y="3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19" name="Rectangle 622"/>
                          <wps:cNvSpPr>
                            <a:spLocks noChangeArrowheads="1"/>
                          </wps:cNvSpPr>
                          <wps:spPr bwMode="auto">
                            <a:xfrm>
                              <a:off x="16" y="62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0" name="Rectangle 623"/>
                          <wps:cNvSpPr>
                            <a:spLocks noChangeArrowheads="1"/>
                          </wps:cNvSpPr>
                          <wps:spPr bwMode="auto">
                            <a:xfrm>
                              <a:off x="0" y="635"/>
                              <a:ext cx="2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1" name="Rectangle 624"/>
                          <wps:cNvSpPr>
                            <a:spLocks noChangeArrowheads="1"/>
                          </wps:cNvSpPr>
                          <wps:spPr bwMode="auto">
                            <a:xfrm>
                              <a:off x="5240" y="3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2" name="Rectangle 625"/>
                          <wps:cNvSpPr>
                            <a:spLocks noChangeArrowheads="1"/>
                          </wps:cNvSpPr>
                          <wps:spPr bwMode="auto">
                            <a:xfrm>
                              <a:off x="5256" y="373"/>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3" name="Line 626"/>
                          <wps:cNvCnPr/>
                          <wps:spPr bwMode="auto">
                            <a:xfrm>
                              <a:off x="1265" y="821"/>
                              <a:ext cx="11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4" name="Rectangle 627"/>
                          <wps:cNvSpPr>
                            <a:spLocks noChangeArrowheads="1"/>
                          </wps:cNvSpPr>
                          <wps:spPr bwMode="auto">
                            <a:xfrm>
                              <a:off x="1265" y="821"/>
                              <a:ext cx="117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5" name="Line 628"/>
                          <wps:cNvCnPr/>
                          <wps:spPr bwMode="auto">
                            <a:xfrm>
                              <a:off x="1265" y="915"/>
                              <a:ext cx="11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6" name="Rectangle 629"/>
                          <wps:cNvSpPr>
                            <a:spLocks noChangeArrowheads="1"/>
                          </wps:cNvSpPr>
                          <wps:spPr bwMode="auto">
                            <a:xfrm>
                              <a:off x="1265" y="915"/>
                              <a:ext cx="117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7" name="Line 630"/>
                          <wps:cNvCnPr/>
                          <wps:spPr bwMode="auto">
                            <a:xfrm>
                              <a:off x="1265" y="1009"/>
                              <a:ext cx="11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8" name="Rectangle 631"/>
                          <wps:cNvSpPr>
                            <a:spLocks noChangeArrowheads="1"/>
                          </wps:cNvSpPr>
                          <wps:spPr bwMode="auto">
                            <a:xfrm>
                              <a:off x="1265" y="1009"/>
                              <a:ext cx="117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29" name="Line 632"/>
                          <wps:cNvCnPr/>
                          <wps:spPr bwMode="auto">
                            <a:xfrm>
                              <a:off x="1265" y="1102"/>
                              <a:ext cx="11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0" name="Rectangle 633"/>
                          <wps:cNvSpPr>
                            <a:spLocks noChangeArrowheads="1"/>
                          </wps:cNvSpPr>
                          <wps:spPr bwMode="auto">
                            <a:xfrm>
                              <a:off x="1265" y="1102"/>
                              <a:ext cx="1175"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1" name="Rectangle 634"/>
                          <wps:cNvSpPr>
                            <a:spLocks noChangeArrowheads="1"/>
                          </wps:cNvSpPr>
                          <wps:spPr bwMode="auto">
                            <a:xfrm>
                              <a:off x="16" y="62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2" name="Rectangle 635"/>
                          <wps:cNvSpPr>
                            <a:spLocks noChangeArrowheads="1"/>
                          </wps:cNvSpPr>
                          <wps:spPr bwMode="auto">
                            <a:xfrm>
                              <a:off x="0" y="621"/>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3" name="Rectangle 636"/>
                          <wps:cNvSpPr>
                            <a:spLocks noChangeArrowheads="1"/>
                          </wps:cNvSpPr>
                          <wps:spPr bwMode="auto">
                            <a:xfrm>
                              <a:off x="0" y="1288"/>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4" name="Rectangle 637"/>
                          <wps:cNvSpPr>
                            <a:spLocks noChangeArrowheads="1"/>
                          </wps:cNvSpPr>
                          <wps:spPr bwMode="auto">
                            <a:xfrm>
                              <a:off x="16" y="130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5" name="Rectangle 638"/>
                          <wps:cNvSpPr>
                            <a:spLocks noChangeArrowheads="1"/>
                          </wps:cNvSpPr>
                          <wps:spPr bwMode="auto">
                            <a:xfrm>
                              <a:off x="5256" y="621"/>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6" name="Rectangle 639"/>
                          <wps:cNvSpPr>
                            <a:spLocks noChangeArrowheads="1"/>
                          </wps:cNvSpPr>
                          <wps:spPr bwMode="auto">
                            <a:xfrm>
                              <a:off x="5240" y="62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7" name="Rectangle 640"/>
                          <wps:cNvSpPr>
                            <a:spLocks noChangeArrowheads="1"/>
                          </wps:cNvSpPr>
                          <wps:spPr bwMode="auto">
                            <a:xfrm>
                              <a:off x="0" y="395"/>
                              <a:ext cx="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8" name="Rectangle 641"/>
                          <wps:cNvSpPr>
                            <a:spLocks noChangeArrowheads="1"/>
                          </wps:cNvSpPr>
                          <wps:spPr bwMode="auto">
                            <a:xfrm>
                              <a:off x="16" y="395"/>
                              <a:ext cx="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39" name="Rectangle 642"/>
                          <wps:cNvSpPr>
                            <a:spLocks noChangeArrowheads="1"/>
                          </wps:cNvSpPr>
                          <wps:spPr bwMode="auto">
                            <a:xfrm>
                              <a:off x="5240" y="395"/>
                              <a:ext cx="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0" name="Rectangle 643"/>
                          <wps:cNvSpPr>
                            <a:spLocks noChangeArrowheads="1"/>
                          </wps:cNvSpPr>
                          <wps:spPr bwMode="auto">
                            <a:xfrm>
                              <a:off x="5256" y="395"/>
                              <a:ext cx="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1" name="Rectangle 644"/>
                          <wps:cNvSpPr>
                            <a:spLocks noChangeArrowheads="1"/>
                          </wps:cNvSpPr>
                          <wps:spPr bwMode="auto">
                            <a:xfrm>
                              <a:off x="5240" y="130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2" name="Rectangle 645"/>
                          <wps:cNvSpPr>
                            <a:spLocks noChangeArrowheads="1"/>
                          </wps:cNvSpPr>
                          <wps:spPr bwMode="auto">
                            <a:xfrm>
                              <a:off x="5256" y="1288"/>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3" name="Rectangle 646"/>
                          <wps:cNvSpPr>
                            <a:spLocks noChangeArrowheads="1"/>
                          </wps:cNvSpPr>
                          <wps:spPr bwMode="auto">
                            <a:xfrm>
                              <a:off x="5240" y="139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4" name="Line 647"/>
                          <wps:cNvCnPr/>
                          <wps:spPr bwMode="auto">
                            <a:xfrm>
                              <a:off x="2651" y="1310"/>
                              <a:ext cx="0" cy="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5" name="Rectangle 648"/>
                          <wps:cNvSpPr>
                            <a:spLocks noChangeArrowheads="1"/>
                          </wps:cNvSpPr>
                          <wps:spPr bwMode="auto">
                            <a:xfrm>
                              <a:off x="2651" y="1310"/>
                              <a:ext cx="8"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6" name="Line 649"/>
                          <wps:cNvCnPr/>
                          <wps:spPr bwMode="auto">
                            <a:xfrm>
                              <a:off x="3517" y="1310"/>
                              <a:ext cx="0" cy="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7" name="Rectangle 650"/>
                          <wps:cNvSpPr>
                            <a:spLocks noChangeArrowheads="1"/>
                          </wps:cNvSpPr>
                          <wps:spPr bwMode="auto">
                            <a:xfrm>
                              <a:off x="3517" y="1310"/>
                              <a:ext cx="8"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48" name="Line 651"/>
                          <wps:cNvCnPr/>
                          <wps:spPr bwMode="auto">
                            <a:xfrm>
                              <a:off x="4382" y="1310"/>
                              <a:ext cx="0" cy="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9" name="Rectangle 652"/>
                          <wps:cNvSpPr>
                            <a:spLocks noChangeArrowheads="1"/>
                          </wps:cNvSpPr>
                          <wps:spPr bwMode="auto">
                            <a:xfrm>
                              <a:off x="4382" y="1310"/>
                              <a:ext cx="8"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0" name="Rectangle 653"/>
                          <wps:cNvSpPr>
                            <a:spLocks noChangeArrowheads="1"/>
                          </wps:cNvSpPr>
                          <wps:spPr bwMode="auto">
                            <a:xfrm>
                              <a:off x="5240" y="1310"/>
                              <a:ext cx="8"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1" name="Rectangle 654"/>
                          <wps:cNvSpPr>
                            <a:spLocks noChangeArrowheads="1"/>
                          </wps:cNvSpPr>
                          <wps:spPr bwMode="auto">
                            <a:xfrm>
                              <a:off x="5256" y="1310"/>
                              <a:ext cx="8"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2" name="Rectangle 655"/>
                          <wps:cNvSpPr>
                            <a:spLocks noChangeArrowheads="1"/>
                          </wps:cNvSpPr>
                          <wps:spPr bwMode="auto">
                            <a:xfrm>
                              <a:off x="0" y="1288"/>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3" name="Rectangle 656"/>
                          <wps:cNvSpPr>
                            <a:spLocks noChangeArrowheads="1"/>
                          </wps:cNvSpPr>
                          <wps:spPr bwMode="auto">
                            <a:xfrm>
                              <a:off x="16" y="130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4" name="Rectangle 657"/>
                          <wps:cNvSpPr>
                            <a:spLocks noChangeArrowheads="1"/>
                          </wps:cNvSpPr>
                          <wps:spPr bwMode="auto">
                            <a:xfrm>
                              <a:off x="16" y="1591"/>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5" name="Rectangle 658"/>
                          <wps:cNvSpPr>
                            <a:spLocks noChangeArrowheads="1"/>
                          </wps:cNvSpPr>
                          <wps:spPr bwMode="auto">
                            <a:xfrm>
                              <a:off x="16" y="1591"/>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6" name="Rectangle 659"/>
                          <wps:cNvSpPr>
                            <a:spLocks noChangeArrowheads="1"/>
                          </wps:cNvSpPr>
                          <wps:spPr bwMode="auto">
                            <a:xfrm>
                              <a:off x="16" y="160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7" name="Rectangle 660"/>
                          <wps:cNvSpPr>
                            <a:spLocks noChangeArrowheads="1"/>
                          </wps:cNvSpPr>
                          <wps:spPr bwMode="auto">
                            <a:xfrm>
                              <a:off x="5240" y="1407"/>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8" name="Rectangle 661"/>
                          <wps:cNvSpPr>
                            <a:spLocks noChangeArrowheads="1"/>
                          </wps:cNvSpPr>
                          <wps:spPr bwMode="auto">
                            <a:xfrm>
                              <a:off x="5256" y="1393"/>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59" name="Rectangle 662"/>
                          <wps:cNvSpPr>
                            <a:spLocks noChangeArrowheads="1"/>
                          </wps:cNvSpPr>
                          <wps:spPr bwMode="auto">
                            <a:xfrm>
                              <a:off x="5240" y="1591"/>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60" name="Rectangle 663"/>
                          <wps:cNvSpPr>
                            <a:spLocks noChangeArrowheads="1"/>
                          </wps:cNvSpPr>
                          <wps:spPr bwMode="auto">
                            <a:xfrm>
                              <a:off x="0" y="1310"/>
                              <a:ext cx="8" cy="2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61" name="Rectangle 664"/>
                          <wps:cNvSpPr>
                            <a:spLocks noChangeArrowheads="1"/>
                          </wps:cNvSpPr>
                          <wps:spPr bwMode="auto">
                            <a:xfrm>
                              <a:off x="16" y="1310"/>
                              <a:ext cx="8" cy="2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62" name="Line 665"/>
                          <wps:cNvCnPr/>
                          <wps:spPr bwMode="auto">
                            <a:xfrm>
                              <a:off x="244" y="1310"/>
                              <a:ext cx="0" cy="2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3" name="Rectangle 666"/>
                          <wps:cNvSpPr>
                            <a:spLocks noChangeArrowheads="1"/>
                          </wps:cNvSpPr>
                          <wps:spPr bwMode="auto">
                            <a:xfrm>
                              <a:off x="244" y="1310"/>
                              <a:ext cx="8" cy="2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64" name="Line 667"/>
                          <wps:cNvCnPr/>
                          <wps:spPr bwMode="auto">
                            <a:xfrm>
                              <a:off x="1261" y="1310"/>
                              <a:ext cx="0" cy="2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5" name="Rectangle 668"/>
                          <wps:cNvSpPr>
                            <a:spLocks noChangeArrowheads="1"/>
                          </wps:cNvSpPr>
                          <wps:spPr bwMode="auto">
                            <a:xfrm>
                              <a:off x="1261" y="1310"/>
                              <a:ext cx="8" cy="2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66" name="Line 669"/>
                          <wps:cNvCnPr/>
                          <wps:spPr bwMode="auto">
                            <a:xfrm>
                              <a:off x="1785" y="1310"/>
                              <a:ext cx="0" cy="2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7" name="Rectangle 670"/>
                          <wps:cNvSpPr>
                            <a:spLocks noChangeArrowheads="1"/>
                          </wps:cNvSpPr>
                          <wps:spPr bwMode="auto">
                            <a:xfrm>
                              <a:off x="1785" y="1310"/>
                              <a:ext cx="8" cy="2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68" name="Line 671"/>
                          <wps:cNvCnPr/>
                          <wps:spPr bwMode="auto">
                            <a:xfrm>
                              <a:off x="2002"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9" name="Rectangle 672"/>
                          <wps:cNvSpPr>
                            <a:spLocks noChangeArrowheads="1"/>
                          </wps:cNvSpPr>
                          <wps:spPr bwMode="auto">
                            <a:xfrm>
                              <a:off x="2002"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70" name="Line 673"/>
                          <wps:cNvCnPr/>
                          <wps:spPr bwMode="auto">
                            <a:xfrm>
                              <a:off x="2218"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1" name="Rectangle 674"/>
                          <wps:cNvSpPr>
                            <a:spLocks noChangeArrowheads="1"/>
                          </wps:cNvSpPr>
                          <wps:spPr bwMode="auto">
                            <a:xfrm>
                              <a:off x="2218"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72" name="Line 675"/>
                          <wps:cNvCnPr/>
                          <wps:spPr bwMode="auto">
                            <a:xfrm>
                              <a:off x="2435"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3" name="Rectangle 676"/>
                          <wps:cNvSpPr>
                            <a:spLocks noChangeArrowheads="1"/>
                          </wps:cNvSpPr>
                          <wps:spPr bwMode="auto">
                            <a:xfrm>
                              <a:off x="2435"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74" name="Line 677"/>
                          <wps:cNvCnPr/>
                          <wps:spPr bwMode="auto">
                            <a:xfrm>
                              <a:off x="2651" y="1415"/>
                              <a:ext cx="0" cy="17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5" name="Rectangle 678"/>
                          <wps:cNvSpPr>
                            <a:spLocks noChangeArrowheads="1"/>
                          </wps:cNvSpPr>
                          <wps:spPr bwMode="auto">
                            <a:xfrm>
                              <a:off x="2651" y="1415"/>
                              <a:ext cx="8" cy="17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76" name="Line 679"/>
                          <wps:cNvCnPr/>
                          <wps:spPr bwMode="auto">
                            <a:xfrm>
                              <a:off x="2867"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7" name="Rectangle 680"/>
                          <wps:cNvSpPr>
                            <a:spLocks noChangeArrowheads="1"/>
                          </wps:cNvSpPr>
                          <wps:spPr bwMode="auto">
                            <a:xfrm>
                              <a:off x="2867"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78" name="Line 681"/>
                          <wps:cNvCnPr/>
                          <wps:spPr bwMode="auto">
                            <a:xfrm>
                              <a:off x="3084"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9" name="Rectangle 682"/>
                          <wps:cNvSpPr>
                            <a:spLocks noChangeArrowheads="1"/>
                          </wps:cNvSpPr>
                          <wps:spPr bwMode="auto">
                            <a:xfrm>
                              <a:off x="3084"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80" name="Line 683"/>
                          <wps:cNvCnPr/>
                          <wps:spPr bwMode="auto">
                            <a:xfrm>
                              <a:off x="3300"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1" name="Rectangle 684"/>
                          <wps:cNvSpPr>
                            <a:spLocks noChangeArrowheads="1"/>
                          </wps:cNvSpPr>
                          <wps:spPr bwMode="auto">
                            <a:xfrm>
                              <a:off x="3300"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82" name="Line 685"/>
                          <wps:cNvCnPr/>
                          <wps:spPr bwMode="auto">
                            <a:xfrm>
                              <a:off x="3517" y="1415"/>
                              <a:ext cx="0" cy="17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3" name="Rectangle 686"/>
                          <wps:cNvSpPr>
                            <a:spLocks noChangeArrowheads="1"/>
                          </wps:cNvSpPr>
                          <wps:spPr bwMode="auto">
                            <a:xfrm>
                              <a:off x="3517" y="1415"/>
                              <a:ext cx="8" cy="17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84" name="Line 687"/>
                          <wps:cNvCnPr/>
                          <wps:spPr bwMode="auto">
                            <a:xfrm>
                              <a:off x="3733"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5" name="Rectangle 688"/>
                          <wps:cNvSpPr>
                            <a:spLocks noChangeArrowheads="1"/>
                          </wps:cNvSpPr>
                          <wps:spPr bwMode="auto">
                            <a:xfrm>
                              <a:off x="3733"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86" name="Line 689"/>
                          <wps:cNvCnPr/>
                          <wps:spPr bwMode="auto">
                            <a:xfrm>
                              <a:off x="3949"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7" name="Rectangle 690"/>
                          <wps:cNvSpPr>
                            <a:spLocks noChangeArrowheads="1"/>
                          </wps:cNvSpPr>
                          <wps:spPr bwMode="auto">
                            <a:xfrm>
                              <a:off x="3949"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88" name="Line 691"/>
                          <wps:cNvCnPr/>
                          <wps:spPr bwMode="auto">
                            <a:xfrm>
                              <a:off x="4166"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9" name="Rectangle 692"/>
                          <wps:cNvSpPr>
                            <a:spLocks noChangeArrowheads="1"/>
                          </wps:cNvSpPr>
                          <wps:spPr bwMode="auto">
                            <a:xfrm>
                              <a:off x="4166"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90" name="Line 693"/>
                          <wps:cNvCnPr/>
                          <wps:spPr bwMode="auto">
                            <a:xfrm>
                              <a:off x="4382" y="1415"/>
                              <a:ext cx="0" cy="17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1" name="Rectangle 694"/>
                          <wps:cNvSpPr>
                            <a:spLocks noChangeArrowheads="1"/>
                          </wps:cNvSpPr>
                          <wps:spPr bwMode="auto">
                            <a:xfrm>
                              <a:off x="4382" y="1415"/>
                              <a:ext cx="8" cy="17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92" name="Line 695"/>
                          <wps:cNvCnPr/>
                          <wps:spPr bwMode="auto">
                            <a:xfrm>
                              <a:off x="4599"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3" name="Rectangle 696"/>
                          <wps:cNvSpPr>
                            <a:spLocks noChangeArrowheads="1"/>
                          </wps:cNvSpPr>
                          <wps:spPr bwMode="auto">
                            <a:xfrm>
                              <a:off x="4599"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94" name="Line 697"/>
                          <wps:cNvCnPr/>
                          <wps:spPr bwMode="auto">
                            <a:xfrm>
                              <a:off x="4815"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5" name="Rectangle 698"/>
                          <wps:cNvSpPr>
                            <a:spLocks noChangeArrowheads="1"/>
                          </wps:cNvSpPr>
                          <wps:spPr bwMode="auto">
                            <a:xfrm>
                              <a:off x="4815"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96" name="Line 699"/>
                          <wps:cNvCnPr/>
                          <wps:spPr bwMode="auto">
                            <a:xfrm>
                              <a:off x="5032" y="1507"/>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7" name="Rectangle 700"/>
                          <wps:cNvSpPr>
                            <a:spLocks noChangeArrowheads="1"/>
                          </wps:cNvSpPr>
                          <wps:spPr bwMode="auto">
                            <a:xfrm>
                              <a:off x="5032" y="1507"/>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98" name="Rectangle 701"/>
                          <wps:cNvSpPr>
                            <a:spLocks noChangeArrowheads="1"/>
                          </wps:cNvSpPr>
                          <wps:spPr bwMode="auto">
                            <a:xfrm>
                              <a:off x="5240" y="1415"/>
                              <a:ext cx="8" cy="17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799" name="Rectangle 702"/>
                          <wps:cNvSpPr>
                            <a:spLocks noChangeArrowheads="1"/>
                          </wps:cNvSpPr>
                          <wps:spPr bwMode="auto">
                            <a:xfrm>
                              <a:off x="5256" y="1415"/>
                              <a:ext cx="8" cy="17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0" name="Rectangle 703"/>
                          <wps:cNvSpPr>
                            <a:spLocks noChangeArrowheads="1"/>
                          </wps:cNvSpPr>
                          <wps:spPr bwMode="auto">
                            <a:xfrm>
                              <a:off x="0" y="1591"/>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1" name="Rectangle 704"/>
                          <wps:cNvSpPr>
                            <a:spLocks noChangeArrowheads="1"/>
                          </wps:cNvSpPr>
                          <wps:spPr bwMode="auto">
                            <a:xfrm>
                              <a:off x="16" y="160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2" name="Rectangle 705"/>
                          <wps:cNvSpPr>
                            <a:spLocks noChangeArrowheads="1"/>
                          </wps:cNvSpPr>
                          <wps:spPr bwMode="auto">
                            <a:xfrm>
                              <a:off x="16" y="3009"/>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3" name="Rectangle 706"/>
                          <wps:cNvSpPr>
                            <a:spLocks noChangeArrowheads="1"/>
                          </wps:cNvSpPr>
                          <wps:spPr bwMode="auto">
                            <a:xfrm>
                              <a:off x="0" y="3023"/>
                              <a:ext cx="2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4" name="Rectangle 707"/>
                          <wps:cNvSpPr>
                            <a:spLocks noChangeArrowheads="1"/>
                          </wps:cNvSpPr>
                          <wps:spPr bwMode="auto">
                            <a:xfrm>
                              <a:off x="5240" y="160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5" name="Rectangle 708"/>
                          <wps:cNvSpPr>
                            <a:spLocks noChangeArrowheads="1"/>
                          </wps:cNvSpPr>
                          <wps:spPr bwMode="auto">
                            <a:xfrm>
                              <a:off x="5256" y="1591"/>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6" name="Rectangle 709"/>
                          <wps:cNvSpPr>
                            <a:spLocks noChangeArrowheads="1"/>
                          </wps:cNvSpPr>
                          <wps:spPr bwMode="auto">
                            <a:xfrm>
                              <a:off x="16" y="3009"/>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7" name="Rectangle 710"/>
                          <wps:cNvSpPr>
                            <a:spLocks noChangeArrowheads="1"/>
                          </wps:cNvSpPr>
                          <wps:spPr bwMode="auto">
                            <a:xfrm>
                              <a:off x="0" y="3009"/>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8" name="Rectangle 711"/>
                          <wps:cNvSpPr>
                            <a:spLocks noChangeArrowheads="1"/>
                          </wps:cNvSpPr>
                          <wps:spPr bwMode="auto">
                            <a:xfrm>
                              <a:off x="5256" y="3009"/>
                              <a:ext cx="8"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09" name="Rectangle 712"/>
                          <wps:cNvSpPr>
                            <a:spLocks noChangeArrowheads="1"/>
                          </wps:cNvSpPr>
                          <wps:spPr bwMode="auto">
                            <a:xfrm>
                              <a:off x="5240" y="3009"/>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0" name="Rectangle 713"/>
                          <wps:cNvSpPr>
                            <a:spLocks noChangeArrowheads="1"/>
                          </wps:cNvSpPr>
                          <wps:spPr bwMode="auto">
                            <a:xfrm>
                              <a:off x="0"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1" name="Rectangle 714"/>
                          <wps:cNvSpPr>
                            <a:spLocks noChangeArrowheads="1"/>
                          </wps:cNvSpPr>
                          <wps:spPr bwMode="auto">
                            <a:xfrm>
                              <a:off x="16"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2" name="Rectangle 715"/>
                          <wps:cNvSpPr>
                            <a:spLocks noChangeArrowheads="1"/>
                          </wps:cNvSpPr>
                          <wps:spPr bwMode="auto">
                            <a:xfrm>
                              <a:off x="5240"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3" name="Rectangle 716"/>
                          <wps:cNvSpPr>
                            <a:spLocks noChangeArrowheads="1"/>
                          </wps:cNvSpPr>
                          <wps:spPr bwMode="auto">
                            <a:xfrm>
                              <a:off x="5256"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4" name="Line 717"/>
                          <wps:cNvCnPr/>
                          <wps:spPr bwMode="auto">
                            <a:xfrm>
                              <a:off x="244"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5" name="Rectangle 718"/>
                          <wps:cNvSpPr>
                            <a:spLocks noChangeArrowheads="1"/>
                          </wps:cNvSpPr>
                          <wps:spPr bwMode="auto">
                            <a:xfrm>
                              <a:off x="244"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6" name="Line 719"/>
                          <wps:cNvCnPr/>
                          <wps:spPr bwMode="auto">
                            <a:xfrm>
                              <a:off x="1261"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7" name="Rectangle 720"/>
                          <wps:cNvSpPr>
                            <a:spLocks noChangeArrowheads="1"/>
                          </wps:cNvSpPr>
                          <wps:spPr bwMode="auto">
                            <a:xfrm>
                              <a:off x="1261"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18" name="Line 721"/>
                          <wps:cNvCnPr/>
                          <wps:spPr bwMode="auto">
                            <a:xfrm>
                              <a:off x="1785"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9" name="Rectangle 722"/>
                          <wps:cNvSpPr>
                            <a:spLocks noChangeArrowheads="1"/>
                          </wps:cNvSpPr>
                          <wps:spPr bwMode="auto">
                            <a:xfrm>
                              <a:off x="1785"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20" name="Line 723"/>
                          <wps:cNvCnPr/>
                          <wps:spPr bwMode="auto">
                            <a:xfrm>
                              <a:off x="2651"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1" name="Rectangle 724"/>
                          <wps:cNvSpPr>
                            <a:spLocks noChangeArrowheads="1"/>
                          </wps:cNvSpPr>
                          <wps:spPr bwMode="auto">
                            <a:xfrm>
                              <a:off x="2651"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22" name="Line 725"/>
                          <wps:cNvCnPr/>
                          <wps:spPr bwMode="auto">
                            <a:xfrm>
                              <a:off x="3517"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3" name="Rectangle 726"/>
                          <wps:cNvSpPr>
                            <a:spLocks noChangeArrowheads="1"/>
                          </wps:cNvSpPr>
                          <wps:spPr bwMode="auto">
                            <a:xfrm>
                              <a:off x="3517"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24" name="Line 727"/>
                          <wps:cNvCnPr/>
                          <wps:spPr bwMode="auto">
                            <a:xfrm>
                              <a:off x="4382"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5" name="Rectangle 728"/>
                          <wps:cNvSpPr>
                            <a:spLocks noChangeArrowheads="1"/>
                          </wps:cNvSpPr>
                          <wps:spPr bwMode="auto">
                            <a:xfrm>
                              <a:off x="4382"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26" name="Line 729"/>
                          <wps:cNvCnPr/>
                          <wps:spPr bwMode="auto">
                            <a:xfrm>
                              <a:off x="2002"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7" name="Rectangle 730"/>
                          <wps:cNvSpPr>
                            <a:spLocks noChangeArrowheads="1"/>
                          </wps:cNvSpPr>
                          <wps:spPr bwMode="auto">
                            <a:xfrm>
                              <a:off x="2002"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28" name="Line 731"/>
                          <wps:cNvCnPr/>
                          <wps:spPr bwMode="auto">
                            <a:xfrm>
                              <a:off x="2218"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9" name="Rectangle 732"/>
                          <wps:cNvSpPr>
                            <a:spLocks noChangeArrowheads="1"/>
                          </wps:cNvSpPr>
                          <wps:spPr bwMode="auto">
                            <a:xfrm>
                              <a:off x="2218"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30" name="Line 733"/>
                          <wps:cNvCnPr/>
                          <wps:spPr bwMode="auto">
                            <a:xfrm>
                              <a:off x="2435"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1" name="Rectangle 734"/>
                          <wps:cNvSpPr>
                            <a:spLocks noChangeArrowheads="1"/>
                          </wps:cNvSpPr>
                          <wps:spPr bwMode="auto">
                            <a:xfrm>
                              <a:off x="2435"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32" name="Line 735"/>
                          <wps:cNvCnPr/>
                          <wps:spPr bwMode="auto">
                            <a:xfrm>
                              <a:off x="2867"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3" name="Rectangle 736"/>
                          <wps:cNvSpPr>
                            <a:spLocks noChangeArrowheads="1"/>
                          </wps:cNvSpPr>
                          <wps:spPr bwMode="auto">
                            <a:xfrm>
                              <a:off x="2867"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34" name="Line 737"/>
                          <wps:cNvCnPr/>
                          <wps:spPr bwMode="auto">
                            <a:xfrm>
                              <a:off x="3084"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5" name="Rectangle 738"/>
                          <wps:cNvSpPr>
                            <a:spLocks noChangeArrowheads="1"/>
                          </wps:cNvSpPr>
                          <wps:spPr bwMode="auto">
                            <a:xfrm>
                              <a:off x="3084"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36" name="Line 739"/>
                          <wps:cNvCnPr/>
                          <wps:spPr bwMode="auto">
                            <a:xfrm>
                              <a:off x="3300"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7" name="Rectangle 740"/>
                          <wps:cNvSpPr>
                            <a:spLocks noChangeArrowheads="1"/>
                          </wps:cNvSpPr>
                          <wps:spPr bwMode="auto">
                            <a:xfrm>
                              <a:off x="3300"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38" name="Line 741"/>
                          <wps:cNvCnPr/>
                          <wps:spPr bwMode="auto">
                            <a:xfrm>
                              <a:off x="3733"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9" name="Rectangle 742"/>
                          <wps:cNvSpPr>
                            <a:spLocks noChangeArrowheads="1"/>
                          </wps:cNvSpPr>
                          <wps:spPr bwMode="auto">
                            <a:xfrm>
                              <a:off x="3733"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40" name="Line 743"/>
                          <wps:cNvCnPr/>
                          <wps:spPr bwMode="auto">
                            <a:xfrm>
                              <a:off x="3949"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1" name="Rectangle 744"/>
                          <wps:cNvSpPr>
                            <a:spLocks noChangeArrowheads="1"/>
                          </wps:cNvSpPr>
                          <wps:spPr bwMode="auto">
                            <a:xfrm>
                              <a:off x="3949"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42" name="Line 745"/>
                          <wps:cNvCnPr/>
                          <wps:spPr bwMode="auto">
                            <a:xfrm>
                              <a:off x="4166"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3" name="Rectangle 746"/>
                          <wps:cNvSpPr>
                            <a:spLocks noChangeArrowheads="1"/>
                          </wps:cNvSpPr>
                          <wps:spPr bwMode="auto">
                            <a:xfrm>
                              <a:off x="4166"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44" name="Line 747"/>
                          <wps:cNvCnPr/>
                          <wps:spPr bwMode="auto">
                            <a:xfrm>
                              <a:off x="4599"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5" name="Rectangle 748"/>
                          <wps:cNvSpPr>
                            <a:spLocks noChangeArrowheads="1"/>
                          </wps:cNvSpPr>
                          <wps:spPr bwMode="auto">
                            <a:xfrm>
                              <a:off x="4599"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46" name="Line 749"/>
                          <wps:cNvCnPr/>
                          <wps:spPr bwMode="auto">
                            <a:xfrm>
                              <a:off x="4815"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7" name="Rectangle 750"/>
                          <wps:cNvSpPr>
                            <a:spLocks noChangeArrowheads="1"/>
                          </wps:cNvSpPr>
                          <wps:spPr bwMode="auto">
                            <a:xfrm>
                              <a:off x="4815"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48" name="Line 751"/>
                          <wps:cNvCnPr/>
                          <wps:spPr bwMode="auto">
                            <a:xfrm>
                              <a:off x="5032" y="1613"/>
                              <a:ext cx="0" cy="139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9" name="Rectangle 752"/>
                          <wps:cNvSpPr>
                            <a:spLocks noChangeArrowheads="1"/>
                          </wps:cNvSpPr>
                          <wps:spPr bwMode="auto">
                            <a:xfrm>
                              <a:off x="5032" y="1613"/>
                              <a:ext cx="8" cy="139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0" name="Rectangle 753"/>
                          <wps:cNvSpPr>
                            <a:spLocks noChangeArrowheads="1"/>
                          </wps:cNvSpPr>
                          <wps:spPr bwMode="auto">
                            <a:xfrm>
                              <a:off x="5240" y="3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1" name="Rectangle 754"/>
                          <wps:cNvSpPr>
                            <a:spLocks noChangeArrowheads="1"/>
                          </wps:cNvSpPr>
                          <wps:spPr bwMode="auto">
                            <a:xfrm>
                              <a:off x="5240" y="373"/>
                              <a:ext cx="2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2" name="Rectangle 755"/>
                          <wps:cNvSpPr>
                            <a:spLocks noChangeArrowheads="1"/>
                          </wps:cNvSpPr>
                          <wps:spPr bwMode="auto">
                            <a:xfrm>
                              <a:off x="24" y="373"/>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3" name="Rectangle 756"/>
                          <wps:cNvSpPr>
                            <a:spLocks noChangeArrowheads="1"/>
                          </wps:cNvSpPr>
                          <wps:spPr bwMode="auto">
                            <a:xfrm>
                              <a:off x="24" y="388"/>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4" name="Rectangle 757"/>
                          <wps:cNvSpPr>
                            <a:spLocks noChangeArrowheads="1"/>
                          </wps:cNvSpPr>
                          <wps:spPr bwMode="auto">
                            <a:xfrm>
                              <a:off x="5240" y="635"/>
                              <a:ext cx="2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5" name="Rectangle 758"/>
                          <wps:cNvSpPr>
                            <a:spLocks noChangeArrowheads="1"/>
                          </wps:cNvSpPr>
                          <wps:spPr bwMode="auto">
                            <a:xfrm>
                              <a:off x="5240" y="62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6" name="Rectangle 759"/>
                          <wps:cNvSpPr>
                            <a:spLocks noChangeArrowheads="1"/>
                          </wps:cNvSpPr>
                          <wps:spPr bwMode="auto">
                            <a:xfrm>
                              <a:off x="24" y="621"/>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57" name="Rectangle 760"/>
                          <wps:cNvSpPr>
                            <a:spLocks noChangeArrowheads="1"/>
                          </wps:cNvSpPr>
                          <wps:spPr bwMode="auto">
                            <a:xfrm>
                              <a:off x="24" y="635"/>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1858" name="Line 762"/>
                        <wps:cNvCnPr/>
                        <wps:spPr bwMode="auto">
                          <a:xfrm>
                            <a:off x="3521" y="821"/>
                            <a:ext cx="173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59" name="Rectangle 763"/>
                        <wps:cNvSpPr>
                          <a:spLocks noChangeArrowheads="1"/>
                        </wps:cNvSpPr>
                        <wps:spPr bwMode="auto">
                          <a:xfrm>
                            <a:off x="3521" y="821"/>
                            <a:ext cx="173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60" name="Line 764"/>
                        <wps:cNvCnPr/>
                        <wps:spPr bwMode="auto">
                          <a:xfrm>
                            <a:off x="3521" y="915"/>
                            <a:ext cx="173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1" name="Rectangle 765"/>
                        <wps:cNvSpPr>
                          <a:spLocks noChangeArrowheads="1"/>
                        </wps:cNvSpPr>
                        <wps:spPr bwMode="auto">
                          <a:xfrm>
                            <a:off x="3521" y="915"/>
                            <a:ext cx="173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62" name="Line 766"/>
                        <wps:cNvCnPr/>
                        <wps:spPr bwMode="auto">
                          <a:xfrm>
                            <a:off x="3521" y="1009"/>
                            <a:ext cx="173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3" name="Rectangle 767"/>
                        <wps:cNvSpPr>
                          <a:spLocks noChangeArrowheads="1"/>
                        </wps:cNvSpPr>
                        <wps:spPr bwMode="auto">
                          <a:xfrm>
                            <a:off x="3521" y="1009"/>
                            <a:ext cx="173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64" name="Line 768"/>
                        <wps:cNvCnPr/>
                        <wps:spPr bwMode="auto">
                          <a:xfrm>
                            <a:off x="3521" y="1102"/>
                            <a:ext cx="173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5" name="Rectangle 769"/>
                        <wps:cNvSpPr>
                          <a:spLocks noChangeArrowheads="1"/>
                        </wps:cNvSpPr>
                        <wps:spPr bwMode="auto">
                          <a:xfrm>
                            <a:off x="3521" y="1102"/>
                            <a:ext cx="173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66" name="Line 770"/>
                        <wps:cNvCnPr/>
                        <wps:spPr bwMode="auto">
                          <a:xfrm>
                            <a:off x="1265" y="1196"/>
                            <a:ext cx="117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67" name="Rectangle 771"/>
                        <wps:cNvSpPr>
                          <a:spLocks noChangeArrowheads="1"/>
                        </wps:cNvSpPr>
                        <wps:spPr bwMode="auto">
                          <a:xfrm>
                            <a:off x="1265" y="1196"/>
                            <a:ext cx="117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68" name="Rectangle 772"/>
                        <wps:cNvSpPr>
                          <a:spLocks noChangeArrowheads="1"/>
                        </wps:cNvSpPr>
                        <wps:spPr bwMode="auto">
                          <a:xfrm>
                            <a:off x="5240" y="130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69" name="Rectangle 773"/>
                        <wps:cNvSpPr>
                          <a:spLocks noChangeArrowheads="1"/>
                        </wps:cNvSpPr>
                        <wps:spPr bwMode="auto">
                          <a:xfrm>
                            <a:off x="5240" y="1288"/>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0" name="Rectangle 774"/>
                        <wps:cNvSpPr>
                          <a:spLocks noChangeArrowheads="1"/>
                        </wps:cNvSpPr>
                        <wps:spPr bwMode="auto">
                          <a:xfrm>
                            <a:off x="24" y="1288"/>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1" name="Rectangle 775"/>
                        <wps:cNvSpPr>
                          <a:spLocks noChangeArrowheads="1"/>
                        </wps:cNvSpPr>
                        <wps:spPr bwMode="auto">
                          <a:xfrm>
                            <a:off x="24" y="1303"/>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2" name="Rectangle 776"/>
                        <wps:cNvSpPr>
                          <a:spLocks noChangeArrowheads="1"/>
                        </wps:cNvSpPr>
                        <wps:spPr bwMode="auto">
                          <a:xfrm>
                            <a:off x="1793" y="1393"/>
                            <a:ext cx="344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3" name="Rectangle 777"/>
                        <wps:cNvSpPr>
                          <a:spLocks noChangeArrowheads="1"/>
                        </wps:cNvSpPr>
                        <wps:spPr bwMode="auto">
                          <a:xfrm>
                            <a:off x="1793" y="1407"/>
                            <a:ext cx="344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4" name="Rectangle 778"/>
                        <wps:cNvSpPr>
                          <a:spLocks noChangeArrowheads="1"/>
                        </wps:cNvSpPr>
                        <wps:spPr bwMode="auto">
                          <a:xfrm>
                            <a:off x="5240" y="139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5" name="Rectangle 779"/>
                        <wps:cNvSpPr>
                          <a:spLocks noChangeArrowheads="1"/>
                        </wps:cNvSpPr>
                        <wps:spPr bwMode="auto">
                          <a:xfrm>
                            <a:off x="5240" y="1407"/>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6" name="Line 780"/>
                        <wps:cNvCnPr/>
                        <wps:spPr bwMode="auto">
                          <a:xfrm>
                            <a:off x="1793" y="1499"/>
                            <a:ext cx="344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7" name="Rectangle 781"/>
                        <wps:cNvSpPr>
                          <a:spLocks noChangeArrowheads="1"/>
                        </wps:cNvSpPr>
                        <wps:spPr bwMode="auto">
                          <a:xfrm>
                            <a:off x="1793" y="1499"/>
                            <a:ext cx="344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8" name="Rectangle 782"/>
                        <wps:cNvSpPr>
                          <a:spLocks noChangeArrowheads="1"/>
                        </wps:cNvSpPr>
                        <wps:spPr bwMode="auto">
                          <a:xfrm>
                            <a:off x="5240" y="160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79" name="Rectangle 783"/>
                        <wps:cNvSpPr>
                          <a:spLocks noChangeArrowheads="1"/>
                        </wps:cNvSpPr>
                        <wps:spPr bwMode="auto">
                          <a:xfrm>
                            <a:off x="5240" y="1591"/>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80" name="Rectangle 784"/>
                        <wps:cNvSpPr>
                          <a:spLocks noChangeArrowheads="1"/>
                        </wps:cNvSpPr>
                        <wps:spPr bwMode="auto">
                          <a:xfrm>
                            <a:off x="24" y="1591"/>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81" name="Rectangle 785"/>
                        <wps:cNvSpPr>
                          <a:spLocks noChangeArrowheads="1"/>
                        </wps:cNvSpPr>
                        <wps:spPr bwMode="auto">
                          <a:xfrm>
                            <a:off x="24" y="1606"/>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82" name="Line 786"/>
                        <wps:cNvCnPr/>
                        <wps:spPr bwMode="auto">
                          <a:xfrm>
                            <a:off x="24" y="1698"/>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3" name="Rectangle 787"/>
                        <wps:cNvSpPr>
                          <a:spLocks noChangeArrowheads="1"/>
                        </wps:cNvSpPr>
                        <wps:spPr bwMode="auto">
                          <a:xfrm>
                            <a:off x="24" y="1698"/>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84" name="Line 788"/>
                        <wps:cNvCnPr/>
                        <wps:spPr bwMode="auto">
                          <a:xfrm>
                            <a:off x="24" y="1792"/>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5" name="Rectangle 789"/>
                        <wps:cNvSpPr>
                          <a:spLocks noChangeArrowheads="1"/>
                        </wps:cNvSpPr>
                        <wps:spPr bwMode="auto">
                          <a:xfrm>
                            <a:off x="24" y="1792"/>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86" name="Line 790"/>
                        <wps:cNvCnPr/>
                        <wps:spPr bwMode="auto">
                          <a:xfrm>
                            <a:off x="24" y="1885"/>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7" name="Rectangle 791"/>
                        <wps:cNvSpPr>
                          <a:spLocks noChangeArrowheads="1"/>
                        </wps:cNvSpPr>
                        <wps:spPr bwMode="auto">
                          <a:xfrm>
                            <a:off x="24" y="1885"/>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88" name="Line 792"/>
                        <wps:cNvCnPr/>
                        <wps:spPr bwMode="auto">
                          <a:xfrm>
                            <a:off x="24" y="1979"/>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9" name="Rectangle 793"/>
                        <wps:cNvSpPr>
                          <a:spLocks noChangeArrowheads="1"/>
                        </wps:cNvSpPr>
                        <wps:spPr bwMode="auto">
                          <a:xfrm>
                            <a:off x="24" y="1979"/>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90" name="Line 794"/>
                        <wps:cNvCnPr/>
                        <wps:spPr bwMode="auto">
                          <a:xfrm>
                            <a:off x="24" y="2073"/>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1" name="Rectangle 795"/>
                        <wps:cNvSpPr>
                          <a:spLocks noChangeArrowheads="1"/>
                        </wps:cNvSpPr>
                        <wps:spPr bwMode="auto">
                          <a:xfrm>
                            <a:off x="24" y="2073"/>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92" name="Line 796"/>
                        <wps:cNvCnPr/>
                        <wps:spPr bwMode="auto">
                          <a:xfrm>
                            <a:off x="24" y="2167"/>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3" name="Rectangle 797"/>
                        <wps:cNvSpPr>
                          <a:spLocks noChangeArrowheads="1"/>
                        </wps:cNvSpPr>
                        <wps:spPr bwMode="auto">
                          <a:xfrm>
                            <a:off x="24" y="2167"/>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94" name="Line 798"/>
                        <wps:cNvCnPr/>
                        <wps:spPr bwMode="auto">
                          <a:xfrm>
                            <a:off x="24" y="2260"/>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5" name="Rectangle 799"/>
                        <wps:cNvSpPr>
                          <a:spLocks noChangeArrowheads="1"/>
                        </wps:cNvSpPr>
                        <wps:spPr bwMode="auto">
                          <a:xfrm>
                            <a:off x="24" y="2260"/>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96" name="Line 800"/>
                        <wps:cNvCnPr/>
                        <wps:spPr bwMode="auto">
                          <a:xfrm>
                            <a:off x="24" y="2354"/>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7" name="Rectangle 801"/>
                        <wps:cNvSpPr>
                          <a:spLocks noChangeArrowheads="1"/>
                        </wps:cNvSpPr>
                        <wps:spPr bwMode="auto">
                          <a:xfrm>
                            <a:off x="24" y="2354"/>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898" name="Line 802"/>
                        <wps:cNvCnPr/>
                        <wps:spPr bwMode="auto">
                          <a:xfrm>
                            <a:off x="24" y="2448"/>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9" name="Rectangle 803"/>
                        <wps:cNvSpPr>
                          <a:spLocks noChangeArrowheads="1"/>
                        </wps:cNvSpPr>
                        <wps:spPr bwMode="auto">
                          <a:xfrm>
                            <a:off x="24" y="2448"/>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00" name="Line 804"/>
                        <wps:cNvCnPr/>
                        <wps:spPr bwMode="auto">
                          <a:xfrm>
                            <a:off x="24" y="2542"/>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1" name="Rectangle 805"/>
                        <wps:cNvSpPr>
                          <a:spLocks noChangeArrowheads="1"/>
                        </wps:cNvSpPr>
                        <wps:spPr bwMode="auto">
                          <a:xfrm>
                            <a:off x="24" y="2542"/>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02" name="Line 806"/>
                        <wps:cNvCnPr/>
                        <wps:spPr bwMode="auto">
                          <a:xfrm>
                            <a:off x="24" y="2635"/>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3" name="Rectangle 807"/>
                        <wps:cNvSpPr>
                          <a:spLocks noChangeArrowheads="1"/>
                        </wps:cNvSpPr>
                        <wps:spPr bwMode="auto">
                          <a:xfrm>
                            <a:off x="24" y="2635"/>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04" name="Line 808"/>
                        <wps:cNvCnPr/>
                        <wps:spPr bwMode="auto">
                          <a:xfrm>
                            <a:off x="24" y="2729"/>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5" name="Rectangle 809"/>
                        <wps:cNvSpPr>
                          <a:spLocks noChangeArrowheads="1"/>
                        </wps:cNvSpPr>
                        <wps:spPr bwMode="auto">
                          <a:xfrm>
                            <a:off x="24" y="2729"/>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06" name="Line 810"/>
                        <wps:cNvCnPr/>
                        <wps:spPr bwMode="auto">
                          <a:xfrm>
                            <a:off x="24" y="2823"/>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7" name="Rectangle 811"/>
                        <wps:cNvSpPr>
                          <a:spLocks noChangeArrowheads="1"/>
                        </wps:cNvSpPr>
                        <wps:spPr bwMode="auto">
                          <a:xfrm>
                            <a:off x="24" y="2823"/>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08" name="Line 812"/>
                        <wps:cNvCnPr/>
                        <wps:spPr bwMode="auto">
                          <a:xfrm>
                            <a:off x="24" y="2917"/>
                            <a:ext cx="521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9" name="Rectangle 813"/>
                        <wps:cNvSpPr>
                          <a:spLocks noChangeArrowheads="1"/>
                        </wps:cNvSpPr>
                        <wps:spPr bwMode="auto">
                          <a:xfrm>
                            <a:off x="24" y="2917"/>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10" name="Rectangle 814"/>
                        <wps:cNvSpPr>
                          <a:spLocks noChangeArrowheads="1"/>
                        </wps:cNvSpPr>
                        <wps:spPr bwMode="auto">
                          <a:xfrm>
                            <a:off x="5240" y="3023"/>
                            <a:ext cx="2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11" name="Rectangle 815"/>
                        <wps:cNvSpPr>
                          <a:spLocks noChangeArrowheads="1"/>
                        </wps:cNvSpPr>
                        <wps:spPr bwMode="auto">
                          <a:xfrm>
                            <a:off x="5240" y="3009"/>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12" name="Rectangle 816"/>
                        <wps:cNvSpPr>
                          <a:spLocks noChangeArrowheads="1"/>
                        </wps:cNvSpPr>
                        <wps:spPr bwMode="auto">
                          <a:xfrm>
                            <a:off x="24" y="3009"/>
                            <a:ext cx="521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913" name="Rectangle 817"/>
                        <wps:cNvSpPr>
                          <a:spLocks noChangeArrowheads="1"/>
                        </wps:cNvSpPr>
                        <wps:spPr bwMode="auto">
                          <a:xfrm>
                            <a:off x="24" y="3023"/>
                            <a:ext cx="521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margin">
                  <wp14:pctHeight>0</wp14:pctHeight>
                </wp14:sizeRelV>
              </wp:anchor>
            </w:drawing>
          </mc:Choice>
          <mc:Fallback>
            <w:pict>
              <v:group w14:anchorId="27C34CBF" id="Group 560" o:spid="_x0000_s1847" style="position:absolute;left:0;text-align:left;margin-left:0;margin-top:22.5pt;width:658pt;height:381.3pt;z-index:251927552;mso-position-horizontal:left;mso-position-horizontal-relative:margin;mso-height-relative:margin" coordsize="5264,3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">
                <v:rect id="AutoShape 559" o:spid="_x0000_s1848" style="position:absolute;left:8;width:5248;height:3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" filled="f" stroked="f">
                  <o:lock v:ext="edit" aspectratio="t" text="t"/>
                </v:rect>
                <v:group id="Group 761" o:spid="_x0000_s1849" style="position:absolute;top:11;width:5264;height:3298" coordorigin=",11" coordsize="5264,3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">
                  <v:rect id="Rectangle 561" o:spid="_x0000_s1850" style="position:absolute;left:28;top:736;width:8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v:textbox>
                  </v:rect>
                  <v:rect id="Rectangle 562" o:spid="_x0000_s1851" style="position:absolute;left:2671;top:736;width:52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v:textbox>
                  </v:rect>
                  <v:rect id="Rectangle 563" o:spid="_x0000_s1852" style="position:absolute;left:28;top:829;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v:textbox>
                  </v:rect>
                  <v:rect id="Rectangle 564" o:spid="_x0000_s1853" style="position:absolute;left:2671;top:829;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v:textbox>
                  </v:rect>
                  <v:rect id="Rectangle 565" o:spid="_x0000_s1854" style="position:absolute;left:28;top:923;width:2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v:textbox>
                  </v:rect>
                  <v:rect id="Rectangle 566" o:spid="_x0000_s1855" style="position:absolute;left:2671;top:923;width:38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ROmxQAAAN0AAAAPAAAAZHJzL2Rvd25yZXYueG1sRE9La8JA&#10;EL4L/Q/LFHrTTS0E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Ay7ROm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r>
                            <w:rPr>
                              <w:rFonts w:ascii="Arial" w:hAnsi="Arial" w:cstheme="minorBidi"/>
                              <w:color w:val="000000"/>
                              <w:kern w:val="24"/>
                              <w:sz w:val="20"/>
                              <w:szCs w:val="20"/>
                            </w:rPr>
                            <w:t>:</w:t>
                          </w:r>
                        </w:p>
                      </w:txbxContent>
                    </v:textbox>
                  </v:rect>
                  <v:rect id="Rectangle 567" o:spid="_x0000_s1856" style="position:absolute;left:28;top:1017;width:3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IvSxQAAAN0AAAAPAAAAZHJzL2Rvd25yZXYueG1sRE9La8JA&#10;EL4L/Q/LFHrTTaUE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C9BIvS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v:textbox>
                  </v:rect>
                  <v:rect id="Rectangle 568" o:spid="_x0000_s1857" style="position:absolute;left:2671;top:1017;width:103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p>
                      </w:txbxContent>
                    </v:textbox>
                  </v:rect>
                  <v:rect id="Rectangle 569" o:spid="_x0000_s1858" style="position:absolute;left:28;top:1111;width:77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v:textbox>
                  </v:rect>
                  <v:rect id="Rectangle 570" o:spid="_x0000_s1859" style="position:absolute;left:1880;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v:textbox>
                  </v:rect>
                  <v:rect id="Rectangle 571" o:spid="_x0000_s1860" style="position:absolute;left:2096;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v:textbox>
                  </v:rect>
                  <v:rect id="Rectangle 572" o:spid="_x0000_s1861" style="position:absolute;left:2313;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v:textbox>
                  </v:rect>
                  <v:rect id="Rectangle 573" o:spid="_x0000_s1862" style="position:absolute;left:2529;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v:textbox>
                  </v:rect>
                  <v:rect id="Rectangle 574" o:spid="_x0000_s1863" style="position:absolute;left:2746;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v:textbox>
                  </v:rect>
                  <v:rect id="Rectangle 575" o:spid="_x0000_s1864" style="position:absolute;left:2962;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v:textbox>
                  </v:rect>
                  <v:rect id="Rectangle 576" o:spid="_x0000_s1865" style="position:absolute;left:3179;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IV7wwAAAN0AAAAPAAAAZHJzL2Rvd25yZXYueG1sRE9Li8Iw&#10;EL4v+B/CCN7WVAV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tzSFe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v:textbox>
                  </v:rect>
                  <v:rect id="Rectangle 577" o:spid="_x0000_s1866" style="position:absolute;left:3395;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R0PwwAAAN0AAAAPAAAAZHJzL2Rvd25yZXYueG1sRE9Li8Iw&#10;EL4v+B/CCN7WVB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ON0dD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v:textbox>
                  </v:rect>
                  <v:rect id="Rectangle 578" o:spid="_x0000_s1867" style="position:absolute;left:3611;top:1512;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v:textbox>
                  </v:rect>
                  <v:rect id="Rectangle 579" o:spid="_x0000_s1868" style="position:absolute;left:3807;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v:textbox>
                  </v:rect>
                  <v:rect id="Rectangle 580" o:spid="_x0000_s1869" style="position:absolute;left:4023;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v:textbox>
                  </v:rect>
                  <v:rect id="Rectangle 581" o:spid="_x0000_s1870" style="position:absolute;left:4240;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v:textbox>
                  </v:rect>
                  <v:rect id="Rectangle 582" o:spid="_x0000_s1871" style="position:absolute;left:4456;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LKR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0UM/9+EE+TmDwAA//8DAFBLAQItABQABgAIAAAAIQDb4fbL7gAAAIUBAAATAAAAAAAAAAAA&#10;AAAAAAAAAABbQ29udGVudF9UeXBlc10ueG1sUEsBAi0AFAAGAAgAAAAhAFr0LFu/AAAAFQEAAAsA&#10;AAAAAAAAAAAAAAAAHwEAAF9yZWxzLy5yZWxzUEsBAi0AFAAGAAgAAAAhANbcspH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v:textbox>
                  </v:rect>
                  <v:rect id="Rectangle 583" o:spid="_x0000_s1872" style="position:absolute;left:4673;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v:textbox>
                  </v:rect>
                  <v:rect id="Rectangle 584" o:spid="_x0000_s1873" style="position:absolute;left:4889;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v:textbox>
                  </v:rect>
                  <v:rect id="Rectangle 585" o:spid="_x0000_s1874" style="position:absolute;left:5105;top:1512;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v:textbox>
                  </v:rect>
                  <v:rect id="Rectangle 586" o:spid="_x0000_s1875" style="position:absolute;left:113;top:1706;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fVcwwAAAN0AAAAPAAAAZHJzL2Rvd25yZXYueG1sRE9Li8Iw&#10;EL4L+x/CLHjTVAW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guH1X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v:textbox>
                  </v:rect>
                  <v:rect id="Rectangle 587" o:spid="_x0000_s1876" style="position:absolute;left:262;top:1719;width:2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G0owwAAAN0AAAAPAAAAZHJzL2Rvd25yZXYueG1sRE9Li8Iw&#10;EL4L+x/CLHjTVBG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DQhtK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ADMON.</w:t>
                          </w:r>
                        </w:p>
                      </w:txbxContent>
                    </v:textbox>
                  </v:rect>
                  <v:rect id="Rectangle 588" o:spid="_x0000_s1877" style="position:absolute;left:113;top:180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2</w:t>
                          </w:r>
                        </w:p>
                      </w:txbxContent>
                    </v:textbox>
                  </v:rect>
                  <v:rect id="Rectangle 589" o:spid="_x0000_s1878" style="position:absolute;left:262;top:1812;width:36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CONTADOR</w:t>
                          </w:r>
                        </w:p>
                      </w:txbxContent>
                    </v:textbox>
                  </v:rect>
                  <v:rect id="Rectangle 590" o:spid="_x0000_s1879" style="position:absolute;left:113;top:1894;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3</w:t>
                          </w:r>
                        </w:p>
                      </w:txbxContent>
                    </v:textbox>
                  </v:rect>
                  <v:rect id="Rectangle 591" o:spid="_x0000_s1880" style="position:absolute;left:262;top:1906;width:36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RESIDENTE</w:t>
                          </w:r>
                        </w:p>
                      </w:txbxContent>
                    </v:textbox>
                  </v:rect>
                  <v:rect id="Rectangle 592" o:spid="_x0000_s1881" style="position:absolute;left:113;top:1987;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4</w:t>
                          </w:r>
                        </w:p>
                      </w:txbxContent>
                    </v:textbox>
                  </v:rect>
                  <v:rect id="Rectangle 593" o:spid="_x0000_s1882" style="position:absolute;left:262;top:2000;width:2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CHOFER</w:t>
                          </w:r>
                        </w:p>
                      </w:txbxContent>
                    </v:textbox>
                  </v:rect>
                  <v:rect id="Rectangle 594" o:spid="_x0000_s1883" style="position:absolute;left:113;top:2081;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5</w:t>
                          </w:r>
                        </w:p>
                      </w:txbxContent>
                    </v:textbox>
                  </v:rect>
                  <v:rect id="Rectangle 595" o:spid="_x0000_s1884" style="position:absolute;left:262;top:2094;width:30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VELADOR</w:t>
                          </w:r>
                        </w:p>
                      </w:txbxContent>
                    </v:textbox>
                  </v:rect>
                  <v:rect id="Rectangle 596" o:spid="_x0000_s1885" style="position:absolute;left:113;top:2175;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6</w:t>
                          </w:r>
                        </w:p>
                      </w:txbxContent>
                    </v:textbox>
                  </v:rect>
                  <v:rect id="Rectangle 597" o:spid="_x0000_s1886" style="position:absolute;left:262;top:2188;width:78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AUXILIAR RESPONSABLE</w:t>
                          </w:r>
                        </w:p>
                      </w:txbxContent>
                    </v:textbox>
                  </v:rect>
                  <v:rect id="Rectangle 598" o:spid="_x0000_s1887" style="position:absolute;left:113;top:2269;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color w:val="000000"/>
                              <w:kern w:val="24"/>
                              <w:sz w:val="20"/>
                              <w:szCs w:val="20"/>
                            </w:rPr>
                            <w:t>7</w:t>
                          </w:r>
                        </w:p>
                      </w:txbxContent>
                    </v:textbox>
                  </v:rect>
                  <v:rect id="Rectangle 599" o:spid="_x0000_s1888" style="position:absolute;left:262;top:2281;width:3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DIBUJANTE</w:t>
                          </w:r>
                        </w:p>
                      </w:txbxContent>
                    </v:textbox>
                  </v:rect>
                  <v:rect id="Rectangle 600" o:spid="_x0000_s1889" style="position:absolute;left:559;top:3217;width:392;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2WC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83gB/9+EE+TmDwAA//8DAFBLAQItABQABgAIAAAAIQDb4fbL7gAAAIUBAAATAAAAAAAAAAAA&#10;AAAAAAAAAABbQ29udGVudF9UeXBlc10ueG1sUEsBAi0AFAAGAAgAAAAhAFr0LFu/AAAAFQEAAAsA&#10;AAAAAAAAAAAAAAAAHwEAAF9yZWxzLy5yZWxzUEsBAi0AFAAGAAgAAAAhAHgDZYLEAAAA3QAAAA8A&#10;AAAAAAAAAAAAAAAABwIAAGRycy9kb3ducmV2LnhtbFBLBQYAAAAAAwADALcAAAD4AgAAAAA=&#10;" filled="f" stroked="f">
                    <v:textbox inset="0,0,0,0">
                      <w:txbxContent>
                        <w:p w:rsidR="00A30657" w:rsidRPr="0078689E" w:rsidRDefault="00A30657" w:rsidP="008923BF">
                          <w:pPr>
                            <w:pStyle w:val="NormalWeb"/>
                            <w:kinsoku w:val="0"/>
                            <w:overflowPunct w:val="0"/>
                            <w:spacing w:before="0" w:beforeAutospacing="0" w:after="0" w:afterAutospacing="0"/>
                            <w:textAlignment w:val="baseline"/>
                            <w:rPr>
                              <w:b/>
                              <w:sz w:val="16"/>
                              <w:szCs w:val="16"/>
                            </w:rPr>
                          </w:pPr>
                          <w:r w:rsidRPr="0078689E">
                            <w:rPr>
                              <w:rFonts w:ascii="Arial" w:hAnsi="Arial" w:cstheme="minorBidi"/>
                              <w:b/>
                              <w:color w:val="000000"/>
                              <w:kern w:val="24"/>
                              <w:sz w:val="16"/>
                              <w:szCs w:val="16"/>
                            </w:rPr>
                            <w:t>EMPRESA</w:t>
                          </w:r>
                        </w:p>
                      </w:txbxContent>
                    </v:textbox>
                  </v:rect>
                  <v:rect id="Rectangle 601" o:spid="_x0000_s1890" style="position:absolute;left:3537;top:3217;width:983;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" filled="f" stroked="f">
                    <v:textbox inset="0,0,0,0">
                      <w:txbxContent>
                        <w:p w:rsidR="00A30657" w:rsidRPr="0078689E" w:rsidRDefault="00A30657" w:rsidP="008923BF">
                          <w:pPr>
                            <w:pStyle w:val="NormalWeb"/>
                            <w:kinsoku w:val="0"/>
                            <w:overflowPunct w:val="0"/>
                            <w:spacing w:before="0" w:beforeAutospacing="0" w:after="0" w:afterAutospacing="0"/>
                            <w:textAlignment w:val="baseline"/>
                            <w:rPr>
                              <w:b/>
                              <w:sz w:val="16"/>
                              <w:szCs w:val="16"/>
                            </w:rPr>
                          </w:pPr>
                          <w:r w:rsidRPr="0078689E">
                            <w:rPr>
                              <w:rFonts w:ascii="Arial" w:hAnsi="Arial" w:cstheme="minorBidi"/>
                              <w:b/>
                              <w:color w:val="000000"/>
                              <w:kern w:val="24"/>
                              <w:sz w:val="16"/>
                              <w:szCs w:val="16"/>
                            </w:rPr>
                            <w:t>REPRESENTANTE LEGAL</w:t>
                          </w:r>
                        </w:p>
                      </w:txbxContent>
                    </v:textbox>
                  </v:rect>
                  <v:rect id="Rectangle 602" o:spid="_x0000_s1891" style="position:absolute;left:1985;top:141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S E M A N AS</w:t>
                          </w:r>
                        </w:p>
                      </w:txbxContent>
                    </v:textbox>
                  </v:rect>
                  <v:rect id="Rectangle 603" o:spid="_x0000_s1892" style="position:absolute;left:2850;top:141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" filled="f" stroked="f">
                    <v:textbox inset="0,0,0,0">
                      <w:txbxContent>
                        <w:p w:rsidR="00A30657" w:rsidRPr="0078689E" w:rsidRDefault="00A30657" w:rsidP="008923BF">
                          <w:pPr>
                            <w:pStyle w:val="NormalWeb"/>
                            <w:kinsoku w:val="0"/>
                            <w:overflowPunct w:val="0"/>
                            <w:spacing w:before="0" w:beforeAutospacing="0" w:after="0" w:afterAutospacing="0"/>
                            <w:textAlignment w:val="baseline"/>
                            <w:rPr>
                              <w:sz w:val="16"/>
                              <w:szCs w:val="16"/>
                            </w:rPr>
                          </w:pPr>
                          <w:r w:rsidRPr="0078689E">
                            <w:rPr>
                              <w:rFonts w:cstheme="minorBidi"/>
                              <w:b/>
                              <w:bCs/>
                              <w:color w:val="000000"/>
                              <w:kern w:val="24"/>
                              <w:sz w:val="16"/>
                              <w:szCs w:val="16"/>
                            </w:rPr>
                            <w:t>S E M A N A S</w:t>
                          </w:r>
                        </w:p>
                      </w:txbxContent>
                    </v:textbox>
                  </v:rect>
                  <v:rect id="Rectangle 604" o:spid="_x0000_s1893" style="position:absolute;left:3716;top:141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S E M A N AS</w:t>
                          </w:r>
                        </w:p>
                      </w:txbxContent>
                    </v:textbox>
                  </v:rect>
                  <v:rect id="Rectangle 605" o:spid="_x0000_s1894" style="position:absolute;left:4582;top:1416;width:46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" filled="f" stroked="f">
                    <v:textbox inset="0,0,0,0">
                      <w:txbxContent>
                        <w:p w:rsidR="00A30657" w:rsidRPr="0078689E" w:rsidRDefault="00A30657" w:rsidP="008923BF">
                          <w:pPr>
                            <w:pStyle w:val="NormalWeb"/>
                            <w:kinsoku w:val="0"/>
                            <w:overflowPunct w:val="0"/>
                            <w:spacing w:before="0" w:beforeAutospacing="0" w:after="0" w:afterAutospacing="0"/>
                            <w:textAlignment w:val="baseline"/>
                            <w:rPr>
                              <w:sz w:val="16"/>
                              <w:szCs w:val="16"/>
                            </w:rPr>
                          </w:pPr>
                          <w:r w:rsidRPr="0078689E">
                            <w:rPr>
                              <w:rFonts w:cstheme="minorBidi"/>
                              <w:b/>
                              <w:bCs/>
                              <w:color w:val="000000"/>
                              <w:kern w:val="24"/>
                              <w:sz w:val="16"/>
                              <w:szCs w:val="16"/>
                            </w:rPr>
                            <w:t>S E M A N A S</w:t>
                          </w:r>
                        </w:p>
                      </w:txbxContent>
                    </v:textbox>
                  </v:rect>
                  <v:rect id="Rectangle 606" o:spid="_x0000_s1895" style="position:absolute;left:2143;top:1311;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v:textbox>
                  </v:rect>
                  <v:rect id="Rectangle 607" o:spid="_x0000_s1896" style="position:absolute;left:3009;top:1311;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v:textbox>
                  </v:rect>
                  <v:rect id="Rectangle 608" o:spid="_x0000_s1897" style="position:absolute;left:3875;top:1311;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v:textbox>
                  </v:rect>
                  <v:rect id="Rectangle 609" o:spid="_x0000_s1898" style="position:absolute;left:4741;top:1310;width:15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sidRPr="0078689E">
                            <w:rPr>
                              <w:rFonts w:cstheme="minorBidi"/>
                              <w:b/>
                              <w:bCs/>
                              <w:color w:val="000000"/>
                              <w:kern w:val="24"/>
                              <w:sz w:val="16"/>
                              <w:szCs w:val="16"/>
                            </w:rPr>
                            <w:t>MES</w:t>
                          </w:r>
                        </w:p>
                      </w:txbxContent>
                    </v:textbox>
                  </v:rect>
                  <v:rect id="Rectangle 610" o:spid="_x0000_s1899" style="position:absolute;left:79;top:1409;width:10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v:textbox>
                  </v:rect>
                  <v:rect id="Rectangle 611" o:spid="_x0000_s1900" style="position:absolute;left:557;top:1409;width:39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PERSONAL</w:t>
                          </w:r>
                        </w:p>
                      </w:txbxContent>
                    </v:textbox>
                  </v:rect>
                  <v:rect id="Rectangle 612" o:spid="_x0000_s1901" style="position:absolute;left:1327;top:1409;width:39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cstheme="minorBidi"/>
                              <w:b/>
                              <w:bCs/>
                              <w:color w:val="000000"/>
                              <w:kern w:val="24"/>
                              <w:sz w:val="18"/>
                              <w:szCs w:val="18"/>
                            </w:rPr>
                            <w:t>JORNADAS</w:t>
                          </w:r>
                        </w:p>
                      </w:txbxContent>
                    </v:textbox>
                  </v:rect>
                  <v:rect id="Rectangle 613" o:spid="_x0000_s1902" style="position:absolute;left:1987;top:11;width:1764;height: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v:textbox>
                  </v:rect>
                  <v:rect id="Rectangle 614" o:spid="_x0000_s1903" style="position:absolute;left:1459;top:102;width:230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INSTITUTO OAXAQUEÑO CONSTRUCTOR DE INFRAESTRUCTURA</w:t>
                          </w:r>
                        </w:p>
                      </w:txbxContent>
                    </v:textbox>
                  </v:rect>
                  <v:rect id="Rectangle 615" o:spid="_x0000_s1904" style="position:absolute;left:1949;top:205;width:131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EDUCATIVA</w:t>
                          </w:r>
                        </w:p>
                      </w:txbxContent>
                    </v:textbox>
                  </v:rect>
                  <v:rect id="Rectangle 616" o:spid="_x0000_s1905" style="position:absolute;left:69;top:402;width:4958;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2"/>
                              <w:szCs w:val="22"/>
                            </w:rPr>
                            <w:t xml:space="preserve">PROGRAMA CALENDARIZADO DE UTILIZACIÓN DEL PERSONAL PROFESIONAL, ADMINISTRATIVO Y DE SERVICIOS </w:t>
                          </w:r>
                        </w:p>
                      </w:txbxContent>
                    </v:textbox>
                  </v:rect>
                  <v:rect id="Rectangle 617" o:spid="_x0000_s1906" style="position:absolute;left:846;top:516;width:3418;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" filled="f" stroked="f">
                    <v:textbox inset="0,0,0,0">
                      <w:txbxContent>
                        <w:p w:rsidR="00A30657" w:rsidRDefault="00A30657" w:rsidP="008923BF">
                          <w:pPr>
                            <w:pStyle w:val="NormalWeb"/>
                            <w:kinsoku w:val="0"/>
                            <w:overflowPunct w:val="0"/>
                            <w:spacing w:before="0" w:beforeAutospacing="0" w:after="0" w:afterAutospacing="0"/>
                            <w:textAlignment w:val="baseline"/>
                          </w:pPr>
                          <w:r>
                            <w:rPr>
                              <w:rFonts w:ascii="Arial" w:hAnsi="Arial" w:cstheme="minorBidi"/>
                              <w:b/>
                              <w:bCs/>
                              <w:color w:val="000000"/>
                              <w:kern w:val="24"/>
                              <w:sz w:val="22"/>
                              <w:szCs w:val="22"/>
                            </w:rPr>
                            <w:t>ENCARGADOS DE LA DIRECCIÓN, SUPERVISIÓN Y ADMON. DE LOS TRABAJOS</w:t>
                          </w:r>
                        </w:p>
                      </w:txbxContent>
                    </v:textbox>
                  </v:rect>
                  <v:rect id="Rectangle 618" o:spid="_x0000_s1907" style="position:absolute;top:373;width:2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" fillcolor="black" stroked="f"/>
                  <v:rect id="Rectangle 619" o:spid="_x0000_s1908" style="position:absolute;left:16;top:3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" fillcolor="black" stroked="f"/>
                  <v:rect id="Rectangle 620" o:spid="_x0000_s1909" style="position:absolute;top:373;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" fillcolor="black" stroked="f"/>
                  <v:rect id="Rectangle 621" o:spid="_x0000_s1910" style="position:absolute;left:16;top:3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" fillcolor="black" stroked="f"/>
                  <v:rect id="Rectangle 622" o:spid="_x0000_s1911" style="position:absolute;left:16;top:62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" fillcolor="black" stroked="f"/>
                  <v:rect id="Rectangle 623" o:spid="_x0000_s1912" style="position:absolute;top:635;width:2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ezs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" fillcolor="black" stroked="f"/>
                  <v:rect id="Rectangle 624" o:spid="_x0000_s1913" style="position:absolute;left:5240;top:3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" fillcolor="black" stroked="f"/>
                  <v:rect id="Rectangle 625" o:spid="_x0000_s1914" style="position:absolute;left:5256;top:373;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" fillcolor="black" stroked="f"/>
                  <v:line id="Line 626" o:spid="_x0000_s1915" style="position:absolute;visibility:visible;mso-wrap-style:square" from="1265,821" to="2440,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" strokeweight="0"/>
                  <v:rect id="Rectangle 627" o:spid="_x0000_s1916" style="position:absolute;left:1265;top:821;width:11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" fillcolor="black" stroked="f"/>
                  <v:line id="Line 628" o:spid="_x0000_s1917" style="position:absolute;visibility:visible;mso-wrap-style:square" from="1265,915" to="2440,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" strokeweight="0"/>
                  <v:rect id="Rectangle 629" o:spid="_x0000_s1918" style="position:absolute;left:1265;top:915;width:11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" fillcolor="black" stroked="f"/>
                  <v:line id="Line 630" o:spid="_x0000_s1919" style="position:absolute;visibility:visible;mso-wrap-style:square" from="1265,1009" to="244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" strokeweight="0"/>
                  <v:rect id="Rectangle 631" o:spid="_x0000_s1920" style="position:absolute;left:1265;top:1009;width:11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" fillcolor="black" stroked="f"/>
                  <v:line id="Line 632" o:spid="_x0000_s1921" style="position:absolute;visibility:visible;mso-wrap-style:square" from="1265,1102" to="2440,1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" strokeweight="0"/>
                  <v:rect id="Rectangle 633" o:spid="_x0000_s1922" style="position:absolute;left:1265;top:1102;width:117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" fillcolor="black" stroked="f"/>
                  <v:rect id="Rectangle 634" o:spid="_x0000_s1923" style="position:absolute;left:16;top:62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" fillcolor="black" stroked="f"/>
                  <v:rect id="Rectangle 635" o:spid="_x0000_s1924" style="position:absolute;top:621;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" fillcolor="black" stroked="f"/>
                  <v:rect id="Rectangle 636" o:spid="_x0000_s1925" style="position:absolute;top:1288;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" fillcolor="black" stroked="f"/>
                  <v:rect id="Rectangle 637" o:spid="_x0000_s1926" style="position:absolute;left:16;top:130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3wy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DEfx/E0+Qiz8AAAD//wMAUEsBAi0AFAAGAAgAAAAhANvh9svuAAAAhQEAABMAAAAAAAAA&#10;AAAAAAAAAAAAAFtDb250ZW50X1R5cGVzXS54bWxQSwECLQAUAAYACAAAACEAWvQsW78AAAAVAQAA&#10;CwAAAAAAAAAAAAAAAAAfAQAAX3JlbHMvLnJlbHNQSwECLQAUAAYACAAAACEAm2d8MsYAAADdAAAA&#10;DwAAAAAAAAAAAAAAAAAHAgAAZHJzL2Rvd25yZXYueG1sUEsFBgAAAAADAAMAtwAAAPoCAAAAAA==&#10;" fillcolor="black" stroked="f"/>
                  <v:rect id="Rectangle 638" o:spid="_x0000_s1927" style="position:absolute;left:5256;top:621;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" fillcolor="black" stroked="f"/>
                  <v:rect id="Rectangle 639" o:spid="_x0000_s1928" style="position:absolute;left:5240;top:62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fe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5+HY7h+E0+Qi38AAAD//wMAUEsBAi0AFAAGAAgAAAAhANvh9svuAAAAhQEAABMAAAAAAAAA&#10;AAAAAAAAAAAAAFtDb250ZW50X1R5cGVzXS54bWxQSwECLQAUAAYACAAAACEAWvQsW78AAAAVAQAA&#10;CwAAAAAAAAAAAAAAAAAfAQAAX3JlbHMvLnJlbHNQSwECLQAUAAYACAAAACEABPlH3sYAAADdAAAA&#10;DwAAAAAAAAAAAAAAAAAHAgAAZHJzL2Rvd25yZXYueG1sUEsFBgAAAAADAAMAtwAAAPoCAAAAAA==&#10;" fillcolor="black" stroked="f"/>
                  <v:rect id="Rectangle 640" o:spid="_x0000_s1929" style="position:absolute;top:395;width: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" fillcolor="black" stroked="f"/>
                  <v:rect id="Rectangle 641" o:spid="_x0000_s1930" style="position:absolute;left:16;top:395;width: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" fillcolor="black" stroked="f"/>
                  <v:rect id="Rectangle 642" o:spid="_x0000_s1931" style="position:absolute;left:5240;top:395;width: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" fillcolor="black" stroked="f"/>
                  <v:rect id="Rectangle 643" o:spid="_x0000_s1932" style="position:absolute;left:5256;top:395;width: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" fillcolor="black" stroked="f"/>
                  <v:rect id="Rectangle 644" o:spid="_x0000_s1933" style="position:absolute;left:5240;top:130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" fillcolor="black" stroked="f"/>
                  <v:rect id="Rectangle 645" o:spid="_x0000_s1934" style="position:absolute;left:5256;top:1288;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" fillcolor="black" stroked="f"/>
                  <v:rect id="Rectangle 646" o:spid="_x0000_s1935" style="position:absolute;left:5240;top:139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" fillcolor="black" stroked="f"/>
                  <v:line id="Line 647" o:spid="_x0000_s1936" style="position:absolute;visibility:visible;mso-wrap-style:square" from="2651,1310" to="2651,1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" strokeweight="0"/>
                  <v:rect id="Rectangle 648" o:spid="_x0000_s1937" style="position:absolute;left:2651;top:1310;width: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" fillcolor="black" stroked="f"/>
                  <v:line id="Line 649" o:spid="_x0000_s1938" style="position:absolute;visibility:visible;mso-wrap-style:square" from="3517,1310" to="3517,1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" strokeweight="0"/>
                  <v:rect id="Rectangle 650" o:spid="_x0000_s1939" style="position:absolute;left:3517;top:1310;width: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" fillcolor="black" stroked="f"/>
                  <v:line id="Line 651" o:spid="_x0000_s1940" style="position:absolute;visibility:visible;mso-wrap-style:square" from="4382,1310" to="4382,1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" strokeweight="0"/>
                  <v:rect id="Rectangle 652" o:spid="_x0000_s1941" style="position:absolute;left:4382;top:1310;width: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" fillcolor="black" stroked="f"/>
                  <v:rect id="Rectangle 653" o:spid="_x0000_s1942" style="position:absolute;left:5240;top:1310;width: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5+R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" fillcolor="black" stroked="f"/>
                  <v:rect id="Rectangle 654" o:spid="_x0000_s1943" style="position:absolute;left:5256;top:1310;width: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" fillcolor="black" stroked="f"/>
                  <v:rect id="Rectangle 655" o:spid="_x0000_s1944" style="position:absolute;top:1288;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" fillcolor="black" stroked="f"/>
                  <v:rect id="Rectangle 656" o:spid="_x0000_s1945" style="position:absolute;left:16;top:130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" fillcolor="black" stroked="f"/>
                  <v:rect id="Rectangle 657" o:spid="_x0000_s1946" style="position:absolute;left:16;top:1591;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" fillcolor="black" stroked="f"/>
                  <v:rect id="Rectangle 658" o:spid="_x0000_s1947" style="position:absolute;left:16;top:1591;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" fillcolor="black" stroked="f"/>
                  <v:rect id="Rectangle 659" o:spid="_x0000_s1948" style="position:absolute;left:16;top:160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" fillcolor="black" stroked="f"/>
                  <v:rect id="Rectangle 660" o:spid="_x0000_s1949" style="position:absolute;left:5240;top:1407;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" fillcolor="black" stroked="f"/>
                  <v:rect id="Rectangle 661" o:spid="_x0000_s1950" style="position:absolute;left:5256;top:1393;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" fillcolor="black" stroked="f"/>
                  <v:rect id="Rectangle 662" o:spid="_x0000_s1951" style="position:absolute;left:5240;top:1591;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" fillcolor="black" stroked="f"/>
                  <v:rect id="Rectangle 663" o:spid="_x0000_s1952" style="position:absolute;top:1310;width: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" fillcolor="black" stroked="f"/>
                  <v:rect id="Rectangle 664" o:spid="_x0000_s1953" style="position:absolute;left:16;top:1310;width: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" fillcolor="black" stroked="f"/>
                  <v:line id="Line 665" o:spid="_x0000_s1954" style="position:absolute;visibility:visible;mso-wrap-style:square" from="244,1310" to="244,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" strokeweight="0"/>
                  <v:rect id="Rectangle 666" o:spid="_x0000_s1955" style="position:absolute;left:244;top:1310;width: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" fillcolor="black" stroked="f"/>
                  <v:line id="Line 667" o:spid="_x0000_s1956" style="position:absolute;visibility:visible;mso-wrap-style:square" from="1261,1310" to="1261,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" strokeweight="0"/>
                  <v:rect id="Rectangle 668" o:spid="_x0000_s1957" style="position:absolute;left:1261;top:1310;width: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" fillcolor="black" stroked="f"/>
                  <v:line id="Line 669" o:spid="_x0000_s1958" style="position:absolute;visibility:visible;mso-wrap-style:square" from="1785,1310" to="1785,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" strokeweight="0"/>
                  <v:rect id="Rectangle 670" o:spid="_x0000_s1959" style="position:absolute;left:1785;top:1310;width:8;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" fillcolor="black" stroked="f"/>
                  <v:line id="Line 671" o:spid="_x0000_s1960" style="position:absolute;visibility:visible;mso-wrap-style:square" from="2002,1507" to="2002,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" strokeweight="0"/>
                  <v:rect id="Rectangle 672" o:spid="_x0000_s1961" style="position:absolute;left:2002;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" fillcolor="black" stroked="f"/>
                  <v:line id="Line 673" o:spid="_x0000_s1962" style="position:absolute;visibility:visible;mso-wrap-style:square" from="2218,1507" to="2218,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" strokeweight="0"/>
                  <v:rect id="Rectangle 674" o:spid="_x0000_s1963" style="position:absolute;left:2218;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" fillcolor="black" stroked="f"/>
                  <v:line id="Line 675" o:spid="_x0000_s1964" style="position:absolute;visibility:visible;mso-wrap-style:square" from="2435,1507" to="2435,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" strokeweight="0"/>
                  <v:rect id="Rectangle 676" o:spid="_x0000_s1965" style="position:absolute;left:2435;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" fillcolor="black" stroked="f"/>
                  <v:line id="Line 677" o:spid="_x0000_s1966" style="position:absolute;visibility:visible;mso-wrap-style:square" from="2651,1415" to="2651,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" strokeweight="0"/>
                  <v:rect id="Rectangle 678" o:spid="_x0000_s1967" style="position:absolute;left:2651;top:1415;width:8;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" fillcolor="black" stroked="f"/>
                  <v:line id="Line 679" o:spid="_x0000_s1968" style="position:absolute;visibility:visible;mso-wrap-style:square" from="2867,1507" to="2867,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" strokeweight="0"/>
                  <v:rect id="Rectangle 680" o:spid="_x0000_s1969" style="position:absolute;left:2867;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" fillcolor="black" stroked="f"/>
                  <v:line id="Line 681" o:spid="_x0000_s1970" style="position:absolute;visibility:visible;mso-wrap-style:square" from="3084,1507" to="3084,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" strokeweight="0"/>
                  <v:rect id="Rectangle 682" o:spid="_x0000_s1971" style="position:absolute;left:3084;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" fillcolor="black" stroked="f"/>
                  <v:line id="Line 683" o:spid="_x0000_s1972" style="position:absolute;visibility:visible;mso-wrap-style:square" from="3300,1507" to="3300,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" strokeweight="0"/>
                  <v:rect id="Rectangle 684" o:spid="_x0000_s1973" style="position:absolute;left:3300;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" fillcolor="black" stroked="f"/>
                  <v:line id="Line 685" o:spid="_x0000_s1974" style="position:absolute;visibility:visible;mso-wrap-style:square" from="3517,1415" to="3517,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" strokeweight="0"/>
                  <v:rect id="Rectangle 686" o:spid="_x0000_s1975" style="position:absolute;left:3517;top:1415;width:8;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" fillcolor="black" stroked="f"/>
                  <v:line id="Line 687" o:spid="_x0000_s1976" style="position:absolute;visibility:visible;mso-wrap-style:square" from="3733,1507" to="373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" strokeweight="0"/>
                  <v:rect id="Rectangle 688" o:spid="_x0000_s1977" style="position:absolute;left:3733;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" fillcolor="black" stroked="f"/>
                  <v:line id="Line 689" o:spid="_x0000_s1978" style="position:absolute;visibility:visible;mso-wrap-style:square" from="3949,1507" to="3949,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" strokeweight="0"/>
                  <v:rect id="Rectangle 690" o:spid="_x0000_s1979" style="position:absolute;left:3949;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" fillcolor="black" stroked="f"/>
                  <v:line id="Line 691" o:spid="_x0000_s1980" style="position:absolute;visibility:visible;mso-wrap-style:square" from="4166,1507" to="4166,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" strokeweight="0"/>
                  <v:rect id="Rectangle 692" o:spid="_x0000_s1981" style="position:absolute;left:4166;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" fillcolor="black" stroked="f"/>
                  <v:line id="Line 693" o:spid="_x0000_s1982" style="position:absolute;visibility:visible;mso-wrap-style:square" from="4382,1415" to="4382,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" strokeweight="0"/>
                  <v:rect id="Rectangle 694" o:spid="_x0000_s1983" style="position:absolute;left:4382;top:1415;width:8;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" fillcolor="black" stroked="f"/>
                  <v:line id="Line 695" o:spid="_x0000_s1984" style="position:absolute;visibility:visible;mso-wrap-style:square" from="4599,1507" to="4599,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" strokeweight="0"/>
                  <v:rect id="Rectangle 696" o:spid="_x0000_s1985" style="position:absolute;left:4599;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" fillcolor="black" stroked="f"/>
                  <v:line id="Line 697" o:spid="_x0000_s1986" style="position:absolute;visibility:visible;mso-wrap-style:square" from="4815,1507" to="4815,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" strokeweight="0"/>
                  <v:rect id="Rectangle 698" o:spid="_x0000_s1987" style="position:absolute;left:4815;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" fillcolor="black" stroked="f"/>
                  <v:line id="Line 699" o:spid="_x0000_s1988" style="position:absolute;visibility:visible;mso-wrap-style:square" from="5032,1507" to="5032,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" strokeweight="0"/>
                  <v:rect id="Rectangle 700" o:spid="_x0000_s1989" style="position:absolute;left:5032;top:1507;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" fillcolor="black" stroked="f"/>
                  <v:rect id="Rectangle 701" o:spid="_x0000_s1990" style="position:absolute;left:5240;top:1415;width:8;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" fillcolor="black" stroked="f"/>
                  <v:rect id="Rectangle 702" o:spid="_x0000_s1991" style="position:absolute;left:5256;top:1415;width:8;height: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" fillcolor="black" stroked="f"/>
                  <v:rect id="Rectangle 703" o:spid="_x0000_s1992" style="position:absolute;top:1591;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" fillcolor="black" stroked="f"/>
                  <v:rect id="Rectangle 704" o:spid="_x0000_s1993" style="position:absolute;left:16;top:160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" fillcolor="black" stroked="f"/>
                  <v:rect id="Rectangle 705" o:spid="_x0000_s1994" style="position:absolute;left:16;top:3009;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" fillcolor="black" stroked="f"/>
                  <v:rect id="Rectangle 706" o:spid="_x0000_s1995" style="position:absolute;top:3023;width:2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" fillcolor="black" stroked="f"/>
                  <v:rect id="Rectangle 707" o:spid="_x0000_s1996" style="position:absolute;left:5240;top:160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" fillcolor="black" stroked="f"/>
                  <v:rect id="Rectangle 708" o:spid="_x0000_s1997" style="position:absolute;left:5256;top:1591;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" fillcolor="black" stroked="f"/>
                  <v:rect id="Rectangle 709" o:spid="_x0000_s1998" style="position:absolute;left:16;top:3009;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" fillcolor="black" stroked="f"/>
                  <v:rect id="Rectangle 710" o:spid="_x0000_s1999" style="position:absolute;top:3009;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" fillcolor="black" stroked="f"/>
                  <v:rect id="Rectangle 711" o:spid="_x0000_s2000" style="position:absolute;left:5256;top:3009;width:8;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" fillcolor="black" stroked="f"/>
                  <v:rect id="Rectangle 712" o:spid="_x0000_s2001" style="position:absolute;left:5240;top:3009;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" fillcolor="black" stroked="f"/>
                  <v:rect id="Rectangle 713" o:spid="_x0000_s2002" style="position:absolute;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" fillcolor="black" stroked="f"/>
                  <v:rect id="Rectangle 714" o:spid="_x0000_s2003" style="position:absolute;left:16;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" fillcolor="black" stroked="f"/>
                  <v:rect id="Rectangle 715" o:spid="_x0000_s2004" style="position:absolute;left:5240;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" fillcolor="black" stroked="f"/>
                  <v:rect id="Rectangle 716" o:spid="_x0000_s2005" style="position:absolute;left:5256;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" fillcolor="black" stroked="f"/>
                  <v:line id="Line 717" o:spid="_x0000_s2006" style="position:absolute;visibility:visible;mso-wrap-style:square" from="244,1613" to="244,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" strokeweight="0"/>
                  <v:rect id="Rectangle 718" o:spid="_x0000_s2007" style="position:absolute;left:244;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" fillcolor="black" stroked="f"/>
                  <v:line id="Line 719" o:spid="_x0000_s2008" style="position:absolute;visibility:visible;mso-wrap-style:square" from="1261,1613" to="1261,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" strokeweight="0"/>
                  <v:rect id="Rectangle 720" o:spid="_x0000_s2009" style="position:absolute;left:1261;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" fillcolor="black" stroked="f"/>
                  <v:line id="Line 721" o:spid="_x0000_s2010" style="position:absolute;visibility:visible;mso-wrap-style:square" from="1785,1613" to="1785,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" strokeweight="0"/>
                  <v:rect id="Rectangle 722" o:spid="_x0000_s2011" style="position:absolute;left:1785;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" fillcolor="black" stroked="f"/>
                  <v:line id="Line 723" o:spid="_x0000_s2012" style="position:absolute;visibility:visible;mso-wrap-style:square" from="2651,1613" to="2651,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" strokeweight="0"/>
                  <v:rect id="Rectangle 724" o:spid="_x0000_s2013" style="position:absolute;left:2651;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" fillcolor="black" stroked="f"/>
                  <v:line id="Line 725" o:spid="_x0000_s2014" style="position:absolute;visibility:visible;mso-wrap-style:square" from="3517,1613" to="3517,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" strokeweight="0"/>
                  <v:rect id="Rectangle 726" o:spid="_x0000_s2015" style="position:absolute;left:3517;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" fillcolor="black" stroked="f"/>
                  <v:line id="Line 727" o:spid="_x0000_s2016" style="position:absolute;visibility:visible;mso-wrap-style:square" from="4382,1613" to="4382,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" strokeweight="0"/>
                  <v:rect id="Rectangle 728" o:spid="_x0000_s2017" style="position:absolute;left:4382;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" fillcolor="black" stroked="f"/>
                  <v:line id="Line 729" o:spid="_x0000_s2018" style="position:absolute;visibility:visible;mso-wrap-style:square" from="2002,1613" to="2002,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" strokeweight="0"/>
                  <v:rect id="Rectangle 730" o:spid="_x0000_s2019" style="position:absolute;left:2002;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" fillcolor="black" stroked="f"/>
                  <v:line id="Line 731" o:spid="_x0000_s2020" style="position:absolute;visibility:visible;mso-wrap-style:square" from="2218,1613" to="2218,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" strokeweight="0"/>
                  <v:rect id="Rectangle 732" o:spid="_x0000_s2021" style="position:absolute;left:2218;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" fillcolor="black" stroked="f"/>
                  <v:line id="Line 733" o:spid="_x0000_s2022" style="position:absolute;visibility:visible;mso-wrap-style:square" from="2435,1613" to="2435,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" strokeweight="0"/>
                  <v:rect id="Rectangle 734" o:spid="_x0000_s2023" style="position:absolute;left:2435;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" fillcolor="black" stroked="f"/>
                  <v:line id="Line 735" o:spid="_x0000_s2024" style="position:absolute;visibility:visible;mso-wrap-style:square" from="2867,1613" to="2867,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" strokeweight="0"/>
                  <v:rect id="Rectangle 736" o:spid="_x0000_s2025" style="position:absolute;left:2867;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" fillcolor="black" stroked="f"/>
                  <v:line id="Line 737" o:spid="_x0000_s2026" style="position:absolute;visibility:visible;mso-wrap-style:square" from="3084,1613" to="3084,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" strokeweight="0"/>
                  <v:rect id="Rectangle 738" o:spid="_x0000_s2027" style="position:absolute;left:3084;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" fillcolor="black" stroked="f"/>
                  <v:line id="Line 739" o:spid="_x0000_s2028" style="position:absolute;visibility:visible;mso-wrap-style:square" from="3300,1613" to="3300,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" strokeweight="0"/>
                  <v:rect id="Rectangle 740" o:spid="_x0000_s2029" style="position:absolute;left:3300;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" fillcolor="black" stroked="f"/>
                  <v:line id="Line 741" o:spid="_x0000_s2030" style="position:absolute;visibility:visible;mso-wrap-style:square" from="3733,1613" to="3733,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" strokeweight="0"/>
                  <v:rect id="Rectangle 742" o:spid="_x0000_s2031" style="position:absolute;left:3733;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" fillcolor="black" stroked="f"/>
                  <v:line id="Line 743" o:spid="_x0000_s2032" style="position:absolute;visibility:visible;mso-wrap-style:square" from="3949,1613" to="3949,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" strokeweight="0"/>
                  <v:rect id="Rectangle 744" o:spid="_x0000_s2033" style="position:absolute;left:3949;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" fillcolor="black" stroked="f"/>
                  <v:line id="Line 745" o:spid="_x0000_s2034" style="position:absolute;visibility:visible;mso-wrap-style:square" from="4166,1613" to="4166,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" strokeweight="0"/>
                  <v:rect id="Rectangle 746" o:spid="_x0000_s2035" style="position:absolute;left:4166;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" fillcolor="black" stroked="f"/>
                  <v:line id="Line 747" o:spid="_x0000_s2036" style="position:absolute;visibility:visible;mso-wrap-style:square" from="4599,1613" to="4599,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" strokeweight="0"/>
                  <v:rect id="Rectangle 748" o:spid="_x0000_s2037" style="position:absolute;left:4599;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" fillcolor="black" stroked="f"/>
                  <v:line id="Line 749" o:spid="_x0000_s2038" style="position:absolute;visibility:visible;mso-wrap-style:square" from="4815,1613" to="4815,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" strokeweight="0"/>
                  <v:rect id="Rectangle 750" o:spid="_x0000_s2039" style="position:absolute;left:4815;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" fillcolor="black" stroked="f"/>
                  <v:line id="Line 751" o:spid="_x0000_s2040" style="position:absolute;visibility:visible;mso-wrap-style:square" from="5032,1613" to="5032,3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" strokeweight="0"/>
                  <v:rect id="Rectangle 752" o:spid="_x0000_s2041" style="position:absolute;left:5032;top:1613;width:8;height:13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" fillcolor="black" stroked="f"/>
                  <v:rect id="Rectangle 753" o:spid="_x0000_s2042" style="position:absolute;left:5240;top:3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" fillcolor="black" stroked="f"/>
                  <v:rect id="Rectangle 754" o:spid="_x0000_s2043" style="position:absolute;left:5240;top:373;width:2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" fillcolor="black" stroked="f"/>
                  <v:rect id="Rectangle 755" o:spid="_x0000_s2044" style="position:absolute;left:24;top:373;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" fillcolor="black" stroked="f"/>
                  <v:rect id="Rectangle 756" o:spid="_x0000_s2045" style="position:absolute;left:24;top:388;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" fillcolor="black" stroked="f"/>
                  <v:rect id="Rectangle 757" o:spid="_x0000_s2046" style="position:absolute;left:5240;top:635;width:2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" fillcolor="black" stroked="f"/>
                  <v:rect id="Rectangle 758" o:spid="_x0000_s2047" style="position:absolute;left:5240;top:62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" fillcolor="black" stroked="f"/>
                  <v:rect id="Rectangle 759" o:spid="_x0000_s2048" style="position:absolute;left:24;top:621;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" fillcolor="black" stroked="f"/>
                  <v:rect id="Rectangle 760" o:spid="_x0000_s2049" style="position:absolute;left:24;top:635;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" fillcolor="black" stroked="f"/>
                </v:group>
                <v:line id="Line 762" o:spid="_x0000_s2050" style="position:absolute;visibility:visible;mso-wrap-style:square" from="3521,821" to="5253,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" strokeweight="0"/>
                <v:rect id="Rectangle 763" o:spid="_x0000_s2051" style="position:absolute;left:3521;top:821;width:173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" fillcolor="black" stroked="f"/>
                <v:line id="Line 764" o:spid="_x0000_s2052" style="position:absolute;visibility:visible;mso-wrap-style:square" from="3521,915" to="5253,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" strokeweight="0"/>
                <v:rect id="Rectangle 765" o:spid="_x0000_s2053" style="position:absolute;left:3521;top:915;width:173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" fillcolor="black" stroked="f"/>
                <v:line id="Line 766" o:spid="_x0000_s2054" style="position:absolute;visibility:visible;mso-wrap-style:square" from="3521,1009" to="5253,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" strokeweight="0"/>
                <v:rect id="Rectangle 767" o:spid="_x0000_s2055" style="position:absolute;left:3521;top:1009;width:173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" fillcolor="black" stroked="f"/>
                <v:line id="Line 768" o:spid="_x0000_s2056" style="position:absolute;visibility:visible;mso-wrap-style:square" from="3521,1102" to="5253,1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" strokeweight="0"/>
                <v:rect id="Rectangle 769" o:spid="_x0000_s2057" style="position:absolute;left:3521;top:1102;width:173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" fillcolor="black" stroked="f"/>
                <v:line id="Line 770" o:spid="_x0000_s2058" style="position:absolute;visibility:visible;mso-wrap-style:square" from="1265,1196" to="2440,1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" strokeweight="0"/>
                <v:rect id="Rectangle 771" o:spid="_x0000_s2059" style="position:absolute;left:1265;top:1196;width:117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" fillcolor="black" stroked="f"/>
                <v:rect id="Rectangle 772" o:spid="_x0000_s2060" style="position:absolute;left:5240;top:130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" fillcolor="black" stroked="f"/>
                <v:rect id="Rectangle 773" o:spid="_x0000_s2061" style="position:absolute;left:5240;top:1288;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" fillcolor="black" stroked="f"/>
                <v:rect id="Rectangle 774" o:spid="_x0000_s2062" style="position:absolute;left:24;top:1288;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" fillcolor="black" stroked="f"/>
                <v:rect id="Rectangle 775" o:spid="_x0000_s2063" style="position:absolute;left:24;top:1303;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" fillcolor="black" stroked="f"/>
                <v:rect id="Rectangle 776" o:spid="_x0000_s2064" style="position:absolute;left:1793;top:1393;width:344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" fillcolor="black" stroked="f"/>
                <v:rect id="Rectangle 777" o:spid="_x0000_s2065" style="position:absolute;left:1793;top:1407;width:344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" fillcolor="black" stroked="f"/>
                <v:rect id="Rectangle 778" o:spid="_x0000_s2066" style="position:absolute;left:5240;top:139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" fillcolor="black" stroked="f"/>
                <v:rect id="Rectangle 779" o:spid="_x0000_s2067" style="position:absolute;left:5240;top:1407;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" fillcolor="black" stroked="f"/>
                <v:line id="Line 780" o:spid="_x0000_s2068" style="position:absolute;visibility:visible;mso-wrap-style:square" from="1793,1499" to="5240,1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" strokeweight="0"/>
                <v:rect id="Rectangle 781" o:spid="_x0000_s2069" style="position:absolute;left:1793;top:1499;width:344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" fillcolor="black" stroked="f"/>
                <v:rect id="Rectangle 782" o:spid="_x0000_s2070" style="position:absolute;left:5240;top:160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" fillcolor="black" stroked="f"/>
                <v:rect id="Rectangle 783" o:spid="_x0000_s2071" style="position:absolute;left:5240;top:1591;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" fillcolor="black" stroked="f"/>
                <v:rect id="Rectangle 784" o:spid="_x0000_s2072" style="position:absolute;left:24;top:1591;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" fillcolor="black" stroked="f"/>
                <v:rect id="Rectangle 785" o:spid="_x0000_s2073" style="position:absolute;left:24;top:1606;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" fillcolor="black" stroked="f"/>
                <v:line id="Line 786" o:spid="_x0000_s2074" style="position:absolute;visibility:visible;mso-wrap-style:square" from="24,1698" to="5240,1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" strokeweight="0"/>
                <v:rect id="Rectangle 787" o:spid="_x0000_s2075" style="position:absolute;left:24;top:1698;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" fillcolor="black" stroked="f"/>
                <v:line id="Line 788" o:spid="_x0000_s2076" style="position:absolute;visibility:visible;mso-wrap-style:square" from="24,1792" to="5240,1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" strokeweight="0"/>
                <v:rect id="Rectangle 789" o:spid="_x0000_s2077" style="position:absolute;left:24;top:1792;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" fillcolor="black" stroked="f"/>
                <v:line id="Line 790" o:spid="_x0000_s2078" style="position:absolute;visibility:visible;mso-wrap-style:square" from="24,1885" to="5240,1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" strokeweight="0"/>
                <v:rect id="Rectangle 791" o:spid="_x0000_s2079" style="position:absolute;left:24;top:1885;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" fillcolor="black" stroked="f"/>
                <v:line id="Line 792" o:spid="_x0000_s2080" style="position:absolute;visibility:visible;mso-wrap-style:square" from="24,1979" to="5240,1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" strokeweight="0"/>
                <v:rect id="Rectangle 793" o:spid="_x0000_s2081" style="position:absolute;left:24;top:1979;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" fillcolor="black" stroked="f"/>
                <v:line id="Line 794" o:spid="_x0000_s2082" style="position:absolute;visibility:visible;mso-wrap-style:square" from="24,2073" to="5240,2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" strokeweight="0"/>
                <v:rect id="Rectangle 795" o:spid="_x0000_s2083" style="position:absolute;left:24;top:2073;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" fillcolor="black" stroked="f"/>
                <v:line id="Line 796" o:spid="_x0000_s2084" style="position:absolute;visibility:visible;mso-wrap-style:square" from="24,2167" to="5240,2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" strokeweight="0"/>
                <v:rect id="Rectangle 797" o:spid="_x0000_s2085" style="position:absolute;left:24;top:2167;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" fillcolor="black" stroked="f"/>
                <v:line id="Line 798" o:spid="_x0000_s2086" style="position:absolute;visibility:visible;mso-wrap-style:square" from="24,2260" to="5240,2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" strokeweight="0"/>
                <v:rect id="Rectangle 799" o:spid="_x0000_s2087" style="position:absolute;left:24;top:2260;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" fillcolor="black" stroked="f"/>
                <v:line id="Line 800" o:spid="_x0000_s2088" style="position:absolute;visibility:visible;mso-wrap-style:square" from="24,2354" to="5240,2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" strokeweight="0"/>
                <v:rect id="Rectangle 801" o:spid="_x0000_s2089" style="position:absolute;left:24;top:2354;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" fillcolor="black" stroked="f"/>
                <v:line id="Line 802" o:spid="_x0000_s2090" style="position:absolute;visibility:visible;mso-wrap-style:square" from="24,2448" to="524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" strokeweight="0"/>
                <v:rect id="Rectangle 803" o:spid="_x0000_s2091" style="position:absolute;left:24;top:2448;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" fillcolor="black" stroked="f"/>
                <v:line id="Line 804" o:spid="_x0000_s2092" style="position:absolute;visibility:visible;mso-wrap-style:square" from="24,2542" to="5240,2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" strokeweight="0"/>
                <v:rect id="Rectangle 805" o:spid="_x0000_s2093" style="position:absolute;left:24;top:2542;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" fillcolor="black" stroked="f"/>
                <v:line id="Line 806" o:spid="_x0000_s2094" style="position:absolute;visibility:visible;mso-wrap-style:square" from="24,2635" to="5240,2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" strokeweight="0"/>
                <v:rect id="Rectangle 807" o:spid="_x0000_s2095" style="position:absolute;left:24;top:2635;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" fillcolor="black" stroked="f"/>
                <v:line id="Line 808" o:spid="_x0000_s2096" style="position:absolute;visibility:visible;mso-wrap-style:square" from="24,2729" to="5240,2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" strokeweight="0"/>
                <v:rect id="Rectangle 809" o:spid="_x0000_s2097" style="position:absolute;left:24;top:2729;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" fillcolor="black" stroked="f"/>
                <v:line id="Line 810" o:spid="_x0000_s2098" style="position:absolute;visibility:visible;mso-wrap-style:square" from="24,2823" to="5240,2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" strokeweight="0"/>
                <v:rect id="Rectangle 811" o:spid="_x0000_s2099" style="position:absolute;left:24;top:2823;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" fillcolor="black" stroked="f"/>
                <v:line id="Line 812" o:spid="_x0000_s2100" style="position:absolute;visibility:visible;mso-wrap-style:square" from="24,2917" to="5240,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" strokeweight="0"/>
                <v:rect id="Rectangle 813" o:spid="_x0000_s2101" style="position:absolute;left:24;top:2917;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" fillcolor="black" stroked="f"/>
                <v:rect id="Rectangle 814" o:spid="_x0000_s2102" style="position:absolute;left:5240;top:3023;width:2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" fillcolor="black" stroked="f"/>
                <v:rect id="Rectangle 815" o:spid="_x0000_s2103" style="position:absolute;left:5240;top:3009;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" fillcolor="black" stroked="f"/>
                <v:rect id="Rectangle 816" o:spid="_x0000_s2104" style="position:absolute;left:24;top:3009;width:521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" fillcolor="black" stroked="f"/>
                <v:rect id="Rectangle 817" o:spid="_x0000_s2105" style="position:absolute;left:24;top:3023;width:521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" fillcolor="black" stroked="f"/>
                <w10:wrap anchorx="margin"/>
              </v:group>
            </w:pict>
          </mc:Fallback>
        </mc:AlternateContent>
      </w:r>
      <w:r>
        <w:rPr>
          <w:sz w:val="32"/>
          <w:szCs w:val="32"/>
        </w:rPr>
        <w:t>AN</w:t>
      </w:r>
      <w:r w:rsidR="000D063F">
        <w:rPr>
          <w:sz w:val="32"/>
          <w:szCs w:val="32"/>
        </w:rPr>
        <w:t>EXO-6</w:t>
      </w: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Pr="00257E0E" w:rsidRDefault="000C23B6" w:rsidP="000C23B6">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7</w:t>
      </w:r>
    </w:p>
    <w:p w:rsidR="000C23B6" w:rsidRPr="00257E0E" w:rsidRDefault="000C23B6" w:rsidP="000C23B6">
      <w:pPr>
        <w:spacing w:after="0" w:line="240" w:lineRule="auto"/>
        <w:jc w:val="center"/>
        <w:rPr>
          <w:rFonts w:ascii="Antique Olive" w:eastAsia="Times New Roman" w:hAnsi="Antique Olive" w:cs="Times New Roman"/>
          <w:sz w:val="19"/>
          <w:szCs w:val="24"/>
          <w:lang w:eastAsia="es-ES"/>
        </w:rPr>
      </w:pPr>
    </w:p>
    <w:p w:rsidR="008923BF" w:rsidRPr="000C23B6" w:rsidRDefault="000C23B6" w:rsidP="00257E0E">
      <w:pPr>
        <w:tabs>
          <w:tab w:val="left" w:pos="709"/>
        </w:tabs>
        <w:spacing w:after="0" w:line="240" w:lineRule="auto"/>
        <w:jc w:val="both"/>
        <w:rPr>
          <w:rFonts w:ascii="Antique Olive" w:eastAsia="Times New Roman" w:hAnsi="Antique Olive" w:cs="Times New Roman"/>
          <w:b/>
          <w:i/>
          <w:sz w:val="32"/>
          <w:szCs w:val="32"/>
          <w:lang w:val="es-ES" w:eastAsia="es-ES"/>
        </w:rPr>
      </w:pPr>
      <w:r w:rsidRPr="000C23B6">
        <w:rPr>
          <w:rFonts w:ascii="Antique Olive" w:eastAsia="Arial" w:hAnsi="Antique Olive" w:cstheme="majorHAnsi"/>
          <w:sz w:val="32"/>
          <w:szCs w:val="32"/>
        </w:rPr>
        <w:t>DOCUMENTO MEDIANTE EL CUAL MANIFIESTE, TENER CONOCIMIENTO DE LAS PARTES DE LA OBRA QUE PODRÁ SUBCONTRATAR O EN SU CASO LOS MATERIALES O EQUIPO QUE PRETENDA ADQUIRIR, QUE INCLUYA SU INSTALACIÓN, EN CUMPLIMIENTO AL ARTÍCULO 31, FRACCIÓN XII DE LA LEY DE OBRAS.</w:t>
      </w: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8"/>
          <w:szCs w:val="20"/>
          <w:lang w:val="es-ES" w:eastAsia="es-ES"/>
        </w:rPr>
      </w:pPr>
      <w:r w:rsidRPr="00257E0E">
        <w:rPr>
          <w:rFonts w:ascii="Antique Olive" w:eastAsia="Times New Roman" w:hAnsi="Antique Olive" w:cs="Times New Roman"/>
          <w:b/>
          <w:sz w:val="28"/>
          <w:szCs w:val="20"/>
          <w:lang w:val="es-ES" w:eastAsia="es-ES"/>
        </w:rPr>
        <w:t>MANIFESTACIÓN DE NO SUBCONTRATACION</w:t>
      </w:r>
    </w:p>
    <w:p w:rsidR="000C23B6" w:rsidRPr="00257E0E" w:rsidRDefault="000C23B6" w:rsidP="000C23B6">
      <w:pPr>
        <w:keepNext/>
        <w:spacing w:after="0" w:line="240" w:lineRule="auto"/>
        <w:jc w:val="center"/>
        <w:outlineLvl w:val="1"/>
        <w:rPr>
          <w:rFonts w:ascii="Antique Olive" w:eastAsia="Times New Roman" w:hAnsi="Antique Olive" w:cs="Times New Roman"/>
          <w:b/>
          <w:sz w:val="28"/>
          <w:szCs w:val="20"/>
          <w:lang w:val="es-ES" w:eastAsia="es-ES"/>
        </w:rPr>
      </w:pPr>
      <w:r>
        <w:rPr>
          <w:rFonts w:ascii="Antique Olive" w:eastAsia="Times New Roman" w:hAnsi="Antique Olive" w:cs="Times New Roman"/>
          <w:b/>
          <w:sz w:val="28"/>
          <w:szCs w:val="20"/>
          <w:lang w:val="es-ES" w:eastAsia="es-ES"/>
        </w:rPr>
        <w:t>ANEXO 7</w:t>
      </w:r>
    </w:p>
    <w:p w:rsidR="000C23B6" w:rsidRPr="00257E0E" w:rsidRDefault="000C23B6" w:rsidP="000C23B6">
      <w:pPr>
        <w:spacing w:after="0" w:line="240" w:lineRule="auto"/>
        <w:jc w:val="right"/>
        <w:rPr>
          <w:rFonts w:ascii="Times New Roman" w:eastAsia="Times New Roman" w:hAnsi="Times New Roman" w:cs="Times New Roman"/>
          <w:b/>
          <w:sz w:val="20"/>
          <w:szCs w:val="24"/>
          <w:lang w:val="es-ES" w:eastAsia="es-ES"/>
        </w:rPr>
      </w:pPr>
    </w:p>
    <w:p w:rsidR="000C23B6" w:rsidRPr="00257E0E" w:rsidRDefault="000C23B6" w:rsidP="000C23B6">
      <w:pPr>
        <w:spacing w:after="0" w:line="240" w:lineRule="auto"/>
        <w:jc w:val="right"/>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LUGAR Y FECHA</w:t>
      </w:r>
    </w:p>
    <w:p w:rsidR="000C23B6" w:rsidRPr="00257E0E" w:rsidRDefault="000C23B6" w:rsidP="000C23B6">
      <w:pPr>
        <w:spacing w:after="0" w:line="240" w:lineRule="auto"/>
        <w:jc w:val="both"/>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DIRECTOR GENERAL DEL</w:t>
      </w: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P   R  E  S  E  N  T  E.</w:t>
      </w: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N° DE </w:t>
      </w:r>
      <w:r w:rsidR="00A30657">
        <w:rPr>
          <w:rFonts w:ascii="Antique Olive" w:eastAsia="Times New Roman" w:hAnsi="Antique Olive" w:cs="Times New Roman"/>
          <w:b/>
          <w:sz w:val="20"/>
          <w:szCs w:val="20"/>
          <w:lang w:val="es-ES" w:eastAsia="es-ES"/>
        </w:rPr>
        <w:t>INVITACIÓN</w:t>
      </w:r>
      <w:r w:rsidRPr="00257E0E">
        <w:rPr>
          <w:rFonts w:ascii="Antique Olive" w:eastAsia="Times New Roman" w:hAnsi="Antique Olive" w:cs="Times New Roman"/>
          <w:b/>
          <w:sz w:val="20"/>
          <w:szCs w:val="20"/>
          <w:lang w:val="es-ES" w:eastAsia="es-ES"/>
        </w:rPr>
        <w:t>: ______________</w:t>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ind w:firstLine="708"/>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POR MEDIO DE LA PRESENTE, MANIFIESTO A USTED BAJO PROTESTA DE  DECIR VERDAD QUE NO SE SUBCONTRATARA PARTE ALGUNA DE  LA OBRA, MOTIVO DE LA PRESENTE </w:t>
      </w:r>
      <w:r w:rsidR="00A30657">
        <w:rPr>
          <w:rFonts w:ascii="Antique Olive" w:eastAsia="Times New Roman" w:hAnsi="Antique Olive" w:cs="Times New Roman"/>
          <w:sz w:val="20"/>
          <w:szCs w:val="20"/>
          <w:lang w:val="es-ES" w:eastAsia="es-ES"/>
        </w:rPr>
        <w:t>INVITACIÓN</w:t>
      </w:r>
      <w:r w:rsidRPr="00257E0E">
        <w:rPr>
          <w:rFonts w:ascii="Antique Olive" w:eastAsia="Times New Roman" w:hAnsi="Antique Olive" w:cs="Times New Roman"/>
          <w:sz w:val="20"/>
          <w:szCs w:val="20"/>
          <w:lang w:val="es-ES" w:eastAsia="es-ES"/>
        </w:rPr>
        <w:t>, NI SE CEDERA NINGUN TIPO DE DERECHO O RESPONSABILIDAD DERIVADOS DE LA MISMA.</w:t>
      </w:r>
    </w:p>
    <w:p w:rsidR="000C23B6" w:rsidRPr="00257E0E" w:rsidRDefault="000C23B6" w:rsidP="000C23B6">
      <w:pPr>
        <w:spacing w:after="0" w:line="240" w:lineRule="auto"/>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ind w:firstLine="708"/>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p>
    <w:p w:rsidR="000C23B6" w:rsidRPr="00257E0E" w:rsidRDefault="000C23B6" w:rsidP="000C23B6">
      <w:pPr>
        <w:spacing w:after="0" w:line="240" w:lineRule="auto"/>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SIN MAS POR EL MOMENTO, QUEDO DE USTED.</w:t>
      </w:r>
    </w:p>
    <w:p w:rsidR="000C23B6" w:rsidRPr="00257E0E" w:rsidRDefault="000C23B6" w:rsidP="000C23B6">
      <w:pPr>
        <w:spacing w:after="0" w:line="240" w:lineRule="auto"/>
        <w:jc w:val="both"/>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___________________________________</w:t>
      </w:r>
    </w:p>
    <w:p w:rsidR="000C23B6" w:rsidRPr="00257E0E" w:rsidRDefault="000C23B6" w:rsidP="000C23B6">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NOMBRE Y FIRMA DEL</w:t>
      </w:r>
    </w:p>
    <w:p w:rsidR="000C23B6" w:rsidRPr="00257E0E" w:rsidRDefault="000C23B6" w:rsidP="000C23B6">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0C23B6" w:rsidRPr="00257E0E" w:rsidRDefault="000C23B6" w:rsidP="000C23B6">
      <w:pPr>
        <w:spacing w:after="0" w:line="240" w:lineRule="auto"/>
        <w:jc w:val="center"/>
        <w:rPr>
          <w:rFonts w:ascii="Times New Roman" w:eastAsia="Times New Roman" w:hAnsi="Times New Roman" w:cs="Times New Roman"/>
          <w:szCs w:val="24"/>
          <w:lang w:val="es-ES" w:eastAsia="es-ES"/>
        </w:rPr>
      </w:pPr>
    </w:p>
    <w:p w:rsidR="000C23B6" w:rsidRPr="00257E0E" w:rsidRDefault="000C23B6" w:rsidP="000C23B6">
      <w:pPr>
        <w:spacing w:after="0" w:line="240" w:lineRule="auto"/>
        <w:jc w:val="center"/>
        <w:rPr>
          <w:rFonts w:ascii="Times New Roman" w:eastAsia="Times New Roman" w:hAnsi="Times New Roman" w:cs="Times New Roman"/>
          <w:szCs w:val="24"/>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16"/>
          <w:szCs w:val="16"/>
          <w:lang w:val="es-ES" w:eastAsia="es-ES"/>
        </w:rPr>
      </w:pPr>
      <w:r w:rsidRPr="00257E0E">
        <w:rPr>
          <w:rFonts w:ascii="Antique Olive" w:eastAsia="Times New Roman" w:hAnsi="Antique Olive" w:cs="Times New Roman"/>
          <w:sz w:val="16"/>
          <w:szCs w:val="16"/>
          <w:lang w:val="es-ES" w:eastAsia="es-ES"/>
        </w:rPr>
        <w:t xml:space="preserve">NOTA: </w:t>
      </w:r>
      <w:r w:rsidRPr="00257E0E">
        <w:rPr>
          <w:rFonts w:ascii="Antique Olive" w:eastAsia="Times New Roman" w:hAnsi="Antique Olive" w:cs="Times New Roman"/>
          <w:b/>
          <w:sz w:val="16"/>
          <w:szCs w:val="16"/>
          <w:lang w:val="es-ES" w:eastAsia="es-ES"/>
        </w:rPr>
        <w:t>Este documento deberá presentarse en papel membretado de la persona física o moral del Licitante</w:t>
      </w:r>
    </w:p>
    <w:p w:rsidR="008923BF" w:rsidRDefault="008923B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Pr="00257E0E" w:rsidRDefault="000C23B6" w:rsidP="000C23B6">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8</w:t>
      </w:r>
    </w:p>
    <w:p w:rsidR="000C23B6" w:rsidRPr="00257E0E" w:rsidRDefault="000C23B6" w:rsidP="000C23B6">
      <w:pPr>
        <w:spacing w:after="0" w:line="240" w:lineRule="auto"/>
        <w:jc w:val="center"/>
        <w:rPr>
          <w:rFonts w:ascii="Antique Olive" w:eastAsia="Times New Roman" w:hAnsi="Antique Olive" w:cs="Times New Roman"/>
          <w:sz w:val="19"/>
          <w:szCs w:val="24"/>
          <w:lang w:eastAsia="es-ES"/>
        </w:rPr>
      </w:pPr>
    </w:p>
    <w:p w:rsidR="000C23B6" w:rsidRPr="000C23B6" w:rsidRDefault="000C23B6" w:rsidP="00257E0E">
      <w:pPr>
        <w:tabs>
          <w:tab w:val="left" w:pos="709"/>
        </w:tabs>
        <w:spacing w:after="0" w:line="240" w:lineRule="auto"/>
        <w:jc w:val="both"/>
        <w:rPr>
          <w:rFonts w:ascii="Antique Olive" w:eastAsia="Times New Roman" w:hAnsi="Antique Olive" w:cs="Times New Roman"/>
          <w:b/>
          <w:i/>
          <w:sz w:val="32"/>
          <w:szCs w:val="32"/>
          <w:lang w:val="es-ES" w:eastAsia="es-ES"/>
        </w:rPr>
      </w:pPr>
      <w:r w:rsidRPr="000C23B6">
        <w:rPr>
          <w:rFonts w:ascii="Antique Olive" w:eastAsia="Arial" w:hAnsi="Antique Olive" w:cstheme="majorHAnsi"/>
          <w:sz w:val="32"/>
          <w:szCs w:val="32"/>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Pr="00257E0E" w:rsidRDefault="000C23B6" w:rsidP="000C23B6">
      <w:pPr>
        <w:spacing w:after="0" w:line="240" w:lineRule="auto"/>
        <w:ind w:right="-232"/>
        <w:jc w:val="center"/>
        <w:rPr>
          <w:rFonts w:ascii="Antique Olive" w:eastAsia="Times New Roman" w:hAnsi="Antique Olive" w:cs="Times New Roman"/>
          <w:b/>
          <w:sz w:val="28"/>
          <w:szCs w:val="20"/>
          <w:lang w:val="es-ES" w:eastAsia="es-ES"/>
        </w:rPr>
      </w:pPr>
      <w:r w:rsidRPr="00257E0E">
        <w:rPr>
          <w:rFonts w:ascii="Antique Olive" w:eastAsia="Times New Roman" w:hAnsi="Antique Olive" w:cs="Times New Roman"/>
          <w:b/>
          <w:sz w:val="28"/>
          <w:szCs w:val="20"/>
          <w:lang w:val="es-ES" w:eastAsia="es-ES"/>
        </w:rPr>
        <w:lastRenderedPageBreak/>
        <w:t>MANIFESTACIÓN DE LOS CONTRATOS EN VIGOR CELEBRADOS CON LA ADMINISTRACIÓN PÚBLICA O CON PARTICULARES.</w:t>
      </w:r>
    </w:p>
    <w:p w:rsidR="000C23B6" w:rsidRPr="00257E0E" w:rsidRDefault="000C23B6" w:rsidP="000C23B6">
      <w:pPr>
        <w:keepNext/>
        <w:spacing w:before="160" w:line="240" w:lineRule="auto"/>
        <w:jc w:val="center"/>
        <w:outlineLvl w:val="3"/>
        <w:rPr>
          <w:rFonts w:ascii="Antique Olive" w:eastAsia="Times New Roman" w:hAnsi="Antique Olive" w:cs="Times New Roman"/>
          <w:b/>
          <w:sz w:val="28"/>
          <w:szCs w:val="20"/>
          <w:lang w:val="es-ES" w:eastAsia="es-ES"/>
        </w:rPr>
      </w:pPr>
      <w:r>
        <w:rPr>
          <w:rFonts w:ascii="Antique Olive" w:eastAsia="Times New Roman" w:hAnsi="Antique Olive" w:cs="Times New Roman"/>
          <w:b/>
          <w:sz w:val="28"/>
          <w:szCs w:val="20"/>
          <w:lang w:val="es-ES" w:eastAsia="es-ES"/>
        </w:rPr>
        <w:t>ANEXO 8</w:t>
      </w:r>
    </w:p>
    <w:p w:rsidR="000C23B6" w:rsidRPr="00257E0E" w:rsidRDefault="000C23B6" w:rsidP="000C23B6">
      <w:pPr>
        <w:spacing w:after="0" w:line="240" w:lineRule="auto"/>
        <w:ind w:right="-232"/>
        <w:jc w:val="center"/>
        <w:rPr>
          <w:rFonts w:ascii="Times New Roman" w:eastAsia="Times New Roman" w:hAnsi="Times New Roman" w:cs="Times New Roman"/>
          <w:b/>
          <w:sz w:val="20"/>
          <w:szCs w:val="24"/>
          <w:lang w:val="es-ES" w:eastAsia="es-ES"/>
        </w:rPr>
      </w:pPr>
    </w:p>
    <w:p w:rsidR="000C23B6" w:rsidRPr="00257E0E" w:rsidRDefault="000C23B6" w:rsidP="000C23B6">
      <w:pPr>
        <w:spacing w:after="0" w:line="240" w:lineRule="auto"/>
        <w:ind w:right="-232"/>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LUGAR Y FECHA</w:t>
      </w:r>
    </w:p>
    <w:p w:rsidR="00B31AB6" w:rsidRDefault="00B31AB6" w:rsidP="000C23B6">
      <w:pPr>
        <w:spacing w:after="0" w:line="240" w:lineRule="auto"/>
        <w:jc w:val="both"/>
        <w:rPr>
          <w:rFonts w:ascii="Antique Olive" w:eastAsia="Times New Roman" w:hAnsi="Antique Olive" w:cs="Times New Roman"/>
          <w:b/>
          <w:bCs/>
          <w:sz w:val="20"/>
          <w:szCs w:val="20"/>
          <w:lang w:val="es-ES" w:eastAsia="es-ES"/>
        </w:rPr>
      </w:pPr>
    </w:p>
    <w:p w:rsidR="00B31AB6" w:rsidRDefault="00B31AB6" w:rsidP="000C23B6">
      <w:pPr>
        <w:spacing w:after="0" w:line="240" w:lineRule="auto"/>
        <w:jc w:val="both"/>
        <w:rPr>
          <w:rFonts w:ascii="Antique Olive" w:eastAsia="Times New Roman" w:hAnsi="Antique Olive" w:cs="Times New Roman"/>
          <w:b/>
          <w:bCs/>
          <w:sz w:val="20"/>
          <w:szCs w:val="20"/>
          <w:lang w:val="es-ES" w:eastAsia="es-ES"/>
        </w:rPr>
      </w:pP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DIRECTOR GENERAL DEL</w:t>
      </w: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0C23B6" w:rsidRPr="00257E0E" w:rsidRDefault="000C23B6" w:rsidP="000C23B6">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P   R  E  S  E  N  T  E.</w:t>
      </w:r>
    </w:p>
    <w:p w:rsidR="000C23B6" w:rsidRPr="00257E0E" w:rsidRDefault="000C23B6" w:rsidP="000C23B6">
      <w:pPr>
        <w:spacing w:after="0" w:line="240" w:lineRule="auto"/>
        <w:ind w:right="72"/>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ind w:firstLine="708"/>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POR MEDIO DEL PRESENTE, DOY A CONOCER A USTED LA RELACIÓN DE LOS CONTRATOS QUE NUESTRA EMPRESA TIENE CELEBRADOS A LA FECHA CON LA ADMINISTRACIÓN PÚBLICA, ASÍ COMO CON PARTICULARES:</w:t>
      </w:r>
    </w:p>
    <w:p w:rsidR="000C23B6" w:rsidRPr="00257E0E" w:rsidRDefault="000C23B6" w:rsidP="000C23B6">
      <w:pPr>
        <w:spacing w:after="0" w:line="240" w:lineRule="auto"/>
        <w:ind w:right="-232"/>
        <w:jc w:val="both"/>
        <w:rPr>
          <w:rFonts w:ascii="Antique Olive" w:eastAsia="Times New Roman" w:hAnsi="Antique Olive" w:cs="Times New Roman"/>
          <w:sz w:val="20"/>
          <w:szCs w:val="20"/>
          <w:lang w:val="es-ES" w:eastAsia="es-ES"/>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0C23B6" w:rsidRPr="00257E0E" w:rsidTr="00B31AB6">
        <w:trPr>
          <w:cantSplit/>
        </w:trPr>
        <w:tc>
          <w:tcPr>
            <w:tcW w:w="1659" w:type="dxa"/>
          </w:tcPr>
          <w:p w:rsidR="000C23B6" w:rsidRPr="00257E0E" w:rsidRDefault="000C23B6" w:rsidP="00B31AB6">
            <w:pPr>
              <w:spacing w:after="0" w:line="240" w:lineRule="auto"/>
              <w:ind w:right="-70"/>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DEPENDENCIA O ENTIDAD</w:t>
            </w:r>
          </w:p>
        </w:tc>
        <w:tc>
          <w:tcPr>
            <w:tcW w:w="1018" w:type="dxa"/>
          </w:tcPr>
          <w:p w:rsidR="000C23B6" w:rsidRPr="00257E0E" w:rsidRDefault="000C23B6" w:rsidP="00B31AB6">
            <w:pPr>
              <w:tabs>
                <w:tab w:val="left" w:pos="3402"/>
              </w:tabs>
              <w:spacing w:after="0" w:line="240" w:lineRule="auto"/>
              <w:ind w:right="-70"/>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OBRA Y</w:t>
            </w:r>
          </w:p>
          <w:p w:rsidR="000C23B6" w:rsidRPr="00257E0E" w:rsidRDefault="000C23B6" w:rsidP="00B31AB6">
            <w:pPr>
              <w:spacing w:after="0" w:line="240" w:lineRule="auto"/>
              <w:ind w:right="-70"/>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UBICACION</w:t>
            </w:r>
          </w:p>
        </w:tc>
        <w:tc>
          <w:tcPr>
            <w:tcW w:w="1394"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MONTO CONTRATADO</w:t>
            </w:r>
          </w:p>
        </w:tc>
        <w:tc>
          <w:tcPr>
            <w:tcW w:w="1245"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MONTO  EJERCIDO</w:t>
            </w:r>
          </w:p>
        </w:tc>
        <w:tc>
          <w:tcPr>
            <w:tcW w:w="1440"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MONTO POR EJERCER</w:t>
            </w:r>
          </w:p>
        </w:tc>
        <w:tc>
          <w:tcPr>
            <w:tcW w:w="1545" w:type="dxa"/>
          </w:tcPr>
          <w:p w:rsidR="000C23B6" w:rsidRPr="00257E0E" w:rsidRDefault="000C23B6" w:rsidP="00B31AB6">
            <w:pPr>
              <w:spacing w:after="0" w:line="240" w:lineRule="auto"/>
              <w:ind w:right="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AVANCE</w:t>
            </w:r>
          </w:p>
          <w:p w:rsidR="000C23B6" w:rsidRPr="00257E0E" w:rsidRDefault="000C23B6" w:rsidP="00B31AB6">
            <w:pPr>
              <w:spacing w:after="0" w:line="240" w:lineRule="auto"/>
              <w:ind w:right="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PROGRAMADO</w:t>
            </w:r>
          </w:p>
          <w:p w:rsidR="000C23B6" w:rsidRPr="00257E0E" w:rsidRDefault="000C23B6" w:rsidP="00B31AB6">
            <w:pPr>
              <w:spacing w:after="0" w:line="240" w:lineRule="auto"/>
              <w:ind w:right="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A LA FECHA</w:t>
            </w:r>
          </w:p>
        </w:tc>
        <w:tc>
          <w:tcPr>
            <w:tcW w:w="1092" w:type="dxa"/>
          </w:tcPr>
          <w:p w:rsidR="000C23B6" w:rsidRPr="00257E0E" w:rsidRDefault="000C23B6" w:rsidP="00B31AB6">
            <w:pPr>
              <w:spacing w:after="0" w:line="240" w:lineRule="auto"/>
              <w:ind w:right="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AVANCE REAL</w:t>
            </w:r>
          </w:p>
        </w:tc>
      </w:tr>
      <w:tr w:rsidR="000C23B6" w:rsidRPr="00257E0E" w:rsidTr="00B31AB6">
        <w:trPr>
          <w:cantSplit/>
        </w:trPr>
        <w:tc>
          <w:tcPr>
            <w:tcW w:w="1659"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018"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394"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245"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440"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p>
        </w:tc>
        <w:tc>
          <w:tcPr>
            <w:tcW w:w="1545"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c>
          <w:tcPr>
            <w:tcW w:w="1092"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r>
      <w:tr w:rsidR="000C23B6" w:rsidRPr="00257E0E" w:rsidTr="00B31AB6">
        <w:trPr>
          <w:cantSplit/>
        </w:trPr>
        <w:tc>
          <w:tcPr>
            <w:tcW w:w="1659"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018"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394"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245"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440"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p>
        </w:tc>
        <w:tc>
          <w:tcPr>
            <w:tcW w:w="1545"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c>
          <w:tcPr>
            <w:tcW w:w="1092"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r>
      <w:tr w:rsidR="000C23B6" w:rsidRPr="00257E0E" w:rsidTr="00B31AB6">
        <w:trPr>
          <w:cantSplit/>
        </w:trPr>
        <w:tc>
          <w:tcPr>
            <w:tcW w:w="1659"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018"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394"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245"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440"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p>
        </w:tc>
        <w:tc>
          <w:tcPr>
            <w:tcW w:w="1545"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c>
          <w:tcPr>
            <w:tcW w:w="1092"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r>
      <w:tr w:rsidR="000C23B6" w:rsidRPr="00257E0E" w:rsidTr="00B31AB6">
        <w:trPr>
          <w:cantSplit/>
        </w:trPr>
        <w:tc>
          <w:tcPr>
            <w:tcW w:w="1659"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018"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394"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245"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440"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p>
        </w:tc>
        <w:tc>
          <w:tcPr>
            <w:tcW w:w="1545"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c>
          <w:tcPr>
            <w:tcW w:w="1092"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r>
      <w:tr w:rsidR="000C23B6" w:rsidRPr="00257E0E" w:rsidTr="00B31AB6">
        <w:trPr>
          <w:cantSplit/>
        </w:trPr>
        <w:tc>
          <w:tcPr>
            <w:tcW w:w="1659"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T O T A L E S </w:t>
            </w:r>
          </w:p>
        </w:tc>
        <w:tc>
          <w:tcPr>
            <w:tcW w:w="1018" w:type="dxa"/>
          </w:tcPr>
          <w:p w:rsidR="000C23B6" w:rsidRPr="00257E0E" w:rsidRDefault="000C23B6" w:rsidP="00B31AB6">
            <w:pPr>
              <w:spacing w:after="0" w:line="240" w:lineRule="auto"/>
              <w:ind w:right="-70"/>
              <w:jc w:val="both"/>
              <w:rPr>
                <w:rFonts w:ascii="Antique Olive" w:eastAsia="Times New Roman" w:hAnsi="Antique Olive" w:cs="Times New Roman"/>
                <w:sz w:val="20"/>
                <w:szCs w:val="20"/>
                <w:lang w:val="es-ES" w:eastAsia="es-ES"/>
              </w:rPr>
            </w:pPr>
          </w:p>
        </w:tc>
        <w:tc>
          <w:tcPr>
            <w:tcW w:w="1394"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245" w:type="dxa"/>
          </w:tcPr>
          <w:p w:rsidR="000C23B6" w:rsidRPr="00257E0E" w:rsidRDefault="000C23B6" w:rsidP="00B31AB6">
            <w:pPr>
              <w:spacing w:after="0" w:line="240" w:lineRule="auto"/>
              <w:jc w:val="both"/>
              <w:rPr>
                <w:rFonts w:ascii="Antique Olive" w:eastAsia="Times New Roman" w:hAnsi="Antique Olive" w:cs="Times New Roman"/>
                <w:sz w:val="20"/>
                <w:szCs w:val="20"/>
                <w:lang w:val="es-ES" w:eastAsia="es-ES"/>
              </w:rPr>
            </w:pPr>
          </w:p>
        </w:tc>
        <w:tc>
          <w:tcPr>
            <w:tcW w:w="1440" w:type="dxa"/>
          </w:tcPr>
          <w:p w:rsidR="000C23B6" w:rsidRPr="00257E0E" w:rsidRDefault="000C23B6" w:rsidP="00B31AB6">
            <w:pPr>
              <w:spacing w:after="0" w:line="240" w:lineRule="auto"/>
              <w:jc w:val="center"/>
              <w:rPr>
                <w:rFonts w:ascii="Antique Olive" w:eastAsia="Times New Roman" w:hAnsi="Antique Olive" w:cs="Times New Roman"/>
                <w:sz w:val="20"/>
                <w:szCs w:val="20"/>
                <w:lang w:val="es-ES" w:eastAsia="es-ES"/>
              </w:rPr>
            </w:pPr>
          </w:p>
        </w:tc>
        <w:tc>
          <w:tcPr>
            <w:tcW w:w="1545"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c>
          <w:tcPr>
            <w:tcW w:w="1092" w:type="dxa"/>
          </w:tcPr>
          <w:p w:rsidR="000C23B6" w:rsidRPr="00257E0E" w:rsidRDefault="000C23B6" w:rsidP="00B31AB6">
            <w:pPr>
              <w:spacing w:after="0" w:line="240" w:lineRule="auto"/>
              <w:ind w:right="32"/>
              <w:jc w:val="both"/>
              <w:rPr>
                <w:rFonts w:ascii="Antique Olive" w:eastAsia="Times New Roman" w:hAnsi="Antique Olive" w:cs="Times New Roman"/>
                <w:sz w:val="20"/>
                <w:szCs w:val="20"/>
                <w:lang w:val="es-ES" w:eastAsia="es-ES"/>
              </w:rPr>
            </w:pPr>
          </w:p>
        </w:tc>
      </w:tr>
    </w:tbl>
    <w:p w:rsidR="000C23B6" w:rsidRPr="00257E0E" w:rsidRDefault="000C23B6" w:rsidP="000C23B6">
      <w:pPr>
        <w:spacing w:after="0" w:line="240" w:lineRule="auto"/>
        <w:ind w:right="-232"/>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ind w:right="-232"/>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i/>
          <w:sz w:val="20"/>
          <w:szCs w:val="20"/>
          <w:lang w:val="es-ES" w:eastAsia="es-ES"/>
        </w:rPr>
        <w:t>NOTA:</w:t>
      </w:r>
      <w:r w:rsidRPr="00257E0E">
        <w:rPr>
          <w:rFonts w:ascii="Antique Olive" w:eastAsia="Times New Roman" w:hAnsi="Antique Olive" w:cs="Times New Roman"/>
          <w:b/>
          <w:sz w:val="20"/>
          <w:szCs w:val="20"/>
          <w:lang w:val="es-ES" w:eastAsia="es-ES"/>
        </w:rPr>
        <w:t xml:space="preserve"> </w:t>
      </w:r>
      <w:r w:rsidRPr="00257E0E">
        <w:rPr>
          <w:rFonts w:ascii="Antique Olive" w:eastAsia="Times New Roman" w:hAnsi="Antique Olive" w:cs="Times New Roman"/>
          <w:sz w:val="20"/>
          <w:szCs w:val="20"/>
          <w:lang w:val="es-ES" w:eastAsia="es-ES"/>
        </w:rPr>
        <w:t>EN CASO DE NO TENER CONTRATOS CELEBRADOS CON LA ADMINISTRACIÓN PUBLICA ASI LO DEBERA SEÑALAR Y SE DEBERÁ ANEXAR CUALQUIER OTRO DOCUMENTO QUE ACREDITE LA EXPERIENCIA O CAPACIDAD TÉCNICA REQUERIDA.</w:t>
      </w:r>
    </w:p>
    <w:p w:rsidR="000C23B6" w:rsidRPr="00257E0E" w:rsidRDefault="000C23B6" w:rsidP="000C23B6">
      <w:pPr>
        <w:spacing w:after="0" w:line="240" w:lineRule="auto"/>
        <w:ind w:right="-232"/>
        <w:jc w:val="both"/>
        <w:rPr>
          <w:rFonts w:ascii="Antique Olive" w:eastAsia="Times New Roman" w:hAnsi="Antique Olive" w:cs="Times New Roman"/>
          <w:b/>
          <w:sz w:val="20"/>
          <w:szCs w:val="20"/>
          <w:lang w:val="es-ES" w:eastAsia="es-ES"/>
        </w:rPr>
      </w:pPr>
    </w:p>
    <w:p w:rsidR="000C23B6" w:rsidRPr="00257E0E" w:rsidRDefault="000C23B6" w:rsidP="000C23B6">
      <w:pPr>
        <w:spacing w:after="0" w:line="240" w:lineRule="auto"/>
        <w:ind w:right="-232"/>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SIN MÁS POR EL MOMENTO QUEDO DE USTED.</w:t>
      </w:r>
    </w:p>
    <w:p w:rsidR="000C23B6" w:rsidRPr="00257E0E" w:rsidRDefault="000C23B6" w:rsidP="000C23B6">
      <w:pPr>
        <w:spacing w:after="0" w:line="240" w:lineRule="auto"/>
        <w:ind w:right="-232"/>
        <w:jc w:val="both"/>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ind w:right="-2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0C23B6" w:rsidRPr="00257E0E" w:rsidRDefault="000C23B6" w:rsidP="000C23B6">
      <w:pPr>
        <w:spacing w:after="0" w:line="240" w:lineRule="auto"/>
        <w:ind w:right="-232"/>
        <w:jc w:val="center"/>
        <w:rPr>
          <w:rFonts w:ascii="Antique Olive" w:eastAsia="Times New Roman" w:hAnsi="Antique Olive" w:cs="Times New Roman"/>
          <w:sz w:val="20"/>
          <w:szCs w:val="20"/>
          <w:lang w:val="es-ES" w:eastAsia="es-ES"/>
        </w:rPr>
      </w:pPr>
    </w:p>
    <w:p w:rsidR="000C23B6" w:rsidRPr="00257E0E" w:rsidRDefault="000C23B6" w:rsidP="000C23B6">
      <w:pPr>
        <w:spacing w:after="0" w:line="240" w:lineRule="auto"/>
        <w:ind w:right="-2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_____________________________</w:t>
      </w:r>
    </w:p>
    <w:p w:rsidR="000C23B6" w:rsidRPr="00257E0E" w:rsidRDefault="000C23B6" w:rsidP="000C23B6">
      <w:pPr>
        <w:spacing w:after="0" w:line="240" w:lineRule="auto"/>
        <w:ind w:right="-2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NOMBRE Y FIRMA</w:t>
      </w:r>
    </w:p>
    <w:p w:rsidR="000C23B6" w:rsidRPr="00257E0E" w:rsidRDefault="000C23B6" w:rsidP="000C23B6">
      <w:pPr>
        <w:spacing w:after="0" w:line="240" w:lineRule="auto"/>
        <w:ind w:right="-232"/>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B31AB6" w:rsidRDefault="00B31AB6" w:rsidP="000C23B6">
      <w:pPr>
        <w:spacing w:after="0" w:line="240" w:lineRule="auto"/>
        <w:jc w:val="both"/>
        <w:rPr>
          <w:rFonts w:ascii="Antique Olive" w:eastAsia="Times New Roman" w:hAnsi="Antique Olive" w:cs="Times New Roman"/>
          <w:sz w:val="16"/>
          <w:szCs w:val="16"/>
          <w:lang w:val="es-ES" w:eastAsia="es-ES"/>
        </w:rPr>
      </w:pPr>
    </w:p>
    <w:p w:rsidR="00B31AB6" w:rsidRDefault="00B31AB6" w:rsidP="000C23B6">
      <w:pPr>
        <w:spacing w:after="0" w:line="240" w:lineRule="auto"/>
        <w:jc w:val="both"/>
        <w:rPr>
          <w:rFonts w:ascii="Antique Olive" w:eastAsia="Times New Roman" w:hAnsi="Antique Olive" w:cs="Times New Roman"/>
          <w:sz w:val="16"/>
          <w:szCs w:val="16"/>
          <w:lang w:val="es-ES" w:eastAsia="es-ES"/>
        </w:rPr>
      </w:pPr>
    </w:p>
    <w:p w:rsidR="00B31AB6" w:rsidRDefault="00B31AB6" w:rsidP="000C23B6">
      <w:pPr>
        <w:spacing w:after="0" w:line="240" w:lineRule="auto"/>
        <w:jc w:val="both"/>
        <w:rPr>
          <w:rFonts w:ascii="Antique Olive" w:eastAsia="Times New Roman" w:hAnsi="Antique Olive" w:cs="Times New Roman"/>
          <w:sz w:val="16"/>
          <w:szCs w:val="16"/>
          <w:lang w:val="es-ES" w:eastAsia="es-ES"/>
        </w:rPr>
      </w:pPr>
    </w:p>
    <w:p w:rsidR="00B31AB6" w:rsidRDefault="00B31AB6" w:rsidP="000C23B6">
      <w:pPr>
        <w:spacing w:after="0" w:line="240" w:lineRule="auto"/>
        <w:jc w:val="both"/>
        <w:rPr>
          <w:rFonts w:ascii="Antique Olive" w:eastAsia="Times New Roman" w:hAnsi="Antique Olive" w:cs="Times New Roman"/>
          <w:sz w:val="16"/>
          <w:szCs w:val="16"/>
          <w:lang w:val="es-ES" w:eastAsia="es-ES"/>
        </w:rPr>
      </w:pPr>
    </w:p>
    <w:p w:rsidR="000C23B6" w:rsidRPr="00257E0E" w:rsidRDefault="000C23B6" w:rsidP="000C23B6">
      <w:pPr>
        <w:spacing w:after="0" w:line="240" w:lineRule="auto"/>
        <w:jc w:val="both"/>
        <w:rPr>
          <w:rFonts w:ascii="Antique Olive" w:eastAsia="Times New Roman" w:hAnsi="Antique Olive" w:cs="Times New Roman"/>
          <w:b/>
          <w:sz w:val="16"/>
          <w:szCs w:val="16"/>
          <w:lang w:val="es-ES" w:eastAsia="es-ES"/>
        </w:rPr>
      </w:pPr>
      <w:r w:rsidRPr="00257E0E">
        <w:rPr>
          <w:rFonts w:ascii="Antique Olive" w:eastAsia="Times New Roman" w:hAnsi="Antique Olive" w:cs="Times New Roman"/>
          <w:sz w:val="16"/>
          <w:szCs w:val="16"/>
          <w:lang w:val="es-ES" w:eastAsia="es-ES"/>
        </w:rPr>
        <w:t xml:space="preserve">NOTA: </w:t>
      </w:r>
      <w:r w:rsidRPr="00257E0E">
        <w:rPr>
          <w:rFonts w:ascii="Antique Olive" w:eastAsia="Times New Roman" w:hAnsi="Antique Olive" w:cs="Times New Roman"/>
          <w:b/>
          <w:sz w:val="16"/>
          <w:szCs w:val="16"/>
          <w:lang w:val="es-ES" w:eastAsia="es-ES"/>
        </w:rPr>
        <w:t>Este documento deberá presentarse en papel membretado de la persona física o moral del Licitante</w:t>
      </w:r>
    </w:p>
    <w:p w:rsidR="000C23B6" w:rsidRPr="00257E0E" w:rsidRDefault="000C23B6" w:rsidP="000C23B6">
      <w:pPr>
        <w:spacing w:after="0" w:line="240" w:lineRule="auto"/>
        <w:jc w:val="center"/>
        <w:rPr>
          <w:rFonts w:ascii="Times New Roman" w:eastAsia="Times New Roman" w:hAnsi="Times New Roman" w:cs="Times New Roman"/>
          <w:sz w:val="20"/>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4164D7" w:rsidRDefault="004164D7"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793CDA" w:rsidRDefault="00793CDA"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793CDA" w:rsidRDefault="00793CDA"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0C23B6">
      <w:pPr>
        <w:keepNext/>
        <w:spacing w:after="0" w:line="240" w:lineRule="auto"/>
        <w:jc w:val="center"/>
        <w:outlineLvl w:val="7"/>
        <w:rPr>
          <w:rFonts w:ascii="Antique Olive" w:eastAsia="Times New Roman" w:hAnsi="Antique Olive" w:cs="Times New Roman"/>
          <w:b/>
          <w:sz w:val="46"/>
          <w:szCs w:val="20"/>
          <w:lang w:eastAsia="es-ES"/>
        </w:rPr>
      </w:pPr>
    </w:p>
    <w:p w:rsidR="000C23B6" w:rsidRPr="00257E0E" w:rsidRDefault="000C23B6" w:rsidP="000C23B6">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9</w:t>
      </w:r>
    </w:p>
    <w:p w:rsidR="000C23B6" w:rsidRPr="00257E0E" w:rsidRDefault="000C23B6" w:rsidP="000C23B6">
      <w:pPr>
        <w:spacing w:after="0" w:line="240" w:lineRule="auto"/>
        <w:jc w:val="center"/>
        <w:rPr>
          <w:rFonts w:ascii="Antique Olive" w:eastAsia="Times New Roman" w:hAnsi="Antique Olive" w:cs="Times New Roman"/>
          <w:sz w:val="19"/>
          <w:szCs w:val="24"/>
          <w:lang w:eastAsia="es-ES"/>
        </w:rPr>
      </w:pPr>
    </w:p>
    <w:p w:rsidR="000C23B6" w:rsidRPr="000C23B6" w:rsidRDefault="000C23B6" w:rsidP="000C23B6">
      <w:pPr>
        <w:spacing w:line="240" w:lineRule="atLeast"/>
        <w:ind w:left="125" w:right="193"/>
        <w:jc w:val="both"/>
        <w:rPr>
          <w:rFonts w:ascii="Antique Olive" w:eastAsia="Arial" w:hAnsi="Antique Olive" w:cstheme="majorHAnsi"/>
          <w:sz w:val="32"/>
          <w:szCs w:val="32"/>
        </w:rPr>
      </w:pPr>
      <w:r w:rsidRPr="000C23B6">
        <w:rPr>
          <w:rFonts w:ascii="Antique Olive" w:eastAsia="Arial" w:hAnsi="Antique Olive" w:cstheme="majorHAnsi"/>
          <w:sz w:val="32"/>
          <w:szCs w:val="32"/>
        </w:rPr>
        <w:t xml:space="preserve">MANIFESTACIÓN ESCRITA DE CONOCER EL MODELO ÚNICO DE CONTRATO PUBLICADO EN EL PERIÓDICO OFICIAL DEL ESTADO Y SU CONFORMIDAD DE AJUSTARSE A </w:t>
      </w:r>
      <w:r w:rsidR="002B5705" w:rsidRPr="000C23B6">
        <w:rPr>
          <w:rFonts w:ascii="Antique Olive" w:eastAsia="Arial" w:hAnsi="Antique Olive" w:cstheme="majorHAnsi"/>
          <w:sz w:val="32"/>
          <w:szCs w:val="32"/>
        </w:rPr>
        <w:t>LOS TÉRMINOS</w:t>
      </w:r>
      <w:r w:rsidRPr="000C23B6">
        <w:rPr>
          <w:rFonts w:ascii="Antique Olive" w:eastAsia="Arial" w:hAnsi="Antique Olive" w:cstheme="majorHAnsi"/>
          <w:sz w:val="32"/>
          <w:szCs w:val="32"/>
        </w:rPr>
        <w:t xml:space="preserve"> ESTABLECIDOS.</w:t>
      </w:r>
    </w:p>
    <w:p w:rsidR="000D063F" w:rsidRDefault="000D063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C23B6" w:rsidRDefault="000C23B6"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D063F" w:rsidRDefault="000D063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D063F" w:rsidRDefault="000D063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D063F" w:rsidRDefault="000D063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D063F" w:rsidRDefault="000D063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D063F" w:rsidRDefault="000D063F"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57E0E">
      <w:pPr>
        <w:tabs>
          <w:tab w:val="left" w:pos="709"/>
        </w:tabs>
        <w:spacing w:after="0" w:line="240" w:lineRule="auto"/>
        <w:jc w:val="both"/>
        <w:rPr>
          <w:rFonts w:ascii="Times New Roman" w:eastAsia="Times New Roman" w:hAnsi="Times New Roman" w:cs="Times New Roman"/>
          <w:b/>
          <w:i/>
          <w:sz w:val="24"/>
          <w:szCs w:val="24"/>
          <w:lang w:val="es-ES" w:eastAsia="es-ES"/>
        </w:rPr>
      </w:pPr>
    </w:p>
    <w:p w:rsidR="00064403" w:rsidRDefault="00064403" w:rsidP="002B5705">
      <w:pPr>
        <w:spacing w:after="0" w:line="240" w:lineRule="auto"/>
        <w:jc w:val="center"/>
        <w:rPr>
          <w:rFonts w:ascii="Antique Olive" w:eastAsia="Times New Roman" w:hAnsi="Antique Olive" w:cs="Times New Roman"/>
          <w:b/>
          <w:sz w:val="28"/>
          <w:szCs w:val="20"/>
          <w:lang w:val="es-ES" w:eastAsia="es-ES"/>
        </w:rPr>
      </w:pPr>
    </w:p>
    <w:p w:rsidR="00064403" w:rsidRDefault="00064403" w:rsidP="002B5705">
      <w:pPr>
        <w:spacing w:after="0" w:line="240" w:lineRule="auto"/>
        <w:jc w:val="center"/>
        <w:rPr>
          <w:rFonts w:ascii="Antique Olive" w:eastAsia="Times New Roman" w:hAnsi="Antique Olive" w:cs="Times New Roman"/>
          <w:b/>
          <w:sz w:val="28"/>
          <w:szCs w:val="20"/>
          <w:lang w:val="es-ES" w:eastAsia="es-ES"/>
        </w:rPr>
      </w:pPr>
    </w:p>
    <w:p w:rsidR="00793CDA" w:rsidRDefault="00793CDA" w:rsidP="002B5705">
      <w:pPr>
        <w:spacing w:after="0" w:line="240" w:lineRule="auto"/>
        <w:jc w:val="center"/>
        <w:rPr>
          <w:rFonts w:ascii="Antique Olive" w:eastAsia="Times New Roman" w:hAnsi="Antique Olive" w:cs="Times New Roman"/>
          <w:b/>
          <w:sz w:val="28"/>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8"/>
          <w:szCs w:val="20"/>
          <w:lang w:val="es-ES" w:eastAsia="es-ES"/>
        </w:rPr>
      </w:pPr>
      <w:r w:rsidRPr="00257E0E">
        <w:rPr>
          <w:rFonts w:ascii="Antique Olive" w:eastAsia="Times New Roman" w:hAnsi="Antique Olive" w:cs="Times New Roman"/>
          <w:b/>
          <w:sz w:val="28"/>
          <w:szCs w:val="20"/>
          <w:lang w:val="es-ES" w:eastAsia="es-ES"/>
        </w:rPr>
        <w:lastRenderedPageBreak/>
        <w:t xml:space="preserve">MANIFESTACIÓN DE </w:t>
      </w:r>
      <w:r>
        <w:rPr>
          <w:rFonts w:ascii="Antique Olive" w:eastAsia="Times New Roman" w:hAnsi="Antique Olive" w:cs="Times New Roman"/>
          <w:b/>
          <w:sz w:val="28"/>
          <w:szCs w:val="20"/>
          <w:lang w:val="es-ES" w:eastAsia="es-ES"/>
        </w:rPr>
        <w:t>CONOCER EL MODELO UNICO DEL CONTRATO</w:t>
      </w:r>
    </w:p>
    <w:p w:rsidR="002B5705" w:rsidRPr="00257E0E" w:rsidRDefault="002B5705" w:rsidP="002B5705">
      <w:pPr>
        <w:keepNext/>
        <w:spacing w:after="0" w:line="240" w:lineRule="auto"/>
        <w:jc w:val="center"/>
        <w:outlineLvl w:val="1"/>
        <w:rPr>
          <w:rFonts w:ascii="Antique Olive" w:eastAsia="Times New Roman" w:hAnsi="Antique Olive" w:cs="Times New Roman"/>
          <w:b/>
          <w:sz w:val="28"/>
          <w:szCs w:val="20"/>
          <w:lang w:val="es-ES" w:eastAsia="es-ES"/>
        </w:rPr>
      </w:pPr>
      <w:r>
        <w:rPr>
          <w:rFonts w:ascii="Antique Olive" w:eastAsia="Times New Roman" w:hAnsi="Antique Olive" w:cs="Times New Roman"/>
          <w:b/>
          <w:sz w:val="28"/>
          <w:szCs w:val="20"/>
          <w:lang w:val="es-ES" w:eastAsia="es-ES"/>
        </w:rPr>
        <w:t>ANEXO 9</w:t>
      </w:r>
    </w:p>
    <w:p w:rsidR="002B5705" w:rsidRPr="00257E0E" w:rsidRDefault="002B5705" w:rsidP="002B5705">
      <w:pPr>
        <w:spacing w:after="0" w:line="240" w:lineRule="auto"/>
        <w:jc w:val="right"/>
        <w:rPr>
          <w:rFonts w:ascii="Times New Roman" w:eastAsia="Times New Roman" w:hAnsi="Times New Roman" w:cs="Times New Roman"/>
          <w:b/>
          <w:sz w:val="20"/>
          <w:szCs w:val="24"/>
          <w:lang w:val="es-ES" w:eastAsia="es-ES"/>
        </w:rPr>
      </w:pPr>
    </w:p>
    <w:p w:rsidR="002B5705" w:rsidRPr="00257E0E" w:rsidRDefault="002B5705" w:rsidP="002B5705">
      <w:pPr>
        <w:spacing w:after="0" w:line="240" w:lineRule="auto"/>
        <w:jc w:val="right"/>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LUGAR Y FECHA</w:t>
      </w: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DIRECTOR GENERAL DEL</w:t>
      </w: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P   R  E  S  E  N  T  E.</w:t>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N° DE </w:t>
      </w:r>
      <w:r w:rsidR="00A30657">
        <w:rPr>
          <w:rFonts w:ascii="Antique Olive" w:eastAsia="Times New Roman" w:hAnsi="Antique Olive" w:cs="Times New Roman"/>
          <w:b/>
          <w:sz w:val="20"/>
          <w:szCs w:val="20"/>
          <w:lang w:val="es-ES" w:eastAsia="es-ES"/>
        </w:rPr>
        <w:t>INVITACIÓN</w:t>
      </w:r>
      <w:r w:rsidRPr="00257E0E">
        <w:rPr>
          <w:rFonts w:ascii="Antique Olive" w:eastAsia="Times New Roman" w:hAnsi="Antique Olive" w:cs="Times New Roman"/>
          <w:b/>
          <w:sz w:val="20"/>
          <w:szCs w:val="20"/>
          <w:lang w:val="es-ES" w:eastAsia="es-ES"/>
        </w:rPr>
        <w:t>: ______________</w:t>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B5705" w:rsidRDefault="002B5705" w:rsidP="002B5705">
      <w:pPr>
        <w:spacing w:after="0" w:line="240" w:lineRule="auto"/>
        <w:ind w:firstLine="708"/>
        <w:jc w:val="both"/>
        <w:rPr>
          <w:rFonts w:ascii="Antique Olive" w:eastAsia="Times New Roman" w:hAnsi="Antique Olive" w:cs="Times New Roman"/>
          <w:sz w:val="20"/>
          <w:szCs w:val="20"/>
          <w:lang w:val="es-ES" w:eastAsia="es-ES"/>
        </w:rPr>
      </w:pPr>
      <w:r w:rsidRPr="002B5705">
        <w:rPr>
          <w:rFonts w:ascii="Antique Olive" w:eastAsia="Times New Roman" w:hAnsi="Antique Olive" w:cs="Times New Roman"/>
          <w:sz w:val="20"/>
          <w:szCs w:val="20"/>
          <w:lang w:val="es-ES" w:eastAsia="es-ES"/>
        </w:rPr>
        <w:t xml:space="preserve">POR MEDIO DE LA PRESENTE, MANIFIESTO A USTED BAJO PROTESTA DE DECIR VERDAD </w:t>
      </w:r>
      <w:r w:rsidRPr="002B5705">
        <w:rPr>
          <w:rFonts w:ascii="Antique Olive" w:eastAsia="Arial" w:hAnsi="Antique Olive" w:cstheme="majorHAnsi"/>
          <w:sz w:val="20"/>
          <w:szCs w:val="20"/>
        </w:rPr>
        <w:t>DE CONOCER EL MODELO ÚNICO DE CONTRATO PUBLICADO EN EL PERIÓDICO OFICIAL DEL ESTADO Y SU CONFORMIDAD DE AJUSTARSE A LOS TÉRMINOS ESTABLECIDOS</w:t>
      </w:r>
      <w:r>
        <w:rPr>
          <w:rFonts w:ascii="Antique Olive" w:eastAsia="Arial" w:hAnsi="Antique Olive" w:cstheme="majorHAnsi"/>
          <w:sz w:val="20"/>
          <w:szCs w:val="20"/>
        </w:rPr>
        <w:t>.</w:t>
      </w:r>
      <w:r w:rsidRPr="002B5705">
        <w:rPr>
          <w:rFonts w:ascii="Antique Olive" w:eastAsia="Times New Roman" w:hAnsi="Antique Olive" w:cs="Times New Roman"/>
          <w:sz w:val="20"/>
          <w:szCs w:val="20"/>
          <w:lang w:val="es-ES" w:eastAsia="es-ES"/>
        </w:rPr>
        <w:t xml:space="preserve"> </w:t>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ind w:firstLine="708"/>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SIN MAS POR EL MOMENTO, QUEDO DE USTED.</w:t>
      </w: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___________________________________</w:t>
      </w:r>
    </w:p>
    <w:p w:rsidR="002B5705" w:rsidRPr="00257E0E" w:rsidRDefault="002B5705" w:rsidP="002B5705">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NOMBRE Y FIRMA DEL</w:t>
      </w: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2B5705" w:rsidRPr="00257E0E" w:rsidRDefault="002B5705" w:rsidP="002B5705">
      <w:pPr>
        <w:spacing w:after="0" w:line="240" w:lineRule="auto"/>
        <w:jc w:val="center"/>
        <w:rPr>
          <w:rFonts w:ascii="Times New Roman" w:eastAsia="Times New Roman" w:hAnsi="Times New Roman" w:cs="Times New Roman"/>
          <w:szCs w:val="24"/>
          <w:lang w:val="es-ES" w:eastAsia="es-ES"/>
        </w:rPr>
      </w:pPr>
    </w:p>
    <w:p w:rsidR="002B5705" w:rsidRPr="00257E0E" w:rsidRDefault="002B5705" w:rsidP="002B5705">
      <w:pPr>
        <w:spacing w:after="0" w:line="240" w:lineRule="auto"/>
        <w:jc w:val="center"/>
        <w:rPr>
          <w:rFonts w:ascii="Times New Roman" w:eastAsia="Times New Roman" w:hAnsi="Times New Roman" w:cs="Times New Roman"/>
          <w:szCs w:val="24"/>
          <w:lang w:val="es-ES" w:eastAsia="es-ES"/>
        </w:rPr>
      </w:pPr>
    </w:p>
    <w:p w:rsidR="00B31AB6" w:rsidRDefault="00B31AB6" w:rsidP="002B5705">
      <w:pPr>
        <w:spacing w:after="0" w:line="240" w:lineRule="auto"/>
        <w:jc w:val="both"/>
        <w:rPr>
          <w:rFonts w:ascii="Antique Olive" w:eastAsia="Times New Roman" w:hAnsi="Antique Olive" w:cs="Times New Roman"/>
          <w:sz w:val="16"/>
          <w:szCs w:val="16"/>
          <w:lang w:val="es-ES" w:eastAsia="es-ES"/>
        </w:rPr>
      </w:pPr>
    </w:p>
    <w:p w:rsidR="00B31AB6" w:rsidRDefault="00B31AB6" w:rsidP="002B5705">
      <w:pPr>
        <w:spacing w:after="0" w:line="240" w:lineRule="auto"/>
        <w:jc w:val="both"/>
        <w:rPr>
          <w:rFonts w:ascii="Antique Olive" w:eastAsia="Times New Roman" w:hAnsi="Antique Olive" w:cs="Times New Roman"/>
          <w:sz w:val="16"/>
          <w:szCs w:val="16"/>
          <w:lang w:val="es-ES" w:eastAsia="es-ES"/>
        </w:rPr>
      </w:pPr>
    </w:p>
    <w:p w:rsidR="00B31AB6" w:rsidRDefault="00B31AB6" w:rsidP="002B5705">
      <w:pPr>
        <w:spacing w:after="0" w:line="240" w:lineRule="auto"/>
        <w:jc w:val="both"/>
        <w:rPr>
          <w:rFonts w:ascii="Antique Olive" w:eastAsia="Times New Roman" w:hAnsi="Antique Olive" w:cs="Times New Roman"/>
          <w:sz w:val="16"/>
          <w:szCs w:val="16"/>
          <w:lang w:val="es-ES" w:eastAsia="es-ES"/>
        </w:rPr>
      </w:pPr>
    </w:p>
    <w:p w:rsidR="00B31AB6" w:rsidRDefault="00B31AB6" w:rsidP="002B5705">
      <w:pPr>
        <w:spacing w:after="0" w:line="240" w:lineRule="auto"/>
        <w:jc w:val="both"/>
        <w:rPr>
          <w:rFonts w:ascii="Antique Olive" w:eastAsia="Times New Roman" w:hAnsi="Antique Olive" w:cs="Times New Roman"/>
          <w:sz w:val="16"/>
          <w:szCs w:val="16"/>
          <w:lang w:val="es-ES" w:eastAsia="es-ES"/>
        </w:rPr>
      </w:pPr>
    </w:p>
    <w:p w:rsidR="00B31AB6" w:rsidRDefault="00B31AB6" w:rsidP="002B5705">
      <w:pPr>
        <w:spacing w:after="0" w:line="240" w:lineRule="auto"/>
        <w:jc w:val="both"/>
        <w:rPr>
          <w:rFonts w:ascii="Antique Olive" w:eastAsia="Times New Roman" w:hAnsi="Antique Olive" w:cs="Times New Roman"/>
          <w:sz w:val="16"/>
          <w:szCs w:val="16"/>
          <w:lang w:val="es-ES" w:eastAsia="es-ES"/>
        </w:rPr>
      </w:pPr>
    </w:p>
    <w:p w:rsidR="00B31AB6" w:rsidRDefault="00B31AB6" w:rsidP="002B5705">
      <w:pPr>
        <w:spacing w:after="0" w:line="240" w:lineRule="auto"/>
        <w:jc w:val="both"/>
        <w:rPr>
          <w:rFonts w:ascii="Antique Olive" w:eastAsia="Times New Roman" w:hAnsi="Antique Olive" w:cs="Times New Roman"/>
          <w:sz w:val="16"/>
          <w:szCs w:val="16"/>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16"/>
          <w:szCs w:val="16"/>
          <w:lang w:val="es-ES" w:eastAsia="es-ES"/>
        </w:rPr>
      </w:pPr>
      <w:r w:rsidRPr="00257E0E">
        <w:rPr>
          <w:rFonts w:ascii="Antique Olive" w:eastAsia="Times New Roman" w:hAnsi="Antique Olive" w:cs="Times New Roman"/>
          <w:sz w:val="16"/>
          <w:szCs w:val="16"/>
          <w:lang w:val="es-ES" w:eastAsia="es-ES"/>
        </w:rPr>
        <w:t xml:space="preserve">NOTA: </w:t>
      </w:r>
      <w:r w:rsidRPr="00257E0E">
        <w:rPr>
          <w:rFonts w:ascii="Antique Olive" w:eastAsia="Times New Roman" w:hAnsi="Antique Olive" w:cs="Times New Roman"/>
          <w:b/>
          <w:sz w:val="16"/>
          <w:szCs w:val="16"/>
          <w:lang w:val="es-ES" w:eastAsia="es-ES"/>
        </w:rPr>
        <w:t>Este documento deberá presentarse en papel membretado de la persona física o moral del Licitante</w:t>
      </w: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580E35" w:rsidRDefault="00580E3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57E0E" w:rsidRPr="00793CDA" w:rsidRDefault="00257E0E" w:rsidP="00257E0E">
      <w:pPr>
        <w:tabs>
          <w:tab w:val="left" w:pos="709"/>
        </w:tabs>
        <w:spacing w:after="0" w:line="240" w:lineRule="auto"/>
        <w:jc w:val="both"/>
        <w:rPr>
          <w:rFonts w:ascii="Univia Pro" w:eastAsia="Arial Unicode MS" w:hAnsi="Univia Pro" w:cs="Leelawadee UI"/>
          <w:sz w:val="16"/>
          <w:szCs w:val="16"/>
          <w:lang w:val="es-ES" w:eastAsia="es-ES"/>
        </w:rPr>
      </w:pPr>
      <w:r w:rsidRPr="00793CDA">
        <w:rPr>
          <w:rFonts w:ascii="Univia Pro" w:eastAsia="Arial Unicode MS" w:hAnsi="Univia Pro" w:cs="Leelawadee UI"/>
          <w:b/>
          <w:sz w:val="16"/>
          <w:szCs w:val="16"/>
          <w:lang w:val="es-ES" w:eastAsia="es-ES"/>
        </w:rPr>
        <w:lastRenderedPageBreak/>
        <w:t>CONTRATO DE OBRA PÚBLICA Y SERVICIOS RELACIONADOS  CON LA MISMA, A PRECIOS UNITARIOS</w:t>
      </w:r>
      <w:r w:rsidRPr="00793CDA">
        <w:rPr>
          <w:rFonts w:ascii="Univia Pro" w:eastAsia="Arial Unicode MS" w:hAnsi="Univia Pro" w:cs="Leelawadee UI"/>
          <w:sz w:val="16"/>
          <w:szCs w:val="16"/>
          <w:lang w:val="es-ES" w:eastAsia="es-ES"/>
        </w:rPr>
        <w:t xml:space="preserve">, QUE CELEBRAN POR UNA PARTE EL ORGANISMO PÚBLICO DESCENTRALIZADO DENOMINADO INSTITUTO OAXAQUEÑO CONSTRUCTOR DE INFRAESTRUCTURA  EDUCATIVA, A TRAVÉS DE SU DIRECTOR GENERAL, </w:t>
      </w:r>
      <w:r w:rsidRPr="00793CDA">
        <w:rPr>
          <w:rFonts w:ascii="Univia Pro" w:eastAsia="Arial Unicode MS" w:hAnsi="Univia Pro" w:cs="Leelawadee UI"/>
          <w:b/>
          <w:sz w:val="16"/>
          <w:szCs w:val="16"/>
          <w:lang w:val="es-ES" w:eastAsia="es-ES"/>
        </w:rPr>
        <w:t>LIC. EMMANUEL ALEJANDRO LOPEZ JARQUIN</w:t>
      </w:r>
      <w:r w:rsidRPr="00793CDA">
        <w:rPr>
          <w:rFonts w:ascii="Univia Pro" w:eastAsia="Arial Unicode MS" w:hAnsi="Univia Pro" w:cs="Leelawadee UI"/>
          <w:sz w:val="16"/>
          <w:szCs w:val="16"/>
          <w:lang w:val="es-ES" w:eastAsia="es-ES"/>
        </w:rPr>
        <w:t>, A QUIEN EN LO SUCESIVO SE LES DENOMINARÁ “</w:t>
      </w:r>
      <w:r w:rsidRPr="00793CDA">
        <w:rPr>
          <w:rFonts w:ascii="Univia Pro" w:eastAsia="Arial Unicode MS" w:hAnsi="Univia Pro" w:cs="Leelawadee UI"/>
          <w:b/>
          <w:sz w:val="16"/>
          <w:szCs w:val="16"/>
          <w:lang w:val="es-ES" w:eastAsia="es-ES"/>
        </w:rPr>
        <w:t>LA EJECUTORA DEL GASTO”;</w:t>
      </w:r>
      <w:r w:rsidRPr="00793CDA">
        <w:rPr>
          <w:rFonts w:ascii="Univia Pro" w:eastAsia="Arial Unicode MS" w:hAnsi="Univia Pro" w:cs="Leelawadee UI"/>
          <w:sz w:val="16"/>
          <w:szCs w:val="16"/>
          <w:lang w:val="es-ES" w:eastAsia="es-ES"/>
        </w:rPr>
        <w:t xml:space="preserve"> Y POR LA OTRA PARTE LA EMPRESA DENOMINADA </w:t>
      </w:r>
      <w:r w:rsidRPr="00793CDA">
        <w:rPr>
          <w:rFonts w:ascii="Univia Pro" w:eastAsia="Arial Unicode MS" w:hAnsi="Univia Pro" w:cs="Leelawadee UI"/>
          <w:b/>
          <w:bCs/>
          <w:noProof/>
          <w:color w:val="0000FF"/>
          <w:sz w:val="16"/>
          <w:szCs w:val="16"/>
          <w:lang w:val="es-ES" w:eastAsia="es-ES"/>
        </w:rPr>
        <w:t xml:space="preserve">______, </w:t>
      </w:r>
      <w:r w:rsidRPr="00793CDA">
        <w:rPr>
          <w:rFonts w:ascii="Univia Pro" w:eastAsia="Arial Unicode MS" w:hAnsi="Univia Pro" w:cs="Leelawadee UI"/>
          <w:bCs/>
          <w:sz w:val="16"/>
          <w:szCs w:val="16"/>
          <w:lang w:val="es-ES" w:eastAsia="es-ES"/>
        </w:rPr>
        <w:t xml:space="preserve">REPRESENTADO(A) EN ESTE ACTO POR EL ó LA C. </w:t>
      </w:r>
      <w:r w:rsidRPr="00793CDA">
        <w:rPr>
          <w:rFonts w:ascii="Univia Pro" w:eastAsia="Arial Unicode MS" w:hAnsi="Univia Pro" w:cs="Leelawadee UI"/>
          <w:b/>
          <w:bCs/>
          <w:noProof/>
          <w:color w:val="0000FF"/>
          <w:sz w:val="16"/>
          <w:szCs w:val="16"/>
          <w:lang w:val="es-ES" w:eastAsia="es-ES"/>
        </w:rPr>
        <w:t>_________,</w:t>
      </w:r>
      <w:r w:rsidRPr="00793CDA">
        <w:rPr>
          <w:rFonts w:ascii="Univia Pro" w:eastAsia="Times New Roman" w:hAnsi="Univia Pro" w:cs="Leelawadee UI"/>
          <w:sz w:val="16"/>
          <w:szCs w:val="16"/>
          <w:lang w:val="es-ES" w:eastAsia="es-ES"/>
        </w:rPr>
        <w:t xml:space="preserve"> EN SU CARÁCTER DE </w:t>
      </w:r>
      <w:r w:rsidRPr="00793CDA">
        <w:rPr>
          <w:rFonts w:ascii="Univia Pro" w:eastAsia="Arial Unicode MS" w:hAnsi="Univia Pro" w:cs="Leelawadee UI"/>
          <w:b/>
          <w:bCs/>
          <w:noProof/>
          <w:color w:val="0000FF"/>
          <w:sz w:val="16"/>
          <w:szCs w:val="16"/>
          <w:lang w:val="es-ES" w:eastAsia="es-ES"/>
        </w:rPr>
        <w:t>____________,</w:t>
      </w:r>
      <w:r w:rsidRPr="00793CDA">
        <w:rPr>
          <w:rFonts w:ascii="Univia Pro" w:eastAsia="Arial Unicode MS" w:hAnsi="Univia Pro" w:cs="Leelawadee UI"/>
          <w:sz w:val="16"/>
          <w:szCs w:val="16"/>
          <w:lang w:val="es-ES" w:eastAsia="es-ES"/>
        </w:rPr>
        <w:t xml:space="preserve"> FACULTADA PARA ESTE ACTO QUE EN LO SUCESIVO SE LE DENOMINARÁ </w:t>
      </w:r>
      <w:r w:rsidRPr="00793CDA">
        <w:rPr>
          <w:rFonts w:ascii="Univia Pro" w:eastAsia="Arial Unicode MS" w:hAnsi="Univia Pro" w:cs="Leelawadee UI"/>
          <w:b/>
          <w:sz w:val="16"/>
          <w:szCs w:val="16"/>
          <w:lang w:val="es-ES" w:eastAsia="es-ES"/>
        </w:rPr>
        <w:t>“LA CONTRATISTA”</w:t>
      </w:r>
      <w:r w:rsidRPr="00793CDA">
        <w:rPr>
          <w:rFonts w:ascii="Univia Pro" w:eastAsia="Arial Unicode MS" w:hAnsi="Univia Pro" w:cs="Leelawadee UI"/>
          <w:sz w:val="16"/>
          <w:szCs w:val="16"/>
          <w:lang w:val="es-ES" w:eastAsia="es-ES"/>
        </w:rPr>
        <w:t xml:space="preserve">, Y A QUIENES EN FORMA, SE LES LLAMARÁ </w:t>
      </w:r>
      <w:r w:rsidRPr="00793CDA">
        <w:rPr>
          <w:rFonts w:ascii="Univia Pro" w:eastAsia="Arial Unicode MS" w:hAnsi="Univia Pro" w:cs="Leelawadee UI"/>
          <w:b/>
          <w:sz w:val="16"/>
          <w:szCs w:val="16"/>
          <w:lang w:val="es-ES" w:eastAsia="es-ES"/>
        </w:rPr>
        <w:t>“AMBAS PARTES</w:t>
      </w:r>
      <w:r w:rsidRPr="00793CDA">
        <w:rPr>
          <w:rFonts w:ascii="Univia Pro" w:eastAsia="Arial Unicode MS" w:hAnsi="Univia Pro" w:cs="Leelawadee UI"/>
          <w:sz w:val="16"/>
          <w:szCs w:val="16"/>
          <w:lang w:val="es-ES" w:eastAsia="es-ES"/>
        </w:rPr>
        <w:t>”, MISMAS QUE  SOMETEN SUS VOLUNTADES AL TENOR DE LAS SIGUIENTES DECLARACIONES Y CLÁUSULAS:</w:t>
      </w:r>
    </w:p>
    <w:p w:rsidR="00257E0E" w:rsidRPr="00793CDA" w:rsidRDefault="00257E0E" w:rsidP="00257E0E">
      <w:pPr>
        <w:keepNext/>
        <w:tabs>
          <w:tab w:val="left" w:pos="709"/>
        </w:tabs>
        <w:spacing w:after="0" w:line="240" w:lineRule="auto"/>
        <w:ind w:right="191"/>
        <w:jc w:val="both"/>
        <w:outlineLvl w:val="2"/>
        <w:rPr>
          <w:rFonts w:ascii="Univia Pro" w:eastAsia="Arial Unicode MS" w:hAnsi="Univia Pro" w:cs="Leelawadee UI"/>
          <w:b/>
          <w:bCs/>
          <w:sz w:val="16"/>
          <w:szCs w:val="16"/>
          <w:lang w:val="es-ES" w:eastAsia="es-ES"/>
        </w:rPr>
      </w:pPr>
    </w:p>
    <w:p w:rsidR="00257E0E" w:rsidRPr="00793CDA" w:rsidRDefault="00257E0E" w:rsidP="00257E0E">
      <w:pPr>
        <w:keepNext/>
        <w:tabs>
          <w:tab w:val="left" w:pos="0"/>
          <w:tab w:val="left" w:pos="709"/>
        </w:tabs>
        <w:spacing w:after="0" w:line="240" w:lineRule="auto"/>
        <w:ind w:right="191"/>
        <w:jc w:val="center"/>
        <w:outlineLvl w:val="2"/>
        <w:rPr>
          <w:rFonts w:ascii="Univia Pro" w:eastAsia="Arial Unicode MS" w:hAnsi="Univia Pro" w:cs="Leelawadee UI"/>
          <w:b/>
          <w:bCs/>
          <w:noProof/>
          <w:sz w:val="16"/>
          <w:szCs w:val="16"/>
          <w:lang w:val="es-ES" w:eastAsia="es-ES"/>
        </w:rPr>
      </w:pPr>
      <w:r w:rsidRPr="00793CDA">
        <w:rPr>
          <w:rFonts w:ascii="Univia Pro" w:eastAsia="Arial Unicode MS" w:hAnsi="Univia Pro" w:cs="Leelawadee UI"/>
          <w:b/>
          <w:bCs/>
          <w:noProof/>
          <w:sz w:val="16"/>
          <w:szCs w:val="16"/>
          <w:lang w:val="es-ES" w:eastAsia="es-ES"/>
        </w:rPr>
        <w:t>D E C L A R A C I O N E S.</w:t>
      </w:r>
    </w:p>
    <w:p w:rsidR="00257E0E" w:rsidRPr="00793CDA" w:rsidRDefault="00257E0E" w:rsidP="00257E0E">
      <w:pPr>
        <w:keepNext/>
        <w:tabs>
          <w:tab w:val="left" w:pos="0"/>
          <w:tab w:val="left" w:pos="709"/>
        </w:tabs>
        <w:spacing w:after="0" w:line="240" w:lineRule="auto"/>
        <w:ind w:right="191"/>
        <w:jc w:val="both"/>
        <w:outlineLvl w:val="2"/>
        <w:rPr>
          <w:rFonts w:ascii="Univia Pro" w:eastAsia="Arial Unicode MS" w:hAnsi="Univia Pro" w:cs="Leelawadee UI"/>
          <w:b/>
          <w:bCs/>
          <w:noProof/>
          <w:color w:val="0000FF"/>
          <w:sz w:val="16"/>
          <w:szCs w:val="16"/>
          <w:lang w:val="es-ES" w:eastAsia="es-ES"/>
        </w:rPr>
      </w:pPr>
    </w:p>
    <w:p w:rsidR="00257E0E" w:rsidRPr="00793CDA" w:rsidRDefault="00257E0E" w:rsidP="00257E0E">
      <w:pPr>
        <w:tabs>
          <w:tab w:val="left" w:pos="0"/>
          <w:tab w:val="left" w:pos="709"/>
        </w:tabs>
        <w:spacing w:after="0" w:line="240" w:lineRule="auto"/>
        <w:ind w:left="360" w:right="333"/>
        <w:jc w:val="both"/>
        <w:rPr>
          <w:rFonts w:ascii="Univia Pro" w:eastAsia="Arial Unicode MS" w:hAnsi="Univia Pro" w:cs="Leelawadee UI"/>
          <w:b/>
          <w:sz w:val="16"/>
          <w:szCs w:val="16"/>
          <w:lang w:val="es-ES" w:eastAsia="es-ES"/>
        </w:rPr>
      </w:pPr>
      <w:r w:rsidRPr="00793CDA">
        <w:rPr>
          <w:rFonts w:ascii="Univia Pro" w:eastAsia="Arial Unicode MS" w:hAnsi="Univia Pro" w:cs="Leelawadee UI"/>
          <w:b/>
          <w:sz w:val="16"/>
          <w:szCs w:val="16"/>
          <w:lang w:val="es-ES" w:eastAsia="es-ES"/>
        </w:rPr>
        <w:t>PRIMERA: “LA EJECUTORA DEL GASTO” DECLARA QUE:</w:t>
      </w:r>
    </w:p>
    <w:p w:rsidR="00257E0E" w:rsidRPr="00793CDA" w:rsidRDefault="00257E0E" w:rsidP="00257E0E">
      <w:pPr>
        <w:tabs>
          <w:tab w:val="left" w:pos="0"/>
          <w:tab w:val="left" w:pos="709"/>
        </w:tabs>
        <w:spacing w:after="0" w:line="240" w:lineRule="auto"/>
        <w:ind w:right="333"/>
        <w:jc w:val="both"/>
        <w:rPr>
          <w:rFonts w:ascii="Univia Pro" w:eastAsia="Arial Unicode MS" w:hAnsi="Univia Pro" w:cs="Leelawadee UI"/>
          <w:b/>
          <w:sz w:val="16"/>
          <w:szCs w:val="16"/>
          <w:lang w:val="es-ES" w:eastAsia="es-ES"/>
        </w:rPr>
      </w:pPr>
    </w:p>
    <w:p w:rsidR="00257E0E" w:rsidRPr="00793CDA" w:rsidRDefault="00257E0E" w:rsidP="00257E0E">
      <w:pPr>
        <w:numPr>
          <w:ilvl w:val="0"/>
          <w:numId w:val="3"/>
        </w:numPr>
        <w:tabs>
          <w:tab w:val="left" w:pos="0"/>
          <w:tab w:val="left" w:pos="709"/>
        </w:tabs>
        <w:spacing w:after="0" w:line="240" w:lineRule="auto"/>
        <w:contextualSpacing/>
        <w:jc w:val="both"/>
        <w:rPr>
          <w:rFonts w:ascii="Univia Pro" w:eastAsia="Arial Unicode MS" w:hAnsi="Univia Pro" w:cs="Leelawadee UI"/>
          <w:b/>
          <w:sz w:val="16"/>
          <w:szCs w:val="16"/>
          <w:lang w:val="es-ES" w:eastAsia="es-ES"/>
        </w:rPr>
      </w:pPr>
      <w:r w:rsidRPr="00793CDA">
        <w:rPr>
          <w:rFonts w:ascii="Univia Pro" w:eastAsia="Arial Unicode MS" w:hAnsi="Univia Pro" w:cs="Leelawadee UI"/>
          <w:sz w:val="16"/>
          <w:szCs w:val="16"/>
          <w:lang w:val="es-ES" w:eastAsia="es-ES"/>
        </w:rPr>
        <w:t xml:space="preserve">QUE ES UN ORGANISMO PÚBLICO DESCENTRALIZADO DE LA ADMINISTRACIÓN PÚBLICA ESTATAL PARAESTATAL, DE CONFORMIDAD CON LO DISPUESTO POR LOS ARTÍCULOS 1, 3 FRACCIÓN II, 59 Y 60 DE LA LEY ORGÁNICA DEL PODER EJECUTIVO DEL ESTADO DE OAXACA; 2º FRACCIÓN I, 4º, 9º, 10 Y 20 DE LA LEY DE ENTIDADES PARAESTATALES DEL ESTADO DE OAXACA; 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REFORMADO MEDIANTE DECRETO DE FECHA TRES DE DICIEMBRE DE 2022 EN EL CUAL SE MODIFICA SU DENOMINACION PARA QUEDAR COMO: </w:t>
      </w:r>
      <w:r w:rsidRPr="00793CDA">
        <w:rPr>
          <w:rFonts w:ascii="Univia Pro" w:eastAsia="Arial Unicode MS" w:hAnsi="Univia Pro" w:cs="Leelawadee UI"/>
          <w:b/>
          <w:sz w:val="16"/>
          <w:szCs w:val="16"/>
          <w:lang w:val="es-ES" w:eastAsia="es-ES"/>
        </w:rPr>
        <w:t>INSTITUTO OAXAQUEÑO CONSTRUCTOR DE INFRAESTRUCTURA EDUCATIVA (IOCIED)</w:t>
      </w:r>
      <w:r w:rsidRPr="00793CDA">
        <w:rPr>
          <w:rFonts w:ascii="Univia Pro" w:eastAsia="Arial Unicode MS" w:hAnsi="Univia Pro" w:cs="Leelawadee UI"/>
          <w:sz w:val="16"/>
          <w:szCs w:val="16"/>
          <w:lang w:val="es-ES" w:eastAsia="es-ES"/>
        </w:rPr>
        <w:t>, PUBLICADO EN EL PERIODICO OFICIAL DEL GOBIERNO DEL ESTADO, ESE MISMO DIA.</w:t>
      </w:r>
    </w:p>
    <w:p w:rsidR="00257E0E" w:rsidRPr="00793CDA" w:rsidRDefault="00257E0E" w:rsidP="00257E0E">
      <w:pPr>
        <w:tabs>
          <w:tab w:val="left" w:pos="0"/>
          <w:tab w:val="left" w:pos="709"/>
        </w:tabs>
        <w:spacing w:after="0" w:line="240" w:lineRule="auto"/>
        <w:ind w:left="720" w:right="333"/>
        <w:jc w:val="both"/>
        <w:rPr>
          <w:rFonts w:ascii="Univia Pro" w:eastAsia="Arial Unicode MS" w:hAnsi="Univia Pro" w:cs="Leelawadee UI"/>
          <w:b/>
          <w:sz w:val="16"/>
          <w:szCs w:val="16"/>
          <w:lang w:val="es-ES" w:eastAsia="es-ES"/>
        </w:rPr>
      </w:pPr>
    </w:p>
    <w:p w:rsidR="00257E0E" w:rsidRPr="00793CDA" w:rsidRDefault="00257E0E" w:rsidP="00257E0E">
      <w:pPr>
        <w:numPr>
          <w:ilvl w:val="0"/>
          <w:numId w:val="3"/>
        </w:numPr>
        <w:tabs>
          <w:tab w:val="left" w:pos="0"/>
          <w:tab w:val="left" w:pos="709"/>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TIENE COMPETENCIA EN EL ESTADO CON LO DISPUESTO POR LOS ARTÍCULOS 1, 3 FRACCIÓN II, 59 Y 60 DE LA LEY ORGÁNICA DEL PODER EJECUTIVO DEL ESTADO DE OAXACA; 2º FRACCIÓN I, 4º, 9º, 10 Y 20 DE LA LEY DE ENTIDADES PARAESTATALES DEL ESTADO DE OAXACA; 1, 2, 4, Y 5 DEL DECRETO DE CREACIÓN DE ESTE INSTITUTO DE FECHA PRIMERO DE JULIO DEL 2008, MISMO QUE FUE REFORMADOMEDIANTE DECRETO NUMERO 49, EL CUAL MODIFICO SU DENOMINACION; EL CUAL FUE PUBLIVCADO EL DIA 03 DE DICIEMBRE DE 2022.</w:t>
      </w:r>
    </w:p>
    <w:p w:rsidR="00257E0E" w:rsidRPr="00793CDA" w:rsidRDefault="00257E0E" w:rsidP="00257E0E">
      <w:pPr>
        <w:spacing w:after="0" w:line="240" w:lineRule="auto"/>
        <w:ind w:left="720"/>
        <w:contextualSpacing/>
        <w:jc w:val="both"/>
        <w:rPr>
          <w:rFonts w:ascii="Univia Pro" w:eastAsia="Times New Roman" w:hAnsi="Univia Pro" w:cs="Leelawadee UI"/>
          <w:noProof/>
          <w:sz w:val="16"/>
          <w:szCs w:val="16"/>
          <w:lang w:val="es-ES" w:eastAsia="es-ES"/>
        </w:rPr>
      </w:pPr>
    </w:p>
    <w:p w:rsidR="00257E0E" w:rsidRPr="00793CDA" w:rsidRDefault="00257E0E" w:rsidP="00257E0E">
      <w:pPr>
        <w:numPr>
          <w:ilvl w:val="0"/>
          <w:numId w:val="3"/>
        </w:numPr>
        <w:tabs>
          <w:tab w:val="left" w:pos="0"/>
          <w:tab w:val="left" w:pos="709"/>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Times New Roman" w:hAnsi="Univia Pro" w:cs="Leelawadee UI"/>
          <w:noProof/>
          <w:sz w:val="16"/>
          <w:szCs w:val="16"/>
          <w:lang w:val="es-ES" w:eastAsia="es-ES"/>
        </w:rPr>
        <w:t xml:space="preserve">QUE </w:t>
      </w:r>
      <w:ins w:id="2" w:author="juridico02" w:date="2022-12-21T15:51:00Z">
        <w:r w:rsidRPr="00793CDA">
          <w:rPr>
            <w:rFonts w:ascii="Univia Pro" w:eastAsia="Times New Roman" w:hAnsi="Univia Pro" w:cs="Leelawadee UI"/>
            <w:noProof/>
            <w:sz w:val="16"/>
            <w:szCs w:val="16"/>
            <w:lang w:val="es-ES" w:eastAsia="es-ES"/>
          </w:rPr>
          <w:t xml:space="preserve">EL </w:t>
        </w:r>
        <w:r w:rsidRPr="00793CDA">
          <w:rPr>
            <w:rFonts w:ascii="Univia Pro" w:eastAsia="Times New Roman" w:hAnsi="Univia Pro" w:cs="Leelawadee UI"/>
            <w:b/>
            <w:noProof/>
            <w:sz w:val="16"/>
            <w:szCs w:val="16"/>
            <w:lang w:val="es-ES" w:eastAsia="es-ES"/>
          </w:rPr>
          <w:t xml:space="preserve">C. </w:t>
        </w:r>
      </w:ins>
      <w:r w:rsidRPr="00793CDA">
        <w:rPr>
          <w:rFonts w:ascii="Univia Pro" w:eastAsia="Arial Unicode MS" w:hAnsi="Univia Pro" w:cs="Leelawadee UI"/>
          <w:b/>
          <w:sz w:val="16"/>
          <w:szCs w:val="16"/>
          <w:lang w:val="es-ES" w:eastAsia="es-ES"/>
        </w:rPr>
        <w:t>LIC. EMMANUEL ALEJANDRO LOPEZ JARQUIN</w:t>
      </w:r>
      <w:ins w:id="3" w:author="juridico02" w:date="2022-12-21T15:51:00Z">
        <w:r w:rsidRPr="00793CDA">
          <w:rPr>
            <w:rFonts w:ascii="Univia Pro" w:eastAsia="Arial Unicode MS" w:hAnsi="Univia Pro" w:cs="Leelawadee UI"/>
            <w:b/>
            <w:bCs/>
            <w:sz w:val="16"/>
            <w:szCs w:val="16"/>
            <w:lang w:val="es-ES" w:eastAsia="es-ES"/>
          </w:rPr>
          <w:t xml:space="preserve"> </w:t>
        </w:r>
        <w:r w:rsidRPr="00793CDA">
          <w:rPr>
            <w:rFonts w:ascii="Univia Pro" w:eastAsia="Arial Unicode MS" w:hAnsi="Univia Pro" w:cs="Leelawadee UI"/>
            <w:bCs/>
            <w:sz w:val="16"/>
            <w:szCs w:val="16"/>
            <w:lang w:val="es-ES" w:eastAsia="es-ES"/>
          </w:rPr>
          <w:t xml:space="preserve">SUSCRIBE EL PRESENTE CONTRATO CON EL CARÁCTER DE DIRECTOR GENERAL DEL INSTITUTO OAXAQUEÑO CONSTRUCTOR DE INFRAESTRUCTURA </w:t>
        </w:r>
      </w:ins>
      <w:r w:rsidRPr="00793CDA">
        <w:rPr>
          <w:rFonts w:ascii="Univia Pro" w:eastAsia="Arial Unicode MS" w:hAnsi="Univia Pro" w:cs="Leelawadee UI"/>
          <w:bCs/>
          <w:sz w:val="16"/>
          <w:szCs w:val="16"/>
          <w:lang w:val="es-ES" w:eastAsia="es-ES"/>
        </w:rPr>
        <w:t xml:space="preserve"> </w:t>
      </w:r>
      <w:ins w:id="4" w:author="juridico02" w:date="2022-12-21T15:51:00Z">
        <w:r w:rsidRPr="00793CDA">
          <w:rPr>
            <w:rFonts w:ascii="Univia Pro" w:eastAsia="Arial Unicode MS" w:hAnsi="Univia Pro" w:cs="Leelawadee UI"/>
            <w:bCs/>
            <w:sz w:val="16"/>
            <w:szCs w:val="16"/>
            <w:lang w:val="es-ES" w:eastAsia="es-ES"/>
          </w:rPr>
          <w:t>EDUCATIVA</w:t>
        </w:r>
      </w:ins>
      <w:r w:rsidRPr="00793CDA">
        <w:rPr>
          <w:rFonts w:ascii="Univia Pro" w:eastAsia="Times New Roman" w:hAnsi="Univia Pro" w:cs="Leelawadee UI"/>
          <w:noProof/>
          <w:sz w:val="16"/>
          <w:szCs w:val="16"/>
          <w:lang w:val="es-ES" w:eastAsia="es-ES"/>
        </w:rPr>
        <w:t xml:space="preserve"> EN TÉRMINOS DE LO DISPUESTO POR LOS ARTÍCULOS 13, FRACCIONES I, V, VI, XIII Y 14 FRACCIÓN I, DE LA </w:t>
      </w:r>
      <w:r w:rsidRPr="00793CDA">
        <w:rPr>
          <w:rFonts w:ascii="Univia Pro" w:eastAsia="Arial Unicode MS" w:hAnsi="Univia Pro" w:cs="Leelawadee UI"/>
          <w:sz w:val="16"/>
          <w:szCs w:val="16"/>
          <w:lang w:val="es-ES" w:eastAsia="es-ES"/>
        </w:rPr>
        <w:t xml:space="preserve">LEY DE ENTIDADES PARAESTATALES DEL ESTADO DE OAXACA; </w:t>
      </w:r>
      <w:r w:rsidRPr="00793CDA">
        <w:rPr>
          <w:rFonts w:ascii="Univia Pro" w:eastAsia="Times New Roman" w:hAnsi="Univia Pro" w:cs="Leelawadee UI"/>
          <w:noProof/>
          <w:sz w:val="16"/>
          <w:szCs w:val="16"/>
          <w:lang w:val="es-ES" w:eastAsia="es-ES"/>
        </w:rPr>
        <w:t xml:space="preserve">12 Y 13 FRACCIONES I, IV, XI Y XIX DEL DECRETO SEÑALADO EN LA DECLARACION ANTERIOR, </w:t>
      </w:r>
      <w:r w:rsidRPr="00793CDA">
        <w:rPr>
          <w:rFonts w:ascii="Univia Pro" w:eastAsia="Arial Unicode MS" w:hAnsi="Univia Pro" w:cs="Leelawadee UI"/>
          <w:bCs/>
          <w:sz w:val="16"/>
          <w:szCs w:val="16"/>
          <w:lang w:val="es-ES" w:eastAsia="es-ES"/>
        </w:rPr>
        <w:t xml:space="preserve">, EN VIRTUD DEL NOMBRAMIENTO QUE LE FUE OTORGADO POR EL C. GOBERNADOR CONSTITUCIONAL DEL ESTADO DE OAXACA, </w:t>
      </w:r>
      <w:r w:rsidRPr="00793CDA">
        <w:rPr>
          <w:rFonts w:ascii="Univia Pro" w:eastAsia="Arial Unicode MS" w:hAnsi="Univia Pro" w:cs="Leelawadee UI"/>
          <w:b/>
          <w:bCs/>
          <w:sz w:val="16"/>
          <w:szCs w:val="16"/>
          <w:lang w:val="es-ES" w:eastAsia="es-ES"/>
        </w:rPr>
        <w:t>ING. SALOMON JARA CRUZ,</w:t>
      </w:r>
      <w:r w:rsidRPr="00793CDA">
        <w:rPr>
          <w:rFonts w:ascii="Univia Pro" w:eastAsia="Arial Unicode MS" w:hAnsi="Univia Pro" w:cs="Leelawadee UI"/>
          <w:bCs/>
          <w:sz w:val="16"/>
          <w:szCs w:val="16"/>
          <w:lang w:val="es-ES" w:eastAsia="es-ES"/>
        </w:rPr>
        <w:t xml:space="preserve"> DE FECHA </w:t>
      </w:r>
      <w:r w:rsidRPr="00793CDA">
        <w:rPr>
          <w:rFonts w:ascii="Univia Pro" w:eastAsia="Arial Unicode MS" w:hAnsi="Univia Pro" w:cs="Leelawadee UI"/>
          <w:b/>
          <w:sz w:val="16"/>
          <w:szCs w:val="16"/>
          <w:lang w:val="es-ES" w:eastAsia="es-ES"/>
        </w:rPr>
        <w:t>TRES DE DICIEMBRE DE DOS MIL VEINTIDOS</w:t>
      </w:r>
      <w:r w:rsidRPr="00793CDA">
        <w:rPr>
          <w:rFonts w:ascii="Univia Pro" w:eastAsia="Arial Unicode MS" w:hAnsi="Univia Pro" w:cs="Leelawadee UI"/>
          <w:bCs/>
          <w:sz w:val="16"/>
          <w:szCs w:val="16"/>
          <w:lang w:val="es-ES" w:eastAsia="es-ES"/>
        </w:rPr>
        <w:t>, POR ENDE CUENTA CON LAS FACULTADES NECESARIAS PARA SUSCRIBIR EL PRESENTE CONTRATO</w:t>
      </w:r>
      <w:r w:rsidRPr="00793CDA">
        <w:rPr>
          <w:rFonts w:ascii="Univia Pro" w:eastAsia="Times New Roman" w:hAnsi="Univia Pro" w:cs="Leelawadee UI"/>
          <w:noProof/>
          <w:sz w:val="16"/>
          <w:szCs w:val="16"/>
          <w:lang w:val="es-ES" w:eastAsia="es-ES"/>
        </w:rPr>
        <w:t>.</w:t>
      </w:r>
    </w:p>
    <w:p w:rsidR="00257E0E" w:rsidRPr="00793CDA" w:rsidRDefault="00257E0E" w:rsidP="00257E0E">
      <w:pPr>
        <w:tabs>
          <w:tab w:val="left" w:pos="0"/>
          <w:tab w:val="left" w:pos="709"/>
        </w:tabs>
        <w:spacing w:after="0" w:line="240" w:lineRule="auto"/>
        <w:ind w:left="720" w:right="333"/>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3"/>
        </w:numPr>
        <w:tabs>
          <w:tab w:val="left" w:pos="0"/>
          <w:tab w:val="left" w:pos="709"/>
        </w:tabs>
        <w:spacing w:after="0" w:line="240" w:lineRule="auto"/>
        <w:contextualSpacing/>
        <w:jc w:val="both"/>
        <w:rPr>
          <w:rFonts w:ascii="Univia Pro" w:eastAsia="Arial Unicode MS" w:hAnsi="Univia Pro" w:cs="Leelawadee UI"/>
          <w:b/>
          <w:bCs/>
          <w:noProof/>
          <w:color w:val="0000FF"/>
          <w:sz w:val="16"/>
          <w:szCs w:val="16"/>
          <w:lang w:val="es-ES" w:eastAsia="es-ES"/>
        </w:rPr>
      </w:pPr>
      <w:r w:rsidRPr="00793CDA">
        <w:rPr>
          <w:rFonts w:ascii="Univia Pro" w:eastAsia="Arial Unicode MS" w:hAnsi="Univia Pro" w:cs="Leelawadee UI"/>
          <w:sz w:val="16"/>
          <w:szCs w:val="16"/>
          <w:lang w:val="es-ES" w:eastAsia="es-ES"/>
        </w:rPr>
        <w:t xml:space="preserve"> PARA CUBRIR LAS EROGACIONES QUE SE DERIVEN DEL CUMPLIMIENTO DEL PRESENTE CONTRATO, SERÁN APLICADOS RECURSOS AUTORIZADOS PROVENIENTES DE LA FUENTE DE FINANCIAMIENTO: </w:t>
      </w:r>
      <w:r w:rsidRPr="00793CDA">
        <w:rPr>
          <w:rFonts w:ascii="Univia Pro" w:eastAsia="Arial Unicode MS" w:hAnsi="Univia Pro" w:cs="Leelawadee UI"/>
          <w:b/>
          <w:bCs/>
          <w:noProof/>
          <w:color w:val="0000FF"/>
          <w:sz w:val="16"/>
          <w:szCs w:val="16"/>
          <w:lang w:val="es-ES" w:eastAsia="es-ES"/>
        </w:rPr>
        <w:t xml:space="preserve">_________, </w:t>
      </w:r>
      <w:r w:rsidRPr="00793CDA">
        <w:rPr>
          <w:rFonts w:ascii="Univia Pro" w:eastAsia="Arial Unicode MS" w:hAnsi="Univia Pro" w:cs="Leelawadee UI"/>
          <w:sz w:val="16"/>
          <w:szCs w:val="16"/>
          <w:lang w:val="es-ES" w:eastAsia="es-ES"/>
        </w:rPr>
        <w:t xml:space="preserve">AUTORIZADOS MEDIANTE OFICIO NÚMERO: </w:t>
      </w:r>
      <w:r w:rsidRPr="00793CDA">
        <w:rPr>
          <w:rFonts w:ascii="Univia Pro" w:eastAsia="Arial Unicode MS" w:hAnsi="Univia Pro" w:cs="Leelawadee UI"/>
          <w:b/>
          <w:bCs/>
          <w:noProof/>
          <w:color w:val="0000FF"/>
          <w:sz w:val="16"/>
          <w:szCs w:val="16"/>
          <w:lang w:val="es-ES" w:eastAsia="es-ES"/>
        </w:rPr>
        <w:t>___________</w:t>
      </w:r>
      <w:r w:rsidRPr="00793CDA">
        <w:rPr>
          <w:rFonts w:ascii="Univia Pro" w:eastAsia="Arial Unicode MS" w:hAnsi="Univia Pro" w:cs="Leelawadee UI"/>
          <w:sz w:val="16"/>
          <w:szCs w:val="16"/>
          <w:lang w:val="es-ES" w:eastAsia="es-ES"/>
        </w:rPr>
        <w:t xml:space="preserve">, DE FECHA </w:t>
      </w:r>
      <w:r w:rsidRPr="00793CDA">
        <w:rPr>
          <w:rFonts w:ascii="Univia Pro" w:eastAsia="Arial Unicode MS" w:hAnsi="Univia Pro" w:cs="Leelawadee UI"/>
          <w:b/>
          <w:bCs/>
          <w:noProof/>
          <w:color w:val="0000FF"/>
          <w:sz w:val="16"/>
          <w:szCs w:val="16"/>
          <w:lang w:val="es-ES" w:eastAsia="es-ES"/>
        </w:rPr>
        <w:t>_______________,</w:t>
      </w:r>
      <w:r w:rsidRPr="00793CDA">
        <w:rPr>
          <w:rFonts w:ascii="Univia Pro" w:eastAsia="Arial Unicode MS" w:hAnsi="Univia Pro" w:cs="Leelawadee UI"/>
          <w:sz w:val="16"/>
          <w:szCs w:val="16"/>
          <w:lang w:val="es-ES" w:eastAsia="es-ES"/>
        </w:rPr>
        <w:t xml:space="preserve"> SIGNADO POR EL C. </w:t>
      </w:r>
      <w:r w:rsidRPr="00793CDA">
        <w:rPr>
          <w:rFonts w:ascii="Univia Pro" w:eastAsia="Arial Unicode MS" w:hAnsi="Univia Pro" w:cs="Leelawadee UI"/>
          <w:b/>
          <w:bCs/>
          <w:noProof/>
          <w:color w:val="0000FF"/>
          <w:sz w:val="16"/>
          <w:szCs w:val="16"/>
          <w:lang w:val="es-ES" w:eastAsia="es-ES"/>
        </w:rPr>
        <w:t xml:space="preserve">__________; </w:t>
      </w:r>
      <w:r w:rsidRPr="00793CDA">
        <w:rPr>
          <w:rFonts w:ascii="Univia Pro" w:eastAsia="Arial Unicode MS" w:hAnsi="Univia Pro" w:cs="Leelawadee UI"/>
          <w:bCs/>
          <w:noProof/>
          <w:sz w:val="16"/>
          <w:szCs w:val="16"/>
          <w:lang w:val="es-ES" w:eastAsia="es-ES"/>
        </w:rPr>
        <w:t>POR LO CUAL SE REGIRA POR LA LEY DE OBRAS PUBLICAS Y SERVICIOS RELACIONADOS DEL ESTADO DE OAXACA.</w:t>
      </w:r>
    </w:p>
    <w:p w:rsidR="00257E0E" w:rsidRPr="00793CDA" w:rsidRDefault="00257E0E" w:rsidP="00257E0E">
      <w:pPr>
        <w:spacing w:after="0" w:line="240" w:lineRule="auto"/>
        <w:ind w:left="900"/>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3"/>
        </w:numPr>
        <w:tabs>
          <w:tab w:val="left" w:pos="0"/>
          <w:tab w:val="left" w:pos="709"/>
        </w:tabs>
        <w:spacing w:after="0" w:line="240" w:lineRule="auto"/>
        <w:contextualSpacing/>
        <w:jc w:val="both"/>
        <w:rPr>
          <w:rFonts w:ascii="Univia Pro" w:eastAsia="Arial Unicode MS" w:hAnsi="Univia Pro" w:cs="Leelawadee UI"/>
          <w:b/>
          <w:bCs/>
          <w:noProof/>
          <w:color w:val="0000FF"/>
          <w:sz w:val="16"/>
          <w:szCs w:val="16"/>
          <w:lang w:val="es-ES" w:eastAsia="es-ES"/>
        </w:rPr>
      </w:pPr>
      <w:r w:rsidRPr="00793CDA">
        <w:rPr>
          <w:rFonts w:ascii="Univia Pro" w:eastAsia="Times New Roman" w:hAnsi="Univia Pro" w:cs="Leelawadee UI"/>
          <w:noProof/>
          <w:sz w:val="16"/>
          <w:szCs w:val="16"/>
          <w:lang w:val="es-ES" w:eastAsia="es-ES"/>
        </w:rPr>
        <w:t xml:space="preserve"> DE CONFORMIDAD CON EL ÚLTIMO PÁRRAFO DEL ARTÍCULO 42 DE LA LEY DE OBRAS PÚBLICAS Y SERVICIOS RELACIONADOS DEL ESTADO DE OAXACA, LA ADJUDICACIÓN DEL PRESENTE CONTRATO SE REALIZÓ MEDIANTE LA MODALIDAD DE </w:t>
      </w:r>
      <w:r w:rsidR="00A30657">
        <w:rPr>
          <w:rFonts w:ascii="Univia Pro" w:eastAsia="Arial Unicode MS" w:hAnsi="Univia Pro" w:cs="Arial"/>
          <w:b/>
          <w:noProof/>
          <w:color w:val="0000FF"/>
          <w:sz w:val="16"/>
          <w:szCs w:val="16"/>
          <w:lang w:val="es-ES" w:eastAsia="es-ES"/>
        </w:rPr>
        <w:t>INVITACIÓN</w:t>
      </w:r>
      <w:r w:rsidRPr="00793CDA">
        <w:rPr>
          <w:rFonts w:ascii="Univia Pro" w:eastAsia="Arial Unicode MS" w:hAnsi="Univia Pro" w:cs="Arial"/>
          <w:b/>
          <w:noProof/>
          <w:color w:val="0000FF"/>
          <w:sz w:val="16"/>
          <w:szCs w:val="16"/>
          <w:lang w:val="es-ES" w:eastAsia="es-ES"/>
        </w:rPr>
        <w:t xml:space="preserve"> PÚBLICA</w:t>
      </w:r>
      <w:r w:rsidRPr="00793CDA">
        <w:rPr>
          <w:rFonts w:ascii="Univia Pro" w:eastAsia="Arial Unicode MS" w:hAnsi="Univia Pro" w:cs="Leelawadee UI"/>
          <w:bCs/>
          <w:noProof/>
          <w:sz w:val="16"/>
          <w:szCs w:val="16"/>
          <w:lang w:val="es-ES" w:eastAsia="es-ES"/>
        </w:rPr>
        <w:t>, CON</w:t>
      </w:r>
      <w:r w:rsidRPr="00793CDA">
        <w:rPr>
          <w:rFonts w:ascii="Univia Pro" w:eastAsia="Times New Roman" w:hAnsi="Univia Pro" w:cs="Leelawadee UI"/>
          <w:noProof/>
          <w:sz w:val="16"/>
          <w:szCs w:val="16"/>
          <w:lang w:val="es-ES" w:eastAsia="es-ES"/>
        </w:rPr>
        <w:t xml:space="preserve"> FUNDAMENTO EN LO DISPUESTO POR EL ARTÍCULO 25, FRACCIÓN I, DE LA LEY DE OBRAS PÚBLICAS Y SERVICIOS RELACIONADOS DEL ESTADO DE OAXACA.  </w:t>
      </w:r>
      <w:r w:rsidRPr="00793CDA">
        <w:rPr>
          <w:rFonts w:ascii="Univia Pro" w:eastAsia="Times New Roman" w:hAnsi="Univia Pro" w:cs="Arial"/>
          <w:noProof/>
          <w:sz w:val="16"/>
          <w:szCs w:val="16"/>
          <w:lang w:val="es-ES" w:eastAsia="es-ES"/>
        </w:rPr>
        <w:t xml:space="preserve">BAJO EL NÚMERO DE CONVOCATORIA PÚBLICA </w:t>
      </w:r>
      <w:r w:rsidRPr="00793CDA">
        <w:rPr>
          <w:rFonts w:ascii="Univia Pro" w:eastAsia="Arial Unicode MS" w:hAnsi="Univia Pro" w:cs="Arial"/>
          <w:bCs/>
          <w:sz w:val="16"/>
          <w:szCs w:val="16"/>
          <w:lang w:val="es-ES" w:eastAsia="es-ES"/>
        </w:rPr>
        <w:t xml:space="preserve">ESTATAL </w:t>
      </w:r>
      <w:r w:rsidRPr="00793CDA">
        <w:rPr>
          <w:rFonts w:ascii="Univia Pro" w:eastAsia="Arial Unicode MS" w:hAnsi="Univia Pro" w:cs="Arial"/>
          <w:b/>
          <w:color w:val="0000FF"/>
          <w:sz w:val="16"/>
          <w:szCs w:val="16"/>
          <w:lang w:val="es-ES" w:eastAsia="es-ES"/>
        </w:rPr>
        <w:t>_______</w:t>
      </w:r>
      <w:r w:rsidRPr="00793CDA">
        <w:rPr>
          <w:rFonts w:ascii="Univia Pro" w:eastAsia="Times New Roman" w:hAnsi="Univia Pro" w:cs="Arial"/>
          <w:noProof/>
          <w:sz w:val="16"/>
          <w:szCs w:val="16"/>
          <w:lang w:val="es-ES" w:eastAsia="es-ES"/>
        </w:rPr>
        <w:t xml:space="preserve">, </w:t>
      </w:r>
      <w:r w:rsidR="00A30657">
        <w:rPr>
          <w:rFonts w:ascii="Univia Pro" w:eastAsia="Times New Roman" w:hAnsi="Univia Pro" w:cs="Arial"/>
          <w:noProof/>
          <w:sz w:val="16"/>
          <w:szCs w:val="16"/>
          <w:lang w:val="es-ES" w:eastAsia="es-ES"/>
        </w:rPr>
        <w:t>INVITACIÓN</w:t>
      </w:r>
      <w:r w:rsidRPr="00793CDA">
        <w:rPr>
          <w:rFonts w:ascii="Univia Pro" w:eastAsia="Times New Roman" w:hAnsi="Univia Pro" w:cs="Arial"/>
          <w:noProof/>
          <w:sz w:val="16"/>
          <w:szCs w:val="16"/>
          <w:lang w:val="es-ES" w:eastAsia="es-ES"/>
        </w:rPr>
        <w:t xml:space="preserve"> NÚMERO:</w:t>
      </w:r>
      <w:r w:rsidRPr="00793CDA">
        <w:rPr>
          <w:rFonts w:ascii="Univia Pro" w:eastAsia="Arial Unicode MS" w:hAnsi="Univia Pro" w:cs="Arial"/>
          <w:b/>
          <w:color w:val="0000FF"/>
          <w:sz w:val="16"/>
          <w:szCs w:val="16"/>
          <w:lang w:val="es-ES" w:eastAsia="es-ES"/>
        </w:rPr>
        <w:t>______</w:t>
      </w:r>
      <w:r w:rsidRPr="00793CDA">
        <w:rPr>
          <w:rFonts w:ascii="Univia Pro" w:eastAsia="Arial Unicode MS" w:hAnsi="Univia Pro" w:cs="Arial"/>
          <w:sz w:val="16"/>
          <w:szCs w:val="16"/>
          <w:lang w:val="es-ES" w:eastAsia="es-ES"/>
        </w:rPr>
        <w:t>, DE FECHA DE PUBLICACIÓN:</w:t>
      </w:r>
      <w:r w:rsidRPr="00793CDA">
        <w:rPr>
          <w:rFonts w:ascii="Univia Pro" w:eastAsia="Arial Unicode MS" w:hAnsi="Univia Pro" w:cs="Arial"/>
          <w:b/>
          <w:color w:val="0000FF"/>
          <w:sz w:val="16"/>
          <w:szCs w:val="16"/>
          <w:lang w:val="es-ES" w:eastAsia="es-ES"/>
        </w:rPr>
        <w:t>___________</w:t>
      </w:r>
      <w:r w:rsidRPr="00793CDA">
        <w:rPr>
          <w:rFonts w:ascii="Univia Pro" w:eastAsia="Arial Unicode MS" w:hAnsi="Univia Pro" w:cs="Arial"/>
          <w:sz w:val="16"/>
          <w:szCs w:val="16"/>
          <w:lang w:val="es-ES" w:eastAsia="es-ES"/>
        </w:rPr>
        <w:t xml:space="preserve">  Y CON FECHA  DE FALLO:</w:t>
      </w:r>
      <w:r w:rsidRPr="00793CDA">
        <w:rPr>
          <w:rFonts w:ascii="Univia Pro" w:eastAsia="Arial Unicode MS" w:hAnsi="Univia Pro" w:cs="Arial"/>
          <w:b/>
          <w:color w:val="0000FF"/>
          <w:sz w:val="16"/>
          <w:szCs w:val="16"/>
          <w:lang w:val="es-ES" w:eastAsia="es-ES"/>
        </w:rPr>
        <w:t>___________</w:t>
      </w:r>
      <w:r w:rsidRPr="00793CDA">
        <w:rPr>
          <w:rFonts w:ascii="Univia Pro" w:eastAsia="Arial Unicode MS" w:hAnsi="Univia Pro" w:cs="Leelawadee UI"/>
          <w:b/>
          <w:bCs/>
          <w:noProof/>
          <w:color w:val="0000FF"/>
          <w:sz w:val="16"/>
          <w:szCs w:val="16"/>
          <w:lang w:val="es-ES" w:eastAsia="es-ES"/>
        </w:rPr>
        <w:t>.</w:t>
      </w:r>
    </w:p>
    <w:p w:rsidR="00257E0E" w:rsidRPr="00793CDA" w:rsidRDefault="00257E0E" w:rsidP="00257E0E">
      <w:pPr>
        <w:tabs>
          <w:tab w:val="num" w:pos="0"/>
        </w:tabs>
        <w:spacing w:after="0" w:line="240" w:lineRule="auto"/>
        <w:ind w:right="333"/>
        <w:jc w:val="both"/>
        <w:rPr>
          <w:rFonts w:ascii="Univia Pro" w:eastAsia="Arial Unicode MS" w:hAnsi="Univia Pro" w:cs="Leelawadee UI"/>
          <w:b/>
          <w:bCs/>
          <w:noProof/>
          <w:color w:val="0000FF"/>
          <w:sz w:val="16"/>
          <w:szCs w:val="16"/>
          <w:lang w:val="es-ES" w:eastAsia="es-ES"/>
        </w:rPr>
      </w:pPr>
    </w:p>
    <w:p w:rsidR="00257E0E" w:rsidRPr="00793CDA" w:rsidRDefault="00257E0E" w:rsidP="00257E0E">
      <w:pPr>
        <w:numPr>
          <w:ilvl w:val="0"/>
          <w:numId w:val="3"/>
        </w:numPr>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SE HAN OBTENIDO DE LAS AUTORIDADES COMPERTENTES, LAS LICENCIAS, PERMISOS, ESTUDIO DE IMPACTO AMBIENTAL Y TODAS LAS AUTORIZACIONES NECESARIAS, PARA EL INICIO DE LOS TRABAJOS OBJETO DE ESTE CONTRATO.</w:t>
      </w:r>
    </w:p>
    <w:p w:rsidR="00257E0E" w:rsidRPr="00793CDA" w:rsidRDefault="00257E0E" w:rsidP="00257E0E">
      <w:pPr>
        <w:spacing w:after="0" w:line="240" w:lineRule="auto"/>
        <w:ind w:left="708"/>
        <w:rPr>
          <w:rFonts w:ascii="Univia Pro" w:eastAsia="Arial Unicode MS" w:hAnsi="Univia Pro" w:cs="Leelawadee UI"/>
          <w:sz w:val="16"/>
          <w:szCs w:val="16"/>
          <w:lang w:val="es-ES" w:eastAsia="es-ES"/>
        </w:rPr>
      </w:pPr>
    </w:p>
    <w:p w:rsidR="00257E0E" w:rsidRPr="00793CDA" w:rsidRDefault="00257E0E" w:rsidP="00257E0E">
      <w:pPr>
        <w:numPr>
          <w:ilvl w:val="0"/>
          <w:numId w:val="3"/>
        </w:numPr>
        <w:tabs>
          <w:tab w:val="left" w:pos="709"/>
        </w:tabs>
        <w:spacing w:after="0" w:line="240" w:lineRule="auto"/>
        <w:contextualSpacing/>
        <w:jc w:val="both"/>
        <w:rPr>
          <w:rFonts w:ascii="Univia Pro" w:eastAsia="Arial Unicode MS" w:hAnsi="Univia Pro" w:cs="Leelawadee UI"/>
          <w:b/>
          <w:bCs/>
          <w:noProof/>
          <w:color w:val="0000FF"/>
          <w:sz w:val="16"/>
          <w:szCs w:val="16"/>
          <w:lang w:val="es-ES" w:eastAsia="es-ES"/>
        </w:rPr>
      </w:pPr>
      <w:r w:rsidRPr="00793CDA">
        <w:rPr>
          <w:rFonts w:ascii="Univia Pro" w:eastAsia="Arial Unicode MS" w:hAnsi="Univia Pro" w:cs="Leelawadee UI"/>
          <w:sz w:val="16"/>
          <w:szCs w:val="16"/>
          <w:lang w:val="es-ES" w:eastAsia="es-ES"/>
        </w:rPr>
        <w:t>QUE SEÑALA COMO DOMICILIO PARA RECIBIR CUALQUIER NOTIFICACIÓN O COMUNICADO RELACIONADO CON ESTE CONTRATO, EL UBICADO EN LA CALLE DR. MANUEL ÁLVAREZ BRAVO NÚMERO 101, COLONIA REFORMA, OAXACA, OAX., C.P. 68050.</w:t>
      </w:r>
    </w:p>
    <w:p w:rsidR="00257E0E" w:rsidRPr="00793CDA" w:rsidRDefault="00257E0E" w:rsidP="00257E0E">
      <w:pPr>
        <w:tabs>
          <w:tab w:val="left" w:pos="709"/>
        </w:tabs>
        <w:spacing w:after="0" w:line="240" w:lineRule="auto"/>
        <w:ind w:right="333"/>
        <w:jc w:val="both"/>
        <w:rPr>
          <w:rFonts w:ascii="Univia Pro" w:eastAsia="Arial Unicode MS" w:hAnsi="Univia Pro" w:cs="Leelawadee UI"/>
          <w:b/>
          <w:sz w:val="16"/>
          <w:szCs w:val="16"/>
          <w:lang w:val="es-ES" w:eastAsia="es-ES"/>
        </w:rPr>
      </w:pPr>
    </w:p>
    <w:p w:rsidR="00257E0E" w:rsidRPr="00793CDA" w:rsidRDefault="00257E0E" w:rsidP="00257E0E">
      <w:pPr>
        <w:tabs>
          <w:tab w:val="left" w:pos="709"/>
        </w:tabs>
        <w:spacing w:after="0" w:line="240" w:lineRule="auto"/>
        <w:ind w:right="333"/>
        <w:jc w:val="both"/>
        <w:rPr>
          <w:rFonts w:ascii="Univia Pro" w:eastAsia="Arial Unicode MS" w:hAnsi="Univia Pro" w:cs="Leelawadee UI"/>
          <w:b/>
          <w:sz w:val="16"/>
          <w:szCs w:val="16"/>
          <w:lang w:val="es-ES" w:eastAsia="es-ES"/>
        </w:rPr>
      </w:pPr>
      <w:r w:rsidRPr="00793CDA">
        <w:rPr>
          <w:rFonts w:ascii="Univia Pro" w:eastAsia="Arial Unicode MS" w:hAnsi="Univia Pro" w:cs="Leelawadee UI"/>
          <w:b/>
          <w:sz w:val="16"/>
          <w:szCs w:val="16"/>
          <w:lang w:val="es-ES" w:eastAsia="es-ES"/>
        </w:rPr>
        <w:t>SEGUNDA: “LA CONTRATISTA” DECLARA QUE:</w:t>
      </w:r>
    </w:p>
    <w:p w:rsidR="00257E0E" w:rsidRPr="00793CDA" w:rsidRDefault="00257E0E" w:rsidP="00257E0E">
      <w:pPr>
        <w:tabs>
          <w:tab w:val="left" w:pos="709"/>
        </w:tabs>
        <w:spacing w:after="0" w:line="240" w:lineRule="auto"/>
        <w:ind w:right="333"/>
        <w:jc w:val="both"/>
        <w:rPr>
          <w:rFonts w:ascii="Univia Pro" w:eastAsia="Arial Unicode MS" w:hAnsi="Univia Pro" w:cs="Leelawadee UI"/>
          <w:b/>
          <w:sz w:val="16"/>
          <w:szCs w:val="16"/>
          <w:lang w:val="es-ES" w:eastAsia="es-ES"/>
        </w:rPr>
      </w:pPr>
    </w:p>
    <w:p w:rsidR="00257E0E" w:rsidRPr="00793CDA" w:rsidRDefault="00257E0E" w:rsidP="00257E0E">
      <w:pPr>
        <w:numPr>
          <w:ilvl w:val="0"/>
          <w:numId w:val="4"/>
        </w:numPr>
        <w:spacing w:after="0" w:line="240" w:lineRule="auto"/>
        <w:contextualSpacing/>
        <w:jc w:val="both"/>
        <w:rPr>
          <w:rFonts w:ascii="Univia Pro" w:eastAsia="Arial Unicode MS" w:hAnsi="Univia Pro" w:cs="Arial"/>
          <w:sz w:val="16"/>
          <w:szCs w:val="16"/>
          <w:lang w:val="es-ES" w:eastAsia="es-ES"/>
        </w:rPr>
      </w:pPr>
      <w:r w:rsidRPr="00793CDA">
        <w:rPr>
          <w:rFonts w:ascii="Univia Pro" w:eastAsia="Arial Unicode MS" w:hAnsi="Univia Pro" w:cs="Arial"/>
          <w:sz w:val="16"/>
          <w:szCs w:val="16"/>
          <w:lang w:val="es-ES" w:eastAsia="es-ES"/>
        </w:rPr>
        <w:t xml:space="preserve">SE ENCUENTRA LEGALMENTE CONSTITUIDA, AL AMPARO DE LA LEGISLACION MEXICANA, ACREDITANDO SU PERSONALIDAD CON EL TESTIMONIO DEL ACTA CONSTITUTIVA </w:t>
      </w:r>
      <w:r w:rsidRPr="00793CDA">
        <w:rPr>
          <w:rFonts w:ascii="Univia Pro" w:eastAsia="Arial Unicode MS" w:hAnsi="Univia Pro" w:cs="Arial"/>
          <w:b/>
          <w:sz w:val="16"/>
          <w:szCs w:val="16"/>
          <w:lang w:val="es-ES" w:eastAsia="es-ES"/>
        </w:rPr>
        <w:t xml:space="preserve"> </w:t>
      </w:r>
      <w:r w:rsidRPr="00793CDA">
        <w:rPr>
          <w:rFonts w:ascii="Univia Pro" w:eastAsia="Arial Unicode MS" w:hAnsi="Univia Pro" w:cs="Arial"/>
          <w:sz w:val="16"/>
          <w:szCs w:val="16"/>
          <w:lang w:val="es-ES" w:eastAsia="es-ES"/>
        </w:rPr>
        <w:t xml:space="preserve">NÚMERO </w:t>
      </w:r>
      <w:r w:rsidRPr="00793CDA">
        <w:rPr>
          <w:rFonts w:ascii="Univia Pro" w:eastAsia="Arial Unicode MS" w:hAnsi="Univia Pro" w:cs="Arial"/>
          <w:b/>
          <w:bCs/>
          <w:noProof/>
          <w:color w:val="0000FF"/>
          <w:sz w:val="16"/>
          <w:szCs w:val="16"/>
          <w:lang w:val="es-ES" w:eastAsia="es-ES"/>
        </w:rPr>
        <w:t xml:space="preserve">____, </w:t>
      </w:r>
      <w:r w:rsidRPr="00793CDA">
        <w:rPr>
          <w:rFonts w:ascii="Univia Pro" w:eastAsia="Arial Unicode MS" w:hAnsi="Univia Pro" w:cs="Arial"/>
          <w:bCs/>
          <w:noProof/>
          <w:sz w:val="16"/>
          <w:szCs w:val="16"/>
          <w:lang w:val="es-ES" w:eastAsia="es-ES"/>
        </w:rPr>
        <w:t>VOLUMEN NUMERO</w:t>
      </w:r>
      <w:r w:rsidRPr="00793CDA">
        <w:rPr>
          <w:rFonts w:ascii="Univia Pro" w:eastAsia="Arial Unicode MS" w:hAnsi="Univia Pro" w:cs="Arial"/>
          <w:b/>
          <w:bCs/>
          <w:noProof/>
          <w:sz w:val="16"/>
          <w:szCs w:val="16"/>
          <w:lang w:val="es-ES" w:eastAsia="es-ES"/>
        </w:rPr>
        <w:t xml:space="preserve"> </w:t>
      </w:r>
      <w:r w:rsidRPr="00793CDA">
        <w:rPr>
          <w:rFonts w:ascii="Univia Pro" w:eastAsia="Arial Unicode MS" w:hAnsi="Univia Pro" w:cs="Arial"/>
          <w:b/>
          <w:bCs/>
          <w:noProof/>
          <w:color w:val="0000FF"/>
          <w:sz w:val="16"/>
          <w:szCs w:val="16"/>
          <w:lang w:val="es-ES" w:eastAsia="es-ES"/>
        </w:rPr>
        <w:t xml:space="preserve">_______ , </w:t>
      </w:r>
      <w:r w:rsidRPr="00793CDA">
        <w:rPr>
          <w:rFonts w:ascii="Univia Pro" w:eastAsia="Arial Unicode MS" w:hAnsi="Univia Pro" w:cs="Arial"/>
          <w:bCs/>
          <w:noProof/>
          <w:sz w:val="16"/>
          <w:szCs w:val="16"/>
          <w:lang w:val="es-ES" w:eastAsia="es-ES"/>
        </w:rPr>
        <w:lastRenderedPageBreak/>
        <w:t xml:space="preserve">DE FECHA </w:t>
      </w:r>
      <w:r w:rsidRPr="00793CDA">
        <w:rPr>
          <w:rFonts w:ascii="Univia Pro" w:eastAsia="Arial Unicode MS" w:hAnsi="Univia Pro" w:cs="Arial"/>
          <w:b/>
          <w:bCs/>
          <w:noProof/>
          <w:color w:val="0000FF"/>
          <w:sz w:val="16"/>
          <w:szCs w:val="16"/>
          <w:lang w:val="es-ES" w:eastAsia="es-ES"/>
        </w:rPr>
        <w:t xml:space="preserve"> _______,</w:t>
      </w:r>
      <w:r w:rsidRPr="00793CDA">
        <w:rPr>
          <w:rFonts w:ascii="Univia Pro" w:eastAsia="Arial Unicode MS" w:hAnsi="Univia Pro" w:cs="Arial"/>
          <w:sz w:val="16"/>
          <w:szCs w:val="16"/>
          <w:lang w:val="es-ES" w:eastAsia="es-ES"/>
        </w:rPr>
        <w:t xml:space="preserve"> OTORGADA ANTE LA FE DEL NOTARIO PUBLICO NUMERO </w:t>
      </w:r>
      <w:r w:rsidRPr="00793CDA">
        <w:rPr>
          <w:rFonts w:ascii="Univia Pro" w:eastAsia="Arial Unicode MS" w:hAnsi="Univia Pro" w:cs="Arial"/>
          <w:b/>
          <w:bCs/>
          <w:noProof/>
          <w:color w:val="0000FF"/>
          <w:sz w:val="16"/>
          <w:szCs w:val="16"/>
          <w:lang w:val="es-ES" w:eastAsia="es-ES"/>
        </w:rPr>
        <w:t>______________</w:t>
      </w:r>
      <w:r w:rsidRPr="00793CDA">
        <w:rPr>
          <w:rFonts w:ascii="Univia Pro" w:eastAsia="Arial Unicode MS" w:hAnsi="Univia Pro" w:cs="Arial"/>
          <w:sz w:val="16"/>
          <w:szCs w:val="16"/>
          <w:lang w:val="es-ES" w:eastAsia="es-ES"/>
        </w:rPr>
        <w:t xml:space="preserve">, LICENCIADO </w:t>
      </w:r>
      <w:r w:rsidRPr="00793CDA">
        <w:rPr>
          <w:rFonts w:ascii="Univia Pro" w:eastAsia="Arial Unicode MS" w:hAnsi="Univia Pro" w:cs="Arial"/>
          <w:b/>
          <w:bCs/>
          <w:noProof/>
          <w:color w:val="0000FF"/>
          <w:sz w:val="16"/>
          <w:szCs w:val="16"/>
          <w:lang w:val="es-ES" w:eastAsia="es-ES"/>
        </w:rPr>
        <w:t xml:space="preserve">__________, </w:t>
      </w:r>
      <w:r w:rsidRPr="00793CDA">
        <w:rPr>
          <w:rFonts w:ascii="Univia Pro" w:eastAsia="Arial Unicode MS" w:hAnsi="Univia Pro" w:cs="Arial"/>
          <w:bCs/>
          <w:noProof/>
          <w:sz w:val="16"/>
          <w:szCs w:val="16"/>
          <w:lang w:val="es-ES" w:eastAsia="es-ES"/>
        </w:rPr>
        <w:t>DE LA CIUDAD DE</w:t>
      </w:r>
      <w:r w:rsidRPr="00793CDA">
        <w:rPr>
          <w:rFonts w:ascii="Univia Pro" w:eastAsia="Arial Unicode MS" w:hAnsi="Univia Pro" w:cs="Arial"/>
          <w:b/>
          <w:bCs/>
          <w:noProof/>
          <w:sz w:val="16"/>
          <w:szCs w:val="16"/>
          <w:lang w:val="es-ES" w:eastAsia="es-ES"/>
        </w:rPr>
        <w:t xml:space="preserve"> </w:t>
      </w:r>
      <w:r w:rsidRPr="00793CDA">
        <w:rPr>
          <w:rFonts w:ascii="Univia Pro" w:eastAsia="Arial Unicode MS" w:hAnsi="Univia Pro" w:cs="Arial"/>
          <w:b/>
          <w:bCs/>
          <w:noProof/>
          <w:color w:val="0000FF"/>
          <w:sz w:val="16"/>
          <w:szCs w:val="16"/>
          <w:lang w:val="es-ES" w:eastAsia="es-ES"/>
        </w:rPr>
        <w:t>_____________</w:t>
      </w:r>
      <w:r w:rsidRPr="00793CDA">
        <w:rPr>
          <w:rFonts w:ascii="Univia Pro" w:eastAsia="Arial Unicode MS" w:hAnsi="Univia Pro" w:cs="Arial"/>
          <w:sz w:val="16"/>
          <w:szCs w:val="16"/>
          <w:lang w:val="es-ES" w:eastAsia="es-ES"/>
        </w:rPr>
        <w:t xml:space="preserve">, </w:t>
      </w:r>
      <w:r w:rsidRPr="00793CDA">
        <w:rPr>
          <w:rFonts w:ascii="Univia Pro" w:eastAsia="Arial Unicode MS" w:hAnsi="Univia Pro" w:cs="Arial"/>
          <w:bCs/>
          <w:noProof/>
          <w:sz w:val="16"/>
          <w:szCs w:val="16"/>
          <w:lang w:val="es-ES" w:eastAsia="es-ES"/>
        </w:rPr>
        <w:t>EN EL ESTADO DE</w:t>
      </w:r>
      <w:r w:rsidRPr="00793CDA">
        <w:rPr>
          <w:rFonts w:ascii="Univia Pro" w:eastAsia="Arial Unicode MS" w:hAnsi="Univia Pro" w:cs="Arial"/>
          <w:b/>
          <w:bCs/>
          <w:noProof/>
          <w:color w:val="0000FF"/>
          <w:sz w:val="16"/>
          <w:szCs w:val="16"/>
          <w:lang w:val="es-ES" w:eastAsia="es-ES"/>
        </w:rPr>
        <w:t xml:space="preserve"> __________;</w:t>
      </w:r>
      <w:r w:rsidRPr="00793CDA">
        <w:rPr>
          <w:rFonts w:ascii="Univia Pro" w:eastAsia="Arial Unicode MS" w:hAnsi="Univia Pro" w:cs="Arial"/>
          <w:sz w:val="16"/>
          <w:szCs w:val="16"/>
          <w:lang w:val="es-ES" w:eastAsia="es-ES"/>
        </w:rPr>
        <w:t xml:space="preserve"> MISMA QUE SE ENCUENTRA INSCRITA ANTE EL INSTITUTO DE LA FUNCION REGISTRAL DEL ESTADO DE </w:t>
      </w:r>
      <w:r w:rsidRPr="00793CDA">
        <w:rPr>
          <w:rFonts w:ascii="Univia Pro" w:eastAsia="Arial Unicode MS" w:hAnsi="Univia Pro" w:cs="Arial"/>
          <w:b/>
          <w:bCs/>
          <w:noProof/>
          <w:color w:val="0000FF"/>
          <w:sz w:val="16"/>
          <w:szCs w:val="16"/>
          <w:lang w:val="es-ES" w:eastAsia="es-ES"/>
        </w:rPr>
        <w:t>______,</w:t>
      </w:r>
      <w:r w:rsidRPr="00793CDA">
        <w:rPr>
          <w:rFonts w:ascii="Univia Pro" w:eastAsia="Arial Unicode MS" w:hAnsi="Univia Pro" w:cs="Arial"/>
          <w:sz w:val="16"/>
          <w:szCs w:val="16"/>
          <w:lang w:val="es-ES" w:eastAsia="es-ES"/>
        </w:rPr>
        <w:t xml:space="preserve"> CON  EL FOLIO MERCANTIL ELECTRONICO NUMERO </w:t>
      </w:r>
      <w:r w:rsidRPr="00793CDA">
        <w:rPr>
          <w:rFonts w:ascii="Univia Pro" w:eastAsia="Arial Unicode MS" w:hAnsi="Univia Pro" w:cs="Arial"/>
          <w:b/>
          <w:bCs/>
          <w:noProof/>
          <w:color w:val="0000FF"/>
          <w:sz w:val="16"/>
          <w:szCs w:val="16"/>
          <w:lang w:val="es-ES" w:eastAsia="es-ES"/>
        </w:rPr>
        <w:t>_________</w:t>
      </w:r>
      <w:r w:rsidRPr="00793CDA">
        <w:rPr>
          <w:rFonts w:ascii="Univia Pro" w:eastAsia="Arial Unicode MS" w:hAnsi="Univia Pro" w:cs="Arial"/>
          <w:sz w:val="16"/>
          <w:szCs w:val="16"/>
          <w:lang w:val="es-ES" w:eastAsia="es-ES"/>
        </w:rPr>
        <w:t xml:space="preserve">, TOMO </w:t>
      </w:r>
      <w:r w:rsidRPr="00793CDA">
        <w:rPr>
          <w:rFonts w:ascii="Univia Pro" w:eastAsia="Arial Unicode MS" w:hAnsi="Univia Pro" w:cs="Arial"/>
          <w:b/>
          <w:bCs/>
          <w:noProof/>
          <w:color w:val="0000FF"/>
          <w:sz w:val="16"/>
          <w:szCs w:val="16"/>
          <w:lang w:val="es-ES" w:eastAsia="es-ES"/>
        </w:rPr>
        <w:t>_____</w:t>
      </w:r>
      <w:r w:rsidRPr="00793CDA">
        <w:rPr>
          <w:rFonts w:ascii="Univia Pro" w:eastAsia="Arial Unicode MS" w:hAnsi="Univia Pro" w:cs="Arial"/>
          <w:sz w:val="16"/>
          <w:szCs w:val="16"/>
          <w:lang w:val="es-ES" w:eastAsia="es-ES"/>
        </w:rPr>
        <w:t xml:space="preserve">, DE FECHA </w:t>
      </w:r>
      <w:r w:rsidRPr="00793CDA">
        <w:rPr>
          <w:rFonts w:ascii="Univia Pro" w:eastAsia="Arial Unicode MS" w:hAnsi="Univia Pro" w:cs="Arial"/>
          <w:b/>
          <w:bCs/>
          <w:noProof/>
          <w:color w:val="0000FF"/>
          <w:sz w:val="16"/>
          <w:szCs w:val="16"/>
          <w:lang w:val="es-ES" w:eastAsia="es-ES"/>
        </w:rPr>
        <w:t>___________</w:t>
      </w:r>
      <w:r w:rsidRPr="00793CDA">
        <w:rPr>
          <w:rFonts w:ascii="Univia Pro" w:eastAsia="Arial Unicode MS" w:hAnsi="Univia Pro" w:cs="Arial"/>
          <w:sz w:val="16"/>
          <w:szCs w:val="16"/>
          <w:lang w:val="es-ES" w:eastAsia="es-ES"/>
        </w:rPr>
        <w:t xml:space="preserve">, Y CUYO OBJETO SOCIAL ES </w:t>
      </w:r>
      <w:r w:rsidRPr="00793CDA">
        <w:rPr>
          <w:rFonts w:ascii="Univia Pro" w:eastAsia="Arial Unicode MS" w:hAnsi="Univia Pro" w:cs="Arial"/>
          <w:b/>
          <w:bCs/>
          <w:noProof/>
          <w:color w:val="0000FF"/>
          <w:sz w:val="16"/>
          <w:szCs w:val="16"/>
          <w:lang w:val="es-ES" w:eastAsia="es-ES"/>
        </w:rPr>
        <w:t>_____________________________________________________________________________________</w:t>
      </w:r>
      <w:r w:rsidRPr="00793CDA">
        <w:rPr>
          <w:rFonts w:ascii="Univia Pro" w:eastAsia="Arial Unicode MS" w:hAnsi="Univia Pro" w:cs="Arial"/>
          <w:sz w:val="16"/>
          <w:szCs w:val="16"/>
          <w:lang w:val="es-ES" w:eastAsia="es-ES"/>
        </w:rPr>
        <w:t xml:space="preserve">. </w:t>
      </w:r>
    </w:p>
    <w:p w:rsidR="00257E0E" w:rsidRPr="00793CDA" w:rsidRDefault="00257E0E" w:rsidP="00257E0E">
      <w:pPr>
        <w:spacing w:after="0" w:line="240" w:lineRule="auto"/>
        <w:ind w:left="708"/>
        <w:jc w:val="both"/>
        <w:rPr>
          <w:rFonts w:ascii="Univia Pro" w:eastAsia="Arial Unicode MS" w:hAnsi="Univia Pro" w:cs="Arial"/>
          <w:sz w:val="16"/>
          <w:szCs w:val="16"/>
          <w:lang w:val="es-ES" w:eastAsia="es-ES"/>
        </w:rPr>
      </w:pPr>
    </w:p>
    <w:p w:rsidR="00257E0E" w:rsidRPr="00793CDA" w:rsidRDefault="00257E0E" w:rsidP="00257E0E">
      <w:pPr>
        <w:numPr>
          <w:ilvl w:val="0"/>
          <w:numId w:val="4"/>
        </w:numPr>
        <w:spacing w:after="0" w:line="240" w:lineRule="auto"/>
        <w:contextualSpacing/>
        <w:jc w:val="both"/>
        <w:rPr>
          <w:rFonts w:ascii="Univia Pro" w:eastAsia="Arial Unicode MS" w:hAnsi="Univia Pro" w:cs="Arial"/>
          <w:sz w:val="16"/>
          <w:szCs w:val="16"/>
          <w:lang w:val="es-ES" w:eastAsia="es-ES"/>
        </w:rPr>
      </w:pPr>
      <w:r w:rsidRPr="00793CDA">
        <w:rPr>
          <w:rFonts w:ascii="Univia Pro" w:eastAsia="Arial Unicode MS" w:hAnsi="Univia Pro" w:cs="Arial"/>
          <w:sz w:val="16"/>
          <w:szCs w:val="16"/>
          <w:lang w:val="es-ES" w:eastAsia="es-ES"/>
        </w:rPr>
        <w:t xml:space="preserve">LA C. </w:t>
      </w:r>
      <w:r w:rsidRPr="00793CDA">
        <w:rPr>
          <w:rFonts w:ascii="Univia Pro" w:eastAsia="Arial Unicode MS" w:hAnsi="Univia Pro" w:cs="Arial"/>
          <w:b/>
          <w:bCs/>
          <w:noProof/>
          <w:color w:val="0000FF"/>
          <w:sz w:val="16"/>
          <w:szCs w:val="16"/>
          <w:lang w:val="es-ES" w:eastAsia="es-ES"/>
        </w:rPr>
        <w:t>_________</w:t>
      </w:r>
      <w:r w:rsidRPr="00793CDA">
        <w:rPr>
          <w:rFonts w:ascii="Univia Pro" w:eastAsia="Arial Unicode MS" w:hAnsi="Univia Pro" w:cs="Arial"/>
          <w:sz w:val="16"/>
          <w:szCs w:val="16"/>
          <w:lang w:val="es-ES" w:eastAsia="es-ES"/>
        </w:rPr>
        <w:t xml:space="preserve">, ACTUA COMO REPRESENTANTE LEGAL DE LA EMPRESA </w:t>
      </w:r>
      <w:r w:rsidRPr="00793CDA">
        <w:rPr>
          <w:rFonts w:ascii="Univia Pro" w:eastAsia="Arial Unicode MS" w:hAnsi="Univia Pro" w:cs="Times New Roman"/>
          <w:b/>
          <w:bCs/>
          <w:noProof/>
          <w:color w:val="0000FF"/>
          <w:sz w:val="16"/>
          <w:szCs w:val="16"/>
          <w:lang w:val="es-ES" w:eastAsia="es-ES"/>
        </w:rPr>
        <w:t>_______</w:t>
      </w:r>
      <w:r w:rsidRPr="00793CDA">
        <w:rPr>
          <w:rFonts w:ascii="Univia Pro" w:eastAsia="Arial Unicode MS" w:hAnsi="Univia Pro" w:cs="Arial"/>
          <w:sz w:val="16"/>
          <w:szCs w:val="16"/>
          <w:lang w:val="es-ES" w:eastAsia="es-ES"/>
        </w:rPr>
        <w:t xml:space="preserve">, ACREDITANDOLO CON EL TESTIMONIO DE LA ESCRITURA PUBLICA NUMERO </w:t>
      </w:r>
      <w:r w:rsidRPr="00793CDA">
        <w:rPr>
          <w:rFonts w:ascii="Univia Pro" w:eastAsia="Arial Unicode MS" w:hAnsi="Univia Pro" w:cs="Times New Roman"/>
          <w:b/>
          <w:bCs/>
          <w:noProof/>
          <w:color w:val="0000FF"/>
          <w:sz w:val="16"/>
          <w:szCs w:val="16"/>
          <w:lang w:val="es-ES" w:eastAsia="es-ES"/>
        </w:rPr>
        <w:t>_______</w:t>
      </w:r>
      <w:r w:rsidRPr="00793CDA">
        <w:rPr>
          <w:rFonts w:ascii="Univia Pro" w:eastAsia="Arial Unicode MS" w:hAnsi="Univia Pro" w:cs="Arial"/>
          <w:sz w:val="16"/>
          <w:szCs w:val="16"/>
          <w:lang w:val="es-ES" w:eastAsia="es-ES"/>
        </w:rPr>
        <w:t xml:space="preserve">, VOLUMEN NUMERO </w:t>
      </w:r>
      <w:r w:rsidRPr="00793CDA">
        <w:rPr>
          <w:rFonts w:ascii="Univia Pro" w:eastAsia="Arial Unicode MS" w:hAnsi="Univia Pro" w:cs="Times New Roman"/>
          <w:b/>
          <w:bCs/>
          <w:noProof/>
          <w:color w:val="0000FF"/>
          <w:sz w:val="16"/>
          <w:szCs w:val="16"/>
          <w:lang w:val="es-ES" w:eastAsia="es-ES"/>
        </w:rPr>
        <w:t>________</w:t>
      </w:r>
      <w:r w:rsidRPr="00793CDA">
        <w:rPr>
          <w:rFonts w:ascii="Univia Pro" w:eastAsia="Arial Unicode MS" w:hAnsi="Univia Pro" w:cs="Arial"/>
          <w:sz w:val="16"/>
          <w:szCs w:val="16"/>
          <w:lang w:val="es-ES" w:eastAsia="es-ES"/>
        </w:rPr>
        <w:t xml:space="preserve">,  DE FECHA </w:t>
      </w:r>
      <w:r w:rsidRPr="00793CDA">
        <w:rPr>
          <w:rFonts w:ascii="Univia Pro" w:eastAsia="Arial Unicode MS" w:hAnsi="Univia Pro" w:cs="Times New Roman"/>
          <w:b/>
          <w:bCs/>
          <w:noProof/>
          <w:color w:val="0000FF"/>
          <w:sz w:val="16"/>
          <w:szCs w:val="16"/>
          <w:lang w:val="es-ES" w:eastAsia="es-ES"/>
        </w:rPr>
        <w:t>_________</w:t>
      </w:r>
      <w:r w:rsidRPr="00793CDA">
        <w:rPr>
          <w:rFonts w:ascii="Univia Pro" w:eastAsia="Arial Unicode MS" w:hAnsi="Univia Pro" w:cs="Arial"/>
          <w:sz w:val="16"/>
          <w:szCs w:val="16"/>
          <w:lang w:val="es-ES" w:eastAsia="es-ES"/>
        </w:rPr>
        <w:t xml:space="preserve">, </w:t>
      </w:r>
      <w:bookmarkStart w:id="5" w:name="_Hlk123115318"/>
      <w:r w:rsidRPr="00793CDA">
        <w:rPr>
          <w:rFonts w:ascii="Univia Pro" w:eastAsia="Arial Unicode MS" w:hAnsi="Univia Pro" w:cs="Arial"/>
          <w:sz w:val="16"/>
          <w:szCs w:val="16"/>
          <w:lang w:val="es-ES" w:eastAsia="es-ES"/>
        </w:rPr>
        <w:t xml:space="preserve">OTORGADA ANTE LA FE DEL NOTARIO PUBLICO NUMERO </w:t>
      </w:r>
      <w:r w:rsidRPr="00793CDA">
        <w:rPr>
          <w:rFonts w:ascii="Univia Pro" w:eastAsia="Arial Unicode MS" w:hAnsi="Univia Pro" w:cs="Times New Roman"/>
          <w:b/>
          <w:bCs/>
          <w:noProof/>
          <w:color w:val="0000FF"/>
          <w:sz w:val="16"/>
          <w:szCs w:val="16"/>
          <w:lang w:val="es-ES" w:eastAsia="es-ES"/>
        </w:rPr>
        <w:t>____________</w:t>
      </w:r>
      <w:r w:rsidRPr="00793CDA">
        <w:rPr>
          <w:rFonts w:ascii="Univia Pro" w:eastAsia="Arial Unicode MS" w:hAnsi="Univia Pro" w:cs="Arial"/>
          <w:sz w:val="16"/>
          <w:szCs w:val="16"/>
          <w:lang w:val="es-ES" w:eastAsia="es-ES"/>
        </w:rPr>
        <w:t xml:space="preserve">, LICENCIADO </w:t>
      </w:r>
      <w:r w:rsidRPr="00793CDA">
        <w:rPr>
          <w:rFonts w:ascii="Univia Pro" w:eastAsia="Arial Unicode MS" w:hAnsi="Univia Pro" w:cs="Times New Roman"/>
          <w:b/>
          <w:bCs/>
          <w:noProof/>
          <w:color w:val="0000FF"/>
          <w:sz w:val="16"/>
          <w:szCs w:val="16"/>
          <w:lang w:val="es-ES" w:eastAsia="es-ES"/>
        </w:rPr>
        <w:t>______</w:t>
      </w:r>
      <w:r w:rsidRPr="00793CDA">
        <w:rPr>
          <w:rFonts w:ascii="Univia Pro" w:eastAsia="Arial Unicode MS" w:hAnsi="Univia Pro" w:cs="Arial"/>
          <w:b/>
          <w:bCs/>
          <w:noProof/>
          <w:color w:val="0000FF"/>
          <w:sz w:val="16"/>
          <w:szCs w:val="16"/>
          <w:lang w:val="es-ES" w:eastAsia="es-ES"/>
        </w:rPr>
        <w:t>,</w:t>
      </w:r>
      <w:r w:rsidRPr="00793CDA">
        <w:rPr>
          <w:rFonts w:ascii="Univia Pro" w:eastAsia="Arial Unicode MS" w:hAnsi="Univia Pro" w:cs="Arial"/>
          <w:sz w:val="16"/>
          <w:szCs w:val="16"/>
          <w:lang w:val="es-ES" w:eastAsia="es-ES"/>
        </w:rPr>
        <w:t xml:space="preserve"> DE LA CIUDAD DE </w:t>
      </w:r>
      <w:r w:rsidRPr="00793CDA">
        <w:rPr>
          <w:rFonts w:ascii="Univia Pro" w:eastAsia="Arial Unicode MS" w:hAnsi="Univia Pro" w:cs="Times New Roman"/>
          <w:b/>
          <w:bCs/>
          <w:noProof/>
          <w:color w:val="0000FF"/>
          <w:sz w:val="16"/>
          <w:szCs w:val="16"/>
          <w:lang w:val="es-ES" w:eastAsia="es-ES"/>
        </w:rPr>
        <w:t>_______</w:t>
      </w:r>
      <w:r w:rsidRPr="00793CDA">
        <w:rPr>
          <w:rFonts w:ascii="Univia Pro" w:eastAsia="Arial Unicode MS" w:hAnsi="Univia Pro" w:cs="Arial"/>
          <w:sz w:val="16"/>
          <w:szCs w:val="16"/>
          <w:lang w:val="es-ES" w:eastAsia="es-ES"/>
        </w:rPr>
        <w:t xml:space="preserve">, </w:t>
      </w:r>
      <w:r w:rsidRPr="00793CDA">
        <w:rPr>
          <w:rFonts w:ascii="Univia Pro" w:eastAsia="Arial Unicode MS" w:hAnsi="Univia Pro" w:cs="Arial"/>
          <w:bCs/>
          <w:noProof/>
          <w:sz w:val="16"/>
          <w:szCs w:val="16"/>
          <w:lang w:val="es-ES" w:eastAsia="es-ES"/>
        </w:rPr>
        <w:t>EN EL ESTADO DE</w:t>
      </w:r>
      <w:r w:rsidRPr="00793CDA">
        <w:rPr>
          <w:rFonts w:ascii="Univia Pro" w:eastAsia="Arial Unicode MS" w:hAnsi="Univia Pro" w:cs="Arial"/>
          <w:b/>
          <w:bCs/>
          <w:noProof/>
          <w:color w:val="0000FF"/>
          <w:sz w:val="16"/>
          <w:szCs w:val="16"/>
          <w:lang w:val="es-ES" w:eastAsia="es-ES"/>
        </w:rPr>
        <w:t xml:space="preserve"> ___________,</w:t>
      </w:r>
      <w:r w:rsidRPr="00793CDA">
        <w:rPr>
          <w:rFonts w:ascii="Univia Pro" w:eastAsia="Arial Unicode MS" w:hAnsi="Univia Pro" w:cs="Arial"/>
          <w:sz w:val="16"/>
          <w:szCs w:val="16"/>
          <w:lang w:val="es-ES" w:eastAsia="es-ES"/>
        </w:rPr>
        <w:t xml:space="preserve"> MISMA QUE SE ENCUENTRA INSCRITA ANTE EL INSTITUTO DE LA FUNCION REGISTRAL DEL ESTADO DE </w:t>
      </w:r>
      <w:r w:rsidRPr="00793CDA">
        <w:rPr>
          <w:rFonts w:ascii="Univia Pro" w:eastAsia="Arial Unicode MS" w:hAnsi="Univia Pro" w:cs="Arial"/>
          <w:b/>
          <w:bCs/>
          <w:noProof/>
          <w:color w:val="0000FF"/>
          <w:sz w:val="16"/>
          <w:szCs w:val="16"/>
          <w:lang w:val="es-ES" w:eastAsia="es-ES"/>
        </w:rPr>
        <w:t>________</w:t>
      </w:r>
      <w:r w:rsidRPr="00793CDA">
        <w:rPr>
          <w:rFonts w:ascii="Univia Pro" w:eastAsia="Arial Unicode MS" w:hAnsi="Univia Pro" w:cs="Arial"/>
          <w:sz w:val="16"/>
          <w:szCs w:val="16"/>
          <w:lang w:val="es-ES" w:eastAsia="es-ES"/>
        </w:rPr>
        <w:t xml:space="preserve">, CON  EL FOLIO MERCANTIL ELECTRONICO NUMERO </w:t>
      </w:r>
      <w:r w:rsidRPr="00793CDA">
        <w:rPr>
          <w:rFonts w:ascii="Univia Pro" w:eastAsia="Arial Unicode MS" w:hAnsi="Univia Pro" w:cs="Times New Roman"/>
          <w:b/>
          <w:bCs/>
          <w:noProof/>
          <w:color w:val="0000FF"/>
          <w:sz w:val="16"/>
          <w:szCs w:val="16"/>
          <w:lang w:val="es-ES" w:eastAsia="es-ES"/>
        </w:rPr>
        <w:t>__________</w:t>
      </w:r>
      <w:r w:rsidRPr="00793CDA">
        <w:rPr>
          <w:rFonts w:ascii="Univia Pro" w:eastAsia="Arial Unicode MS" w:hAnsi="Univia Pro" w:cs="Arial"/>
          <w:sz w:val="16"/>
          <w:szCs w:val="16"/>
          <w:lang w:val="es-ES" w:eastAsia="es-ES"/>
        </w:rPr>
        <w:t xml:space="preserve">, TOMO </w:t>
      </w:r>
      <w:r w:rsidRPr="00793CDA">
        <w:rPr>
          <w:rFonts w:ascii="Univia Pro" w:eastAsia="Arial Unicode MS" w:hAnsi="Univia Pro" w:cs="Times New Roman"/>
          <w:b/>
          <w:bCs/>
          <w:noProof/>
          <w:color w:val="0000FF"/>
          <w:sz w:val="16"/>
          <w:szCs w:val="16"/>
          <w:lang w:val="es-ES" w:eastAsia="es-ES"/>
        </w:rPr>
        <w:t>___________</w:t>
      </w:r>
      <w:r w:rsidRPr="00793CDA">
        <w:rPr>
          <w:rFonts w:ascii="Univia Pro" w:eastAsia="Arial Unicode MS" w:hAnsi="Univia Pro" w:cs="Arial"/>
          <w:sz w:val="16"/>
          <w:szCs w:val="16"/>
          <w:lang w:val="es-ES" w:eastAsia="es-ES"/>
        </w:rPr>
        <w:t xml:space="preserve">, DE FECHA </w:t>
      </w:r>
      <w:r w:rsidRPr="00793CDA">
        <w:rPr>
          <w:rFonts w:ascii="Univia Pro" w:eastAsia="Arial Unicode MS" w:hAnsi="Univia Pro" w:cs="Times New Roman"/>
          <w:b/>
          <w:bCs/>
          <w:noProof/>
          <w:color w:val="0000FF"/>
          <w:sz w:val="16"/>
          <w:szCs w:val="16"/>
          <w:lang w:val="es-ES" w:eastAsia="es-ES"/>
        </w:rPr>
        <w:t>____________</w:t>
      </w:r>
      <w:r w:rsidRPr="00793CDA">
        <w:rPr>
          <w:rFonts w:ascii="Univia Pro" w:eastAsia="Arial Unicode MS" w:hAnsi="Univia Pro" w:cs="Arial"/>
          <w:b/>
          <w:bCs/>
          <w:noProof/>
          <w:color w:val="0000FF"/>
          <w:sz w:val="16"/>
          <w:szCs w:val="16"/>
          <w:lang w:val="es-ES" w:eastAsia="es-ES"/>
        </w:rPr>
        <w:t>.</w:t>
      </w:r>
      <w:bookmarkEnd w:id="5"/>
    </w:p>
    <w:p w:rsidR="00257E0E" w:rsidRPr="00793CDA" w:rsidRDefault="00257E0E" w:rsidP="00257E0E">
      <w:pPr>
        <w:tabs>
          <w:tab w:val="left" w:pos="709"/>
        </w:tabs>
        <w:spacing w:after="0" w:line="240" w:lineRule="auto"/>
        <w:ind w:right="333"/>
        <w:jc w:val="both"/>
        <w:rPr>
          <w:rFonts w:ascii="Univia Pro" w:eastAsia="Arial Unicode MS" w:hAnsi="Univia Pro" w:cs="Leelawadee UI"/>
          <w:b/>
          <w:sz w:val="16"/>
          <w:szCs w:val="16"/>
          <w:lang w:val="es-ES" w:eastAsia="es-ES"/>
        </w:rPr>
      </w:pPr>
    </w:p>
    <w:p w:rsidR="00257E0E" w:rsidRPr="00793CDA" w:rsidRDefault="00257E0E" w:rsidP="00257E0E">
      <w:pPr>
        <w:numPr>
          <w:ilvl w:val="0"/>
          <w:numId w:val="4"/>
        </w:numPr>
        <w:tabs>
          <w:tab w:val="left" w:pos="0"/>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EL DOMICILIO FISCAL, SE ENCUENTRA UBICADO EN </w:t>
      </w:r>
      <w:r w:rsidRPr="00793CDA">
        <w:rPr>
          <w:rFonts w:ascii="Univia Pro" w:eastAsia="Arial Unicode MS" w:hAnsi="Univia Pro" w:cs="Leelawadee UI"/>
          <w:b/>
          <w:bCs/>
          <w:noProof/>
          <w:color w:val="0000FF"/>
          <w:sz w:val="16"/>
          <w:szCs w:val="16"/>
          <w:lang w:val="es-ES" w:eastAsia="es-ES"/>
        </w:rPr>
        <w:t xml:space="preserve">__________, </w:t>
      </w:r>
      <w:r w:rsidRPr="00793CDA">
        <w:rPr>
          <w:rFonts w:ascii="Univia Pro" w:eastAsia="Arial Unicode MS" w:hAnsi="Univia Pro" w:cs="Leelawadee UI"/>
          <w:bCs/>
          <w:sz w:val="16"/>
          <w:szCs w:val="16"/>
          <w:lang w:val="es-ES" w:eastAsia="es-ES"/>
        </w:rPr>
        <w:t>CON NÚMEROS TELEFÓNICOS:</w:t>
      </w:r>
      <w:r w:rsidRPr="00793CDA">
        <w:rPr>
          <w:rFonts w:ascii="Univia Pro" w:eastAsia="Arial Unicode MS" w:hAnsi="Univia Pro" w:cs="Leelawadee UI"/>
          <w:b/>
          <w:sz w:val="16"/>
          <w:szCs w:val="16"/>
          <w:lang w:val="es-ES" w:eastAsia="es-ES"/>
        </w:rPr>
        <w:t xml:space="preserve"> </w:t>
      </w:r>
      <w:r w:rsidRPr="00793CDA">
        <w:rPr>
          <w:rFonts w:ascii="Univia Pro" w:eastAsia="Arial Unicode MS" w:hAnsi="Univia Pro" w:cs="Leelawadee UI"/>
          <w:b/>
          <w:bCs/>
          <w:noProof/>
          <w:color w:val="0000FF"/>
          <w:sz w:val="16"/>
          <w:szCs w:val="16"/>
          <w:lang w:val="es-ES" w:eastAsia="es-ES"/>
        </w:rPr>
        <w:t xml:space="preserve">_________, _________,  Y EL CORREO ELECTRÓNICO: _______________, </w:t>
      </w:r>
      <w:r w:rsidRPr="00793CDA">
        <w:rPr>
          <w:rFonts w:ascii="Univia Pro" w:eastAsia="Times New Roman" w:hAnsi="Univia Pro" w:cs="Leelawadee UI"/>
          <w:noProof/>
          <w:sz w:val="16"/>
          <w:szCs w:val="16"/>
          <w:lang w:val="es-ES" w:eastAsia="es-ES"/>
        </w:rPr>
        <w:t xml:space="preserve">DE IGUAL FORMA SEÑALA COMO DOMICILIO CONVENCIONAL PARA LOS FINES Y EFECTOS DEL PRESENTE CONTRATO, EL UBICADO EN </w:t>
      </w:r>
      <w:r w:rsidRPr="00793CDA">
        <w:rPr>
          <w:rFonts w:ascii="Univia Pro" w:eastAsia="Times New Roman" w:hAnsi="Univia Pro" w:cs="Leelawadee UI"/>
          <w:b/>
          <w:bCs/>
          <w:noProof/>
          <w:color w:val="0000FF"/>
          <w:sz w:val="16"/>
          <w:szCs w:val="16"/>
          <w:lang w:val="es-ES" w:eastAsia="es-ES"/>
        </w:rPr>
        <w:t>____________</w:t>
      </w:r>
      <w:r w:rsidRPr="00793CDA">
        <w:rPr>
          <w:rFonts w:ascii="Univia Pro" w:eastAsia="Times New Roman" w:hAnsi="Univia Pro" w:cs="Leelawadee UI"/>
          <w:noProof/>
          <w:sz w:val="16"/>
          <w:szCs w:val="16"/>
          <w:lang w:val="es-ES" w:eastAsia="es-ES"/>
        </w:rPr>
        <w:t xml:space="preserve"> EN EL</w:t>
      </w:r>
      <w:r w:rsidRPr="00793CDA">
        <w:rPr>
          <w:rFonts w:ascii="Univia Pro" w:eastAsia="Arial Unicode MS" w:hAnsi="Univia Pro" w:cs="Leelawadee UI"/>
          <w:b/>
          <w:noProof/>
          <w:color w:val="FF0000"/>
          <w:sz w:val="16"/>
          <w:szCs w:val="16"/>
          <w:lang w:val="es-ES" w:eastAsia="es-ES"/>
        </w:rPr>
        <w:t xml:space="preserve"> </w:t>
      </w:r>
      <w:r w:rsidRPr="00793CDA">
        <w:rPr>
          <w:rFonts w:ascii="Univia Pro" w:eastAsia="Arial Unicode MS" w:hAnsi="Univia Pro" w:cs="Leelawadee UI"/>
          <w:sz w:val="16"/>
          <w:szCs w:val="16"/>
          <w:lang w:val="es-ES" w:eastAsia="es-ES"/>
        </w:rPr>
        <w:t>ESTADO DE OAXACA;</w:t>
      </w:r>
      <w:r w:rsidRPr="00793CDA">
        <w:rPr>
          <w:rFonts w:ascii="Univia Pro" w:eastAsia="Arial Unicode MS" w:hAnsi="Univia Pro" w:cs="Leelawadee UI"/>
          <w:b/>
          <w:bCs/>
          <w:noProof/>
          <w:color w:val="0000FF"/>
          <w:sz w:val="16"/>
          <w:szCs w:val="16"/>
          <w:lang w:val="es-ES" w:eastAsia="es-ES"/>
        </w:rPr>
        <w:t xml:space="preserve"> </w:t>
      </w:r>
      <w:r w:rsidRPr="00793CDA">
        <w:rPr>
          <w:rFonts w:ascii="Univia Pro" w:eastAsia="Arial Unicode MS" w:hAnsi="Univia Pro" w:cs="Leelawadee UI"/>
          <w:sz w:val="16"/>
          <w:szCs w:val="16"/>
          <w:lang w:val="es-ES" w:eastAsia="es-ES"/>
        </w:rPr>
        <w:t>DIRECCIÓN QUE PUEDE SER VÁLIDAMENTE EMPLEADA PARA NOTIFICAR LAS DETERMINACIONES RELACIONADAS CON EL PRESENTE CONTRATO, POR LO QUE, POR NINGÚN MOTIVO SEÑALARÁ PARA TALES EFECTOS, EL O LOS DOMICILIOS EN LOS CUALES SE LLEVARÁ A CABO LA OBRA OBJETO DE ESTE CONTRATO; EN CASO DE CAMBIAR TANTO SU DOMICILIO FISCAL , COMO EL CONVENCIONAL, SE OBLIGA A NOTIFICARLO POR ESCRITO A “</w:t>
      </w:r>
      <w:r w:rsidRPr="00793CDA">
        <w:rPr>
          <w:rFonts w:ascii="Univia Pro" w:eastAsia="Arial Unicode MS" w:hAnsi="Univia Pro" w:cs="Leelawadee UI"/>
          <w:b/>
          <w:sz w:val="16"/>
          <w:szCs w:val="16"/>
          <w:lang w:val="es-ES" w:eastAsia="es-ES"/>
        </w:rPr>
        <w:t>LA EJECUTORA DEL GASTO”</w:t>
      </w:r>
      <w:r w:rsidRPr="00793CDA">
        <w:rPr>
          <w:rFonts w:ascii="Univia Pro" w:eastAsia="Arial Unicode MS" w:hAnsi="Univia Pro" w:cs="Leelawadee UI"/>
          <w:sz w:val="16"/>
          <w:szCs w:val="16"/>
          <w:lang w:val="es-ES" w:eastAsia="es-ES"/>
        </w:rPr>
        <w:t xml:space="preserve">, EN SU DOMICILIO SEÑALADO EN LA DECLARACIÓN DEL PRESENTE INSTRUMENTO JURÍDICO </w:t>
      </w:r>
      <w:r w:rsidRPr="00793CDA">
        <w:rPr>
          <w:rFonts w:ascii="Univia Pro" w:eastAsia="Arial Unicode MS" w:hAnsi="Univia Pro" w:cs="Leelawadee UI"/>
          <w:b/>
          <w:sz w:val="16"/>
          <w:szCs w:val="16"/>
          <w:lang w:val="es-ES" w:eastAsia="es-ES"/>
        </w:rPr>
        <w:t>EN UN PLAZO MÁXIMO DE 3 (TRES) DÍAS HÁBILES,</w:t>
      </w:r>
      <w:r w:rsidRPr="00793CDA">
        <w:rPr>
          <w:rFonts w:ascii="Univia Pro" w:eastAsia="Arial Unicode MS" w:hAnsi="Univia Pro" w:cs="Leelawadee UI"/>
          <w:sz w:val="16"/>
          <w:szCs w:val="16"/>
          <w:lang w:val="es-ES" w:eastAsia="es-ES"/>
        </w:rPr>
        <w:t xml:space="preserve">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109 DEL CÓDIGO DE PROCEDIMIENTOS CIVILES PARA EL ESTADO DE OAXACA, DE APLICACIÓN SUPLETORIA A LA LEY DE OBRAS PÚBLICAS Y SERVICIOS RELACIONADOS DEL ESTADO DE OAXACA CONFORME A LO DISPUESTO EN EL ARTÍCULO 9 DE ESTE ÚLTIMO ORDENAMIENTO LEGAL, Y GOZA DE LOS SIGUIENTES REGISTROS:</w:t>
      </w:r>
    </w:p>
    <w:p w:rsidR="00257E0E" w:rsidRPr="00793CDA" w:rsidRDefault="00257E0E" w:rsidP="00257E0E">
      <w:pPr>
        <w:tabs>
          <w:tab w:val="left" w:pos="0"/>
        </w:tabs>
        <w:spacing w:after="0" w:line="240" w:lineRule="auto"/>
        <w:ind w:left="720" w:right="333"/>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2"/>
          <w:numId w:val="3"/>
        </w:numPr>
        <w:tabs>
          <w:tab w:val="left" w:pos="709"/>
        </w:tabs>
        <w:spacing w:after="0" w:line="240" w:lineRule="auto"/>
        <w:ind w:right="333"/>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REGISTRO FEDERAL DEL CONTRIBUYENTE:    </w:t>
      </w:r>
      <w:r w:rsidRPr="00793CDA">
        <w:rPr>
          <w:rFonts w:ascii="Univia Pro" w:eastAsia="Arial Unicode MS" w:hAnsi="Univia Pro" w:cs="Leelawadee UI"/>
          <w:b/>
          <w:bCs/>
          <w:color w:val="0000FF"/>
          <w:sz w:val="16"/>
          <w:szCs w:val="16"/>
          <w:lang w:val="es-ES" w:eastAsia="es-ES"/>
        </w:rPr>
        <w:t>____________</w:t>
      </w:r>
    </w:p>
    <w:p w:rsidR="00257E0E" w:rsidRPr="00793CDA" w:rsidRDefault="00257E0E" w:rsidP="00257E0E">
      <w:pPr>
        <w:numPr>
          <w:ilvl w:val="2"/>
          <w:numId w:val="3"/>
        </w:numPr>
        <w:tabs>
          <w:tab w:val="left" w:pos="709"/>
        </w:tabs>
        <w:spacing w:after="0" w:line="240" w:lineRule="auto"/>
        <w:ind w:right="333"/>
        <w:contextualSpacing/>
        <w:jc w:val="both"/>
        <w:rPr>
          <w:rFonts w:ascii="Univia Pro" w:eastAsia="Arial Unicode MS" w:hAnsi="Univia Pro" w:cs="Leelawadee UI"/>
          <w:b/>
          <w:bCs/>
          <w:noProof/>
          <w:color w:val="0000FF"/>
          <w:sz w:val="16"/>
          <w:szCs w:val="16"/>
          <w:lang w:val="es-ES" w:eastAsia="es-ES"/>
        </w:rPr>
      </w:pPr>
      <w:r w:rsidRPr="00793CDA">
        <w:rPr>
          <w:rFonts w:ascii="Univia Pro" w:eastAsia="Arial Unicode MS" w:hAnsi="Univia Pro" w:cs="Leelawadee UI"/>
          <w:sz w:val="16"/>
          <w:szCs w:val="16"/>
          <w:lang w:val="es-ES" w:eastAsia="es-ES"/>
        </w:rPr>
        <w:t xml:space="preserve">NÚMERO DE REGISTRO ANTE EL I. M. S. S.:   </w:t>
      </w:r>
      <w:r w:rsidRPr="00793CDA">
        <w:rPr>
          <w:rFonts w:ascii="Univia Pro" w:eastAsia="Arial Unicode MS" w:hAnsi="Univia Pro" w:cs="Leelawadee UI"/>
          <w:b/>
          <w:bCs/>
          <w:color w:val="0000FF"/>
          <w:sz w:val="16"/>
          <w:szCs w:val="16"/>
          <w:lang w:val="es-ES" w:eastAsia="es-ES"/>
        </w:rPr>
        <w:t>_____________</w:t>
      </w:r>
    </w:p>
    <w:p w:rsidR="00257E0E" w:rsidRPr="00793CDA" w:rsidRDefault="00257E0E" w:rsidP="00257E0E">
      <w:pPr>
        <w:numPr>
          <w:ilvl w:val="2"/>
          <w:numId w:val="3"/>
        </w:numPr>
        <w:tabs>
          <w:tab w:val="left" w:pos="0"/>
        </w:tabs>
        <w:spacing w:after="0" w:line="240" w:lineRule="auto"/>
        <w:ind w:right="191"/>
        <w:jc w:val="both"/>
        <w:rPr>
          <w:rFonts w:ascii="Univia Pro" w:eastAsia="Arial Unicode MS" w:hAnsi="Univia Pro" w:cs="Arial"/>
          <w:b/>
          <w:bCs/>
          <w:noProof/>
          <w:color w:val="0000FF"/>
          <w:sz w:val="16"/>
          <w:szCs w:val="16"/>
          <w:lang w:val="es-ES" w:eastAsia="es-ES"/>
        </w:rPr>
      </w:pPr>
      <w:r w:rsidRPr="00793CDA">
        <w:rPr>
          <w:rFonts w:ascii="Univia Pro" w:eastAsia="Arial Unicode MS" w:hAnsi="Univia Pro" w:cs="Arial"/>
          <w:sz w:val="16"/>
          <w:szCs w:val="16"/>
          <w:lang w:val="es-ES" w:eastAsia="es-ES"/>
        </w:rPr>
        <w:t xml:space="preserve">PADRÓN DE CONTRATISTAS DE OBRA PÚBLICA. </w:t>
      </w:r>
      <w:r w:rsidRPr="00793CDA">
        <w:rPr>
          <w:rFonts w:ascii="Univia Pro" w:eastAsia="Arial Unicode MS" w:hAnsi="Univia Pro" w:cs="Arial"/>
          <w:b/>
          <w:bCs/>
          <w:noProof/>
          <w:color w:val="0000FF"/>
          <w:sz w:val="16"/>
          <w:szCs w:val="16"/>
          <w:lang w:val="es-ES" w:eastAsia="es-ES"/>
        </w:rPr>
        <w:t>__________</w:t>
      </w:r>
    </w:p>
    <w:p w:rsidR="00257E0E" w:rsidRPr="00793CDA" w:rsidRDefault="00257E0E" w:rsidP="00257E0E">
      <w:pPr>
        <w:tabs>
          <w:tab w:val="left" w:pos="709"/>
        </w:tabs>
        <w:spacing w:after="0" w:line="240" w:lineRule="auto"/>
        <w:ind w:left="720" w:right="333"/>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4"/>
        </w:numPr>
        <w:tabs>
          <w:tab w:val="left" w:pos="709"/>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DECLARA BAJO PORTESTA DE DECIR VERDAD, QUE NINGUNA DE LAS PERSONAS SOCIAS Y/O PERSONAS QUE FORMAN PARTE DE ELLA SE ENCUENTRAN EN LOS SUPUESTOS ENMARCADOS EN EL ARTÍCULO 32 DE LA LEY DE OBRAS PÚBLICAS Y SERVICIOS RELACIONADOS DEL ESTADO DE OAXACA.</w:t>
      </w:r>
    </w:p>
    <w:p w:rsidR="00257E0E" w:rsidRPr="00793CDA" w:rsidRDefault="00257E0E" w:rsidP="00257E0E">
      <w:pPr>
        <w:tabs>
          <w:tab w:val="left" w:pos="709"/>
        </w:tabs>
        <w:spacing w:after="0" w:line="240" w:lineRule="auto"/>
        <w:ind w:left="720" w:right="333"/>
        <w:contextualSpacing/>
        <w:jc w:val="both"/>
        <w:rPr>
          <w:rFonts w:ascii="Univia Pro" w:eastAsia="Arial Unicode MS" w:hAnsi="Univia Pro" w:cs="Leelawadee UI"/>
          <w:sz w:val="16"/>
          <w:szCs w:val="16"/>
          <w:lang w:val="es-ES" w:eastAsia="es-ES"/>
        </w:rPr>
      </w:pPr>
    </w:p>
    <w:p w:rsidR="00257E0E" w:rsidRPr="00793CDA" w:rsidRDefault="00257E0E" w:rsidP="00257E0E">
      <w:pPr>
        <w:spacing w:after="0" w:line="240" w:lineRule="auto"/>
        <w:ind w:left="720"/>
        <w:contextualSpacing/>
        <w:jc w:val="both"/>
        <w:rPr>
          <w:rFonts w:ascii="Univia Pro" w:eastAsia="Arial Unicode MS" w:hAnsi="Univia Pro" w:cs="Leelawadee UI"/>
          <w:bCs/>
          <w:sz w:val="16"/>
          <w:szCs w:val="16"/>
          <w:lang w:val="es-ES" w:eastAsia="es-ES"/>
        </w:rPr>
      </w:pPr>
      <w:r w:rsidRPr="00793CDA">
        <w:rPr>
          <w:rFonts w:ascii="Univia Pro" w:eastAsia="Arial Unicode MS" w:hAnsi="Univia Pro" w:cs="Leelawadee UI"/>
          <w:sz w:val="16"/>
          <w:szCs w:val="16"/>
          <w:lang w:val="es-ES" w:eastAsia="es-ES"/>
        </w:rPr>
        <w:t xml:space="preserve">SE ENCUENTRA AL CORRIENTE DE SUS OBLIGACIONES FISCALES DE ACUERDO CON LO DISPUESTO EN EL ARTÍCULO 32-D DEL CODIGO FISCAL DE LA FEDERACIÓN CONCATENADO CON EL ARTÍCULO 50-A DEL DEL CODIGO FISCAL PARA EL ESTADO DE OAXACA Y DE CONFORMIDAD CON LA </w:t>
      </w:r>
      <w:r w:rsidRPr="00793CDA">
        <w:rPr>
          <w:rFonts w:ascii="Univia Pro" w:eastAsia="Arial Unicode MS" w:hAnsi="Univia Pro" w:cs="Leelawadee UI"/>
          <w:b/>
          <w:sz w:val="16"/>
          <w:szCs w:val="16"/>
          <w:lang w:val="es-ES" w:eastAsia="es-ES"/>
        </w:rPr>
        <w:t xml:space="preserve">REGLA 2.1.29 DE LA RESOLUCIÓN DE LA MISCELANEA FISCAL PARA EL PRESENTE EJERCICIO 2023; </w:t>
      </w:r>
      <w:r w:rsidRPr="00793CDA">
        <w:rPr>
          <w:rFonts w:ascii="Univia Pro" w:eastAsia="Arial Unicode MS" w:hAnsi="Univia Pro" w:cs="Leelawadee UI"/>
          <w:bCs/>
          <w:sz w:val="16"/>
          <w:szCs w:val="16"/>
          <w:lang w:val="es-ES" w:eastAsia="es-ES"/>
        </w:rPr>
        <w:t xml:space="preserve">RESPALDADO POR LA </w:t>
      </w:r>
      <w:r w:rsidRPr="00793CDA">
        <w:rPr>
          <w:rFonts w:ascii="Univia Pro" w:eastAsia="Arial Unicode MS" w:hAnsi="Univia Pro" w:cs="Leelawadee UI"/>
          <w:b/>
          <w:sz w:val="16"/>
          <w:szCs w:val="16"/>
          <w:lang w:val="es-ES" w:eastAsia="es-ES"/>
        </w:rPr>
        <w:t>OPINION POSITIVA</w:t>
      </w:r>
      <w:r w:rsidRPr="00793CDA">
        <w:rPr>
          <w:rFonts w:ascii="Univia Pro" w:eastAsia="Arial Unicode MS" w:hAnsi="Univia Pro" w:cs="Leelawadee UI"/>
          <w:bCs/>
          <w:sz w:val="16"/>
          <w:szCs w:val="16"/>
          <w:lang w:val="es-ES" w:eastAsia="es-ES"/>
        </w:rPr>
        <w:t xml:space="preserve"> EMITIDA POR EL SERVICIO DE ADMINISTRACION TRIBIUTARIA, DONDE HACE CONSTAR QUE LA EMPRESA SE ENCUENTRA EL CORRIENTE CON SUS OBLIGACIONES FISCALES CON NUMERO DE FOLIO: ________, DE FECHA: </w:t>
      </w:r>
      <w:r w:rsidRPr="00793CDA">
        <w:rPr>
          <w:rFonts w:ascii="Univia Pro" w:eastAsia="Arial Unicode MS" w:hAnsi="Univia Pro" w:cs="Arial"/>
          <w:bCs/>
          <w:noProof/>
          <w:color w:val="0000FF"/>
          <w:sz w:val="16"/>
          <w:szCs w:val="16"/>
          <w:lang w:val="es-ES" w:eastAsia="es-ES"/>
        </w:rPr>
        <w:t>__________</w:t>
      </w:r>
      <w:r w:rsidRPr="00793CDA">
        <w:rPr>
          <w:rFonts w:ascii="Univia Pro" w:eastAsia="Arial Unicode MS" w:hAnsi="Univia Pro" w:cs="Leelawadee UI"/>
          <w:bCs/>
          <w:sz w:val="16"/>
          <w:szCs w:val="16"/>
          <w:lang w:val="es-ES" w:eastAsia="es-ES"/>
        </w:rPr>
        <w:t xml:space="preserve">, POR HABER PRESENTADO SU DECLARACION Y NO TENER CREDITOS FISCALES FIRMES; _________ POR LO ANTERIOR SE EMITE OPINION: </w:t>
      </w:r>
      <w:r w:rsidRPr="00793CDA">
        <w:rPr>
          <w:rFonts w:ascii="Univia Pro" w:eastAsia="Arial Unicode MS" w:hAnsi="Univia Pro" w:cs="Arial"/>
          <w:bCs/>
          <w:noProof/>
          <w:color w:val="0000FF"/>
          <w:sz w:val="16"/>
          <w:szCs w:val="16"/>
          <w:lang w:val="es-ES" w:eastAsia="es-ES"/>
        </w:rPr>
        <w:t>___________</w:t>
      </w:r>
      <w:r w:rsidRPr="00793CDA">
        <w:rPr>
          <w:rFonts w:ascii="Univia Pro" w:eastAsia="Arial Unicode MS" w:hAnsi="Univia Pro" w:cs="Leelawadee UI"/>
          <w:bCs/>
          <w:sz w:val="16"/>
          <w:szCs w:val="16"/>
          <w:lang w:val="es-ES" w:eastAsia="es-ES"/>
        </w:rPr>
        <w:t>.</w:t>
      </w:r>
    </w:p>
    <w:p w:rsidR="00257E0E" w:rsidRPr="00793CDA" w:rsidRDefault="00257E0E" w:rsidP="00257E0E">
      <w:pPr>
        <w:spacing w:after="0" w:line="240" w:lineRule="auto"/>
        <w:ind w:left="720"/>
        <w:contextualSpacing/>
        <w:jc w:val="both"/>
        <w:rPr>
          <w:rFonts w:ascii="Univia Pro" w:eastAsia="Arial Unicode MS" w:hAnsi="Univia Pro" w:cs="Leelawadee UI"/>
          <w:sz w:val="16"/>
          <w:szCs w:val="16"/>
          <w:highlight w:val="yellow"/>
          <w:lang w:val="es-ES" w:eastAsia="es-ES"/>
        </w:rPr>
      </w:pPr>
    </w:p>
    <w:p w:rsidR="00257E0E" w:rsidRPr="00793CDA" w:rsidRDefault="00257E0E" w:rsidP="00257E0E">
      <w:pPr>
        <w:numPr>
          <w:ilvl w:val="0"/>
          <w:numId w:val="4"/>
        </w:numPr>
        <w:tabs>
          <w:tab w:val="left" w:pos="709"/>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CUENTA CON LA OPINIÓN POSITIVA VIGENTE EXPEDIDA POR EL INSTITUTO MEXICANO DE SEGURIDAD SOCIAL RELATIVA AL CUMPLIMUIENTO DE SUS OBLIGACIONES FISCALES EN MATERIA DE SEGURIDAD SOCIAL CONFORME A LAS REGLAS PARA LA OBTENCIÓN DE CUMPLIMIENTOS DE OBLIGACIONES FISCALES EN MATERIA DE SEGURIDAD SOCIAL APROBADAS MEDIANTE LOS ACUERDOS: </w:t>
      </w:r>
      <w:r w:rsidRPr="00793CDA">
        <w:rPr>
          <w:rFonts w:ascii="Univia Pro" w:eastAsia="Arial Unicode MS" w:hAnsi="Univia Pro" w:cs="Leelawadee UI"/>
          <w:b/>
          <w:bCs/>
          <w:color w:val="0000FF"/>
          <w:sz w:val="16"/>
          <w:szCs w:val="16"/>
          <w:lang w:val="es-ES" w:eastAsia="es-ES"/>
        </w:rPr>
        <w:t>ACDO.SAL.HCT.101214/281.P.DIR., ACDO.SAL.HCT.250315/62P.DJ Y ACDO.ASL.HCT.260220/64P.DIR</w:t>
      </w:r>
      <w:r w:rsidRPr="00793CDA">
        <w:rPr>
          <w:rFonts w:ascii="Univia Pro" w:eastAsia="Arial Unicode MS" w:hAnsi="Univia Pro" w:cs="Leelawadee UI"/>
          <w:sz w:val="16"/>
          <w:szCs w:val="16"/>
          <w:lang w:val="es-ES" w:eastAsia="es-ES"/>
        </w:rPr>
        <w:t>. DICTADO POR EL H. CONSEJO TÉNICO DEL INSTITUTO MEXICANO DE SEGURIDAD SOCIAL PUBLICADO EN EL DIARIO OFICIAL DE LA FEDERACIÓN LOS DÍAS 27 DE FEBRERO DE 2015, 03 DE ABRIL DE 2015 Y 30 DE MARZO DE 2020.</w:t>
      </w:r>
    </w:p>
    <w:p w:rsidR="00257E0E" w:rsidRPr="00793CDA" w:rsidRDefault="00257E0E" w:rsidP="00257E0E">
      <w:pPr>
        <w:spacing w:after="0" w:line="240" w:lineRule="auto"/>
        <w:ind w:left="720"/>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4"/>
        </w:numPr>
        <w:tabs>
          <w:tab w:val="left" w:pos="709"/>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CUENTA CON LA CONSTANCIA DE SITUACIÓN FISCAL DEL INFONAVIT, CON FORME A LO INDICADO EN LA RESOLUCIÓN </w:t>
      </w:r>
      <w:r w:rsidRPr="00793CDA">
        <w:rPr>
          <w:rFonts w:ascii="Univia Pro" w:eastAsia="Arial Unicode MS" w:hAnsi="Univia Pro" w:cs="Leelawadee UI"/>
          <w:b/>
          <w:bCs/>
          <w:color w:val="0000FF"/>
          <w:sz w:val="16"/>
          <w:szCs w:val="16"/>
          <w:lang w:val="es-ES" w:eastAsia="es-ES"/>
        </w:rPr>
        <w:t>RCA-5789-01/17</w:t>
      </w:r>
      <w:r w:rsidRPr="00793CDA">
        <w:rPr>
          <w:rFonts w:ascii="Univia Pro" w:eastAsia="Arial Unicode MS" w:hAnsi="Univia Pro" w:cs="Leelawadee UI"/>
          <w:sz w:val="16"/>
          <w:szCs w:val="16"/>
          <w:lang w:val="es-ES" w:eastAsia="es-ES"/>
        </w:rPr>
        <w:t>, TOMADA EN SU SESIÓN EL 28 DE JUNIO DE 2017.</w:t>
      </w:r>
    </w:p>
    <w:p w:rsidR="00257E0E" w:rsidRPr="00793CDA" w:rsidRDefault="00257E0E" w:rsidP="00257E0E">
      <w:pPr>
        <w:tabs>
          <w:tab w:val="left" w:pos="709"/>
        </w:tabs>
        <w:spacing w:after="0" w:line="240" w:lineRule="auto"/>
        <w:ind w:left="720" w:hanging="360"/>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4"/>
        </w:numPr>
        <w:tabs>
          <w:tab w:val="left" w:pos="709"/>
        </w:tabs>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ES DE NACIONALIDAD MEXICANA Y CONVIENE EN QUE, SI LLEGARÉ A CAMBIAR DE NACIONALIDAD SE SEGUIRÁ CONSIDERANDO COMO MEXICANA POR CUANTO A ESTE CONTRATO SE REFIERE Y A NO INVOCAR LA PROTECCIÓN DE NINGÚN GOBIERNO EXTRANJERO, BAJO PENA DE PERDER EN BENEFICIO DE LA NACIÓN MEXICANA TODO DERECHO DERIVADO DE ESTE CONTRATO.</w:t>
      </w:r>
    </w:p>
    <w:p w:rsidR="00257E0E" w:rsidRPr="00793CDA" w:rsidRDefault="00257E0E" w:rsidP="00257E0E">
      <w:pPr>
        <w:tabs>
          <w:tab w:val="left" w:pos="709"/>
        </w:tabs>
        <w:spacing w:after="0" w:line="240" w:lineRule="auto"/>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4"/>
        </w:numPr>
        <w:spacing w:after="0" w:line="240" w:lineRule="auto"/>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QUE HA INSPECCIONADO DEBIDAMENTE EL SITIO DE LOS TRABAJOS OBJETO DEL PRESENTE CONTRATO A FIN DE CONSIDERAR TODOS LO FACTORES PREVISIBLES QUE INTERVINIERON EN LA ELABORACIÓN DE SU </w:t>
      </w:r>
      <w:r w:rsidRPr="00793CDA">
        <w:rPr>
          <w:rFonts w:ascii="Univia Pro" w:eastAsia="Arial Unicode MS" w:hAnsi="Univia Pro" w:cs="Leelawadee UI"/>
          <w:sz w:val="16"/>
          <w:szCs w:val="16"/>
          <w:lang w:val="es-ES" w:eastAsia="es-ES"/>
        </w:rPr>
        <w:lastRenderedPageBreak/>
        <w:t>PROPUESTA Y QUE CONOCE EL CONTENIDO DE LAS DISPOSICIONES REGLAMENTARIAS Y ADMINISTRATIVAS EN RELACIÓN CON LOS ASENTAMIENTOS, DESARROLLO URBANO MEDIO AMBIENTE Y CONSTRUCCIÓN.</w:t>
      </w:r>
    </w:p>
    <w:p w:rsidR="00257E0E" w:rsidRPr="00793CDA" w:rsidRDefault="00257E0E" w:rsidP="00257E0E">
      <w:pPr>
        <w:spacing w:after="0" w:line="240" w:lineRule="auto"/>
        <w:ind w:left="720"/>
        <w:contextualSpacing/>
        <w:jc w:val="both"/>
        <w:rPr>
          <w:rFonts w:ascii="Univia Pro" w:eastAsia="Arial Unicode MS" w:hAnsi="Univia Pro" w:cs="Leelawadee UI"/>
          <w:sz w:val="16"/>
          <w:szCs w:val="16"/>
          <w:highlight w:val="yellow"/>
          <w:lang w:val="es-ES" w:eastAsia="es-ES"/>
        </w:rPr>
      </w:pPr>
    </w:p>
    <w:p w:rsidR="00257E0E" w:rsidRPr="00793CDA" w:rsidRDefault="00257E0E" w:rsidP="00257E0E">
      <w:pPr>
        <w:tabs>
          <w:tab w:val="left" w:pos="709"/>
        </w:tabs>
        <w:spacing w:after="0" w:line="240" w:lineRule="auto"/>
        <w:ind w:left="720" w:right="333"/>
        <w:jc w:val="both"/>
        <w:rPr>
          <w:rFonts w:ascii="Univia Pro" w:eastAsia="Arial Unicode MS" w:hAnsi="Univia Pro" w:cs="Leelawadee UI"/>
          <w:sz w:val="16"/>
          <w:szCs w:val="16"/>
          <w:lang w:val="es-ES" w:eastAsia="es-ES"/>
        </w:rPr>
      </w:pPr>
      <w:r w:rsidRPr="00793CDA">
        <w:rPr>
          <w:rFonts w:ascii="Univia Pro" w:eastAsia="Arial Unicode MS" w:hAnsi="Univia Pro" w:cs="Leelawadee UI"/>
          <w:b/>
          <w:sz w:val="16"/>
          <w:szCs w:val="16"/>
          <w:lang w:val="es-ES" w:eastAsia="es-ES"/>
        </w:rPr>
        <w:t>TERCERA. -</w:t>
      </w:r>
      <w:r w:rsidRPr="00793CDA">
        <w:rPr>
          <w:rFonts w:ascii="Univia Pro" w:eastAsia="Arial Unicode MS" w:hAnsi="Univia Pro" w:cs="Leelawadee UI"/>
          <w:sz w:val="16"/>
          <w:szCs w:val="16"/>
          <w:lang w:val="es-ES" w:eastAsia="es-ES"/>
        </w:rPr>
        <w:t xml:space="preserve"> </w:t>
      </w:r>
      <w:r w:rsidRPr="00793CDA">
        <w:rPr>
          <w:rFonts w:ascii="Univia Pro" w:eastAsia="Arial Unicode MS" w:hAnsi="Univia Pro" w:cs="Leelawadee UI"/>
          <w:b/>
          <w:sz w:val="16"/>
          <w:szCs w:val="16"/>
          <w:lang w:val="es-ES" w:eastAsia="es-ES"/>
        </w:rPr>
        <w:t>“AMBAS PARTES”</w:t>
      </w:r>
      <w:r w:rsidRPr="00793CDA">
        <w:rPr>
          <w:rFonts w:ascii="Univia Pro" w:eastAsia="Arial Unicode MS" w:hAnsi="Univia Pro" w:cs="Leelawadee UI"/>
          <w:sz w:val="16"/>
          <w:szCs w:val="16"/>
          <w:lang w:val="es-ES" w:eastAsia="es-ES"/>
        </w:rPr>
        <w:t xml:space="preserve"> DECLARAN QUE:</w:t>
      </w:r>
    </w:p>
    <w:p w:rsidR="00257E0E" w:rsidRPr="00793CDA" w:rsidRDefault="00257E0E" w:rsidP="00257E0E">
      <w:pPr>
        <w:tabs>
          <w:tab w:val="left" w:pos="709"/>
        </w:tabs>
        <w:spacing w:after="0" w:line="240" w:lineRule="auto"/>
        <w:ind w:left="720" w:right="333"/>
        <w:jc w:val="both"/>
        <w:rPr>
          <w:rFonts w:ascii="Univia Pro" w:eastAsia="Arial Unicode MS" w:hAnsi="Univia Pro" w:cs="Leelawadee UI"/>
          <w:sz w:val="16"/>
          <w:szCs w:val="16"/>
          <w:lang w:val="es-ES" w:eastAsia="es-ES"/>
        </w:rPr>
      </w:pPr>
    </w:p>
    <w:p w:rsidR="00257E0E" w:rsidRPr="00793CDA" w:rsidRDefault="00257E0E" w:rsidP="00257E0E">
      <w:pPr>
        <w:numPr>
          <w:ilvl w:val="0"/>
          <w:numId w:val="5"/>
        </w:numPr>
        <w:tabs>
          <w:tab w:val="left" w:pos="709"/>
        </w:tabs>
        <w:spacing w:after="0" w:line="240" w:lineRule="auto"/>
        <w:ind w:left="720"/>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 ES SU VOLUNTAD LIBRE Y CONSCIENTE, CELEBRAR EL PRESENTE CONTRATO, EN EL QUE NO EXISTE VIOLENCIA, DOLO, LESIÓN, MALA FE Y/O ERROR QUE VICIE SUS VOLUNTADES.</w:t>
      </w:r>
    </w:p>
    <w:p w:rsidR="00257E0E" w:rsidRPr="00793CDA" w:rsidRDefault="00257E0E" w:rsidP="00257E0E">
      <w:pPr>
        <w:tabs>
          <w:tab w:val="left" w:pos="709"/>
        </w:tabs>
        <w:spacing w:after="0" w:line="240" w:lineRule="auto"/>
        <w:ind w:left="720" w:right="333"/>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5"/>
        </w:numPr>
        <w:tabs>
          <w:tab w:val="left" w:pos="709"/>
        </w:tabs>
        <w:spacing w:after="0" w:line="240" w:lineRule="auto"/>
        <w:ind w:left="720"/>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 QUE DE MANERA RECÍPROCA SE RECONOCEN EXPRESAMENTE SUS PERSONALIDADES Y SUS CAPACIDADES JURÍDICAS CON LAS CUALES CONTRATAN.</w:t>
      </w:r>
    </w:p>
    <w:p w:rsidR="00257E0E" w:rsidRPr="00793CDA" w:rsidRDefault="00257E0E" w:rsidP="00257E0E">
      <w:pPr>
        <w:spacing w:after="0" w:line="240" w:lineRule="auto"/>
        <w:ind w:left="720"/>
        <w:contextualSpacing/>
        <w:jc w:val="both"/>
        <w:rPr>
          <w:rFonts w:ascii="Univia Pro" w:eastAsia="Arial Unicode MS" w:hAnsi="Univia Pro" w:cs="Leelawadee UI"/>
          <w:sz w:val="16"/>
          <w:szCs w:val="16"/>
          <w:lang w:val="es-ES" w:eastAsia="es-ES"/>
        </w:rPr>
      </w:pPr>
    </w:p>
    <w:p w:rsidR="00257E0E" w:rsidRPr="00793CDA" w:rsidRDefault="00257E0E" w:rsidP="00257E0E">
      <w:pPr>
        <w:numPr>
          <w:ilvl w:val="0"/>
          <w:numId w:val="5"/>
        </w:numPr>
        <w:tabs>
          <w:tab w:val="left" w:pos="709"/>
        </w:tabs>
        <w:spacing w:after="0" w:line="240" w:lineRule="auto"/>
        <w:ind w:left="720"/>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 xml:space="preserve"> CONOCEN Y ACEPTAN QUE EL PRESENTE CONTRATO Y SUS ANEXOS, QUE DE FORMA ENUNCIATIVA MAS NO LIMITATIVA SON: PROYECTOS, PLANOS, ESPECIFICACIONES, NORMAS DE CALIDAD, PROGRAMAS Y PRESUPUESTOS, TÉRMINOS DE REFERENCIA (EN SU CASO), BASES Y BITACORAS DE LOS TRABAJOS, SON LOS INSTRUMENTOS QUE VINCULAN A “AMBAS PARTES” EN SUS DERECHOS Y OBLIGACIONES:</w:t>
      </w:r>
    </w:p>
    <w:p w:rsidR="00257E0E" w:rsidRPr="00793CDA" w:rsidRDefault="00257E0E" w:rsidP="00257E0E">
      <w:pPr>
        <w:spacing w:after="0" w:line="240" w:lineRule="auto"/>
        <w:ind w:left="720"/>
        <w:contextualSpacing/>
        <w:jc w:val="both"/>
        <w:rPr>
          <w:rFonts w:ascii="Univia Pro" w:eastAsia="Arial Unicode MS" w:hAnsi="Univia Pro" w:cs="Leelawadee UI"/>
          <w:sz w:val="16"/>
          <w:szCs w:val="16"/>
          <w:lang w:val="es-ES" w:eastAsia="es-ES"/>
        </w:rPr>
      </w:pPr>
    </w:p>
    <w:p w:rsidR="00257E0E" w:rsidRPr="00793CDA" w:rsidRDefault="00257E0E" w:rsidP="00257E0E">
      <w:pPr>
        <w:tabs>
          <w:tab w:val="left" w:pos="709"/>
        </w:tabs>
        <w:spacing w:after="0" w:line="240" w:lineRule="auto"/>
        <w:ind w:left="720" w:right="333"/>
        <w:contextualSpacing/>
        <w:jc w:val="both"/>
        <w:rPr>
          <w:rFonts w:ascii="Univia Pro" w:eastAsia="Arial Unicode MS" w:hAnsi="Univia Pro" w:cs="Leelawadee UI"/>
          <w:sz w:val="16"/>
          <w:szCs w:val="16"/>
          <w:lang w:val="es-ES" w:eastAsia="es-ES"/>
        </w:rPr>
      </w:pPr>
      <w:r w:rsidRPr="00793CDA">
        <w:rPr>
          <w:rFonts w:ascii="Univia Pro" w:eastAsia="Arial Unicode MS" w:hAnsi="Univia Pro" w:cs="Leelawadee UI"/>
          <w:sz w:val="16"/>
          <w:szCs w:val="16"/>
          <w:lang w:val="es-ES" w:eastAsia="es-ES"/>
        </w:rPr>
        <w:t>EN TÉRMINOS DE LO ANTES MANIFESTADO, “AMBAS PARTES”, SE OBLIGAN AL TENOR DE LAS SIGUIENTES:</w:t>
      </w:r>
    </w:p>
    <w:p w:rsidR="00257E0E" w:rsidRPr="00793CDA" w:rsidRDefault="00257E0E" w:rsidP="00257E0E">
      <w:pPr>
        <w:keepNext/>
        <w:tabs>
          <w:tab w:val="left" w:pos="0"/>
        </w:tabs>
        <w:spacing w:after="0" w:line="240" w:lineRule="auto"/>
        <w:ind w:right="333"/>
        <w:jc w:val="center"/>
        <w:outlineLvl w:val="0"/>
        <w:rPr>
          <w:rFonts w:ascii="Univia Pro" w:eastAsia="Times New Roman" w:hAnsi="Univia Pro" w:cs="Leelawadee UI"/>
          <w:b/>
          <w:bCs/>
          <w:sz w:val="16"/>
          <w:szCs w:val="16"/>
          <w:lang w:val="es-ES" w:eastAsia="es-ES"/>
        </w:rPr>
      </w:pPr>
      <w:r w:rsidRPr="00793CDA">
        <w:rPr>
          <w:rFonts w:ascii="Univia Pro" w:eastAsia="Times New Roman" w:hAnsi="Univia Pro" w:cs="Leelawadee UI"/>
          <w:b/>
          <w:bCs/>
          <w:sz w:val="16"/>
          <w:szCs w:val="16"/>
          <w:lang w:val="es-ES" w:eastAsia="es-ES"/>
        </w:rPr>
        <w:t>C L A U S U L A S</w:t>
      </w:r>
    </w:p>
    <w:p w:rsidR="00257E0E" w:rsidRPr="00793CDA" w:rsidRDefault="00257E0E" w:rsidP="00257E0E">
      <w:pPr>
        <w:tabs>
          <w:tab w:val="left" w:pos="0"/>
        </w:tabs>
        <w:spacing w:after="0" w:line="240" w:lineRule="auto"/>
        <w:ind w:right="333"/>
        <w:jc w:val="both"/>
        <w:rPr>
          <w:rFonts w:ascii="Univia Pro" w:eastAsia="Arial Unicode MS" w:hAnsi="Univia Pro" w:cs="Leelawadee UI"/>
          <w:b/>
          <w:caps/>
          <w:sz w:val="16"/>
          <w:szCs w:val="16"/>
          <w:lang w:val="es-ES" w:eastAsia="es-ES"/>
        </w:rPr>
      </w:pPr>
    </w:p>
    <w:p w:rsidR="00257E0E" w:rsidRPr="00793CDA" w:rsidRDefault="00257E0E" w:rsidP="00257E0E">
      <w:pPr>
        <w:tabs>
          <w:tab w:val="left" w:pos="0"/>
          <w:tab w:val="left" w:pos="709"/>
        </w:tabs>
        <w:spacing w:after="0" w:line="240" w:lineRule="auto"/>
        <w:ind w:left="1360" w:hanging="1360"/>
        <w:jc w:val="both"/>
        <w:rPr>
          <w:rFonts w:ascii="Univia Pro" w:eastAsia="Times New Roman" w:hAnsi="Univia Pro" w:cs="Leelawadee UI"/>
          <w:bCs/>
          <w:sz w:val="16"/>
          <w:szCs w:val="16"/>
          <w:lang w:val="es-ES" w:eastAsia="es-ES"/>
        </w:rPr>
      </w:pPr>
      <w:r w:rsidRPr="00793CDA">
        <w:rPr>
          <w:rFonts w:ascii="Univia Pro" w:eastAsia="Arial Unicode MS" w:hAnsi="Univia Pro" w:cs="Leelawadee UI"/>
          <w:b/>
          <w:sz w:val="16"/>
          <w:szCs w:val="16"/>
          <w:lang w:val="es-ES" w:eastAsia="es-ES"/>
        </w:rPr>
        <w:t>PRIMERA.-</w:t>
      </w:r>
      <w:r w:rsidRPr="00793CDA">
        <w:rPr>
          <w:rFonts w:ascii="Univia Pro" w:eastAsia="Arial Unicode MS" w:hAnsi="Univia Pro" w:cs="Leelawadee UI"/>
          <w:b/>
          <w:sz w:val="16"/>
          <w:szCs w:val="16"/>
          <w:lang w:val="es-ES" w:eastAsia="es-ES"/>
        </w:rPr>
        <w:tab/>
      </w:r>
      <w:r w:rsidRPr="00793CDA">
        <w:rPr>
          <w:rFonts w:ascii="Univia Pro" w:eastAsia="Times New Roman" w:hAnsi="Univia Pro" w:cs="Leelawadee UI"/>
          <w:b/>
          <w:sz w:val="16"/>
          <w:szCs w:val="16"/>
          <w:lang w:val="es-ES" w:eastAsia="es-ES"/>
        </w:rPr>
        <w:t xml:space="preserve">OBJETO DEL CONTRATO: </w:t>
      </w:r>
      <w:r w:rsidRPr="00793CDA">
        <w:rPr>
          <w:rFonts w:ascii="Univia Pro" w:eastAsia="Times New Roman" w:hAnsi="Univia Pro" w:cs="Leelawadee UI"/>
          <w:sz w:val="16"/>
          <w:szCs w:val="16"/>
          <w:lang w:val="es-ES" w:eastAsia="es-ES"/>
        </w:rPr>
        <w:t>“</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ENCOMIENDA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LA REALIZACIÓN DE LA OBRA PÚBLICA: </w:t>
      </w:r>
      <w:r w:rsidRPr="00793CDA">
        <w:rPr>
          <w:rFonts w:ascii="Univia Pro" w:eastAsia="Times New Roman" w:hAnsi="Univia Pro" w:cs="Leelawadee UI"/>
          <w:b/>
          <w:bCs/>
          <w:color w:val="0000FF"/>
          <w:sz w:val="16"/>
          <w:szCs w:val="16"/>
          <w:lang w:val="es-ES" w:eastAsia="es-ES"/>
        </w:rPr>
        <w:t>___________</w:t>
      </w:r>
      <w:r w:rsidRPr="00793CDA">
        <w:rPr>
          <w:rFonts w:ascii="Univia Pro" w:eastAsia="Times New Roman" w:hAnsi="Univia Pro" w:cs="Leelawadee UI"/>
          <w:sz w:val="16"/>
          <w:szCs w:val="16"/>
          <w:lang w:val="es-ES" w:eastAsia="es-ES"/>
        </w:rPr>
        <w:t xml:space="preserve">, DENOMINADA:   </w:t>
      </w:r>
      <w:r w:rsidRPr="00793CDA">
        <w:rPr>
          <w:rFonts w:ascii="Univia Pro" w:eastAsia="Times New Roman" w:hAnsi="Univia Pro" w:cs="Leelawadee UI"/>
          <w:b/>
          <w:bCs/>
          <w:noProof/>
          <w:color w:val="0000FF"/>
          <w:sz w:val="16"/>
          <w:szCs w:val="16"/>
          <w:lang w:val="es-ES" w:eastAsia="es-ES"/>
        </w:rPr>
        <w:t>___________,</w:t>
      </w:r>
      <w:r w:rsidRPr="00793CDA">
        <w:rPr>
          <w:rFonts w:ascii="Univia Pro" w:eastAsia="Arial Unicode MS" w:hAnsi="Univia Pro" w:cs="Leelawadee UI"/>
          <w:b/>
          <w:bCs/>
          <w:noProof/>
          <w:color w:val="0000FF"/>
          <w:sz w:val="16"/>
          <w:szCs w:val="16"/>
          <w:lang w:val="es-ES" w:eastAsia="es-ES"/>
        </w:rPr>
        <w:t xml:space="preserve"> </w:t>
      </w:r>
      <w:r w:rsidRPr="00793CDA">
        <w:rPr>
          <w:rFonts w:ascii="Univia Pro" w:eastAsia="Times New Roman" w:hAnsi="Univia Pro" w:cs="Leelawadee UI"/>
          <w:bCs/>
          <w:sz w:val="16"/>
          <w:szCs w:val="16"/>
          <w:lang w:val="es-ES" w:eastAsia="es-ES"/>
        </w:rPr>
        <w:t xml:space="preserve">CON CLAVE DE CENTRO DE TRABAJO: </w:t>
      </w:r>
      <w:r w:rsidRPr="00793CDA">
        <w:rPr>
          <w:rFonts w:ascii="Univia Pro" w:eastAsia="Arial Unicode MS" w:hAnsi="Univia Pro" w:cs="Leelawadee UI"/>
          <w:b/>
          <w:bCs/>
          <w:noProof/>
          <w:color w:val="0000FF"/>
          <w:sz w:val="16"/>
          <w:szCs w:val="16"/>
          <w:lang w:val="es-ES" w:eastAsia="es-ES"/>
        </w:rPr>
        <w:t>____________,</w:t>
      </w:r>
      <w:r w:rsidRPr="00793CDA">
        <w:rPr>
          <w:rFonts w:ascii="Univia Pro" w:eastAsia="Times New Roman" w:hAnsi="Univia Pro" w:cs="Leelawadee UI"/>
          <w:bCs/>
          <w:sz w:val="16"/>
          <w:szCs w:val="16"/>
          <w:lang w:val="es-ES" w:eastAsia="es-ES"/>
        </w:rPr>
        <w:t xml:space="preserve"> UBICADA EN LA LOCALIDAD: </w:t>
      </w:r>
      <w:r w:rsidRPr="00793CDA">
        <w:rPr>
          <w:rFonts w:ascii="Univia Pro" w:eastAsia="Arial Unicode MS" w:hAnsi="Univia Pro" w:cs="Leelawadee UI"/>
          <w:b/>
          <w:bCs/>
          <w:noProof/>
          <w:color w:val="0000FF"/>
          <w:sz w:val="16"/>
          <w:szCs w:val="16"/>
          <w:lang w:val="es-ES" w:eastAsia="es-ES"/>
        </w:rPr>
        <w:t>________</w:t>
      </w:r>
      <w:r w:rsidRPr="00793CDA">
        <w:rPr>
          <w:rFonts w:ascii="Univia Pro" w:eastAsia="Times New Roman" w:hAnsi="Univia Pro" w:cs="Leelawadee UI"/>
          <w:bCs/>
          <w:sz w:val="16"/>
          <w:szCs w:val="16"/>
          <w:lang w:val="es-ES" w:eastAsia="es-ES"/>
        </w:rPr>
        <w:t xml:space="preserve">, MUNICIPIO DE: </w:t>
      </w:r>
      <w:r w:rsidRPr="00793CDA">
        <w:rPr>
          <w:rFonts w:ascii="Univia Pro" w:eastAsia="Arial Unicode MS" w:hAnsi="Univia Pro" w:cs="Leelawadee UI"/>
          <w:b/>
          <w:bCs/>
          <w:noProof/>
          <w:color w:val="0000FF"/>
          <w:sz w:val="16"/>
          <w:szCs w:val="16"/>
          <w:lang w:val="es-ES" w:eastAsia="es-ES"/>
        </w:rPr>
        <w:t>_________,</w:t>
      </w:r>
      <w:r w:rsidRPr="00793CDA">
        <w:rPr>
          <w:rFonts w:ascii="Univia Pro" w:eastAsia="Times New Roman" w:hAnsi="Univia Pro" w:cs="Leelawadee UI"/>
          <w:bCs/>
          <w:color w:val="FF0000"/>
          <w:sz w:val="16"/>
          <w:szCs w:val="16"/>
          <w:lang w:val="es-ES" w:eastAsia="es-ES"/>
        </w:rPr>
        <w:t xml:space="preserve"> </w:t>
      </w:r>
      <w:r w:rsidRPr="00793CDA">
        <w:rPr>
          <w:rFonts w:ascii="Univia Pro" w:eastAsia="Times New Roman" w:hAnsi="Univia Pro" w:cs="Leelawadee UI"/>
          <w:bCs/>
          <w:sz w:val="16"/>
          <w:szCs w:val="16"/>
          <w:lang w:val="es-ES" w:eastAsia="es-ES"/>
        </w:rPr>
        <w:t xml:space="preserve">DISTRITO DE: </w:t>
      </w:r>
      <w:r w:rsidRPr="00793CDA">
        <w:rPr>
          <w:rFonts w:ascii="Univia Pro" w:eastAsia="Arial Unicode MS" w:hAnsi="Univia Pro" w:cs="Leelawadee UI"/>
          <w:b/>
          <w:bCs/>
          <w:noProof/>
          <w:color w:val="0000FF"/>
          <w:sz w:val="16"/>
          <w:szCs w:val="16"/>
          <w:lang w:val="es-ES" w:eastAsia="es-ES"/>
        </w:rPr>
        <w:t>___________,</w:t>
      </w:r>
      <w:r w:rsidRPr="00793CDA">
        <w:rPr>
          <w:rFonts w:ascii="Univia Pro" w:eastAsia="Times New Roman" w:hAnsi="Univia Pro" w:cs="Leelawadee UI"/>
          <w:bCs/>
          <w:sz w:val="16"/>
          <w:szCs w:val="16"/>
          <w:lang w:val="es-ES" w:eastAsia="es-ES"/>
        </w:rPr>
        <w:t xml:space="preserve"> REGIÓN: </w:t>
      </w:r>
      <w:r w:rsidRPr="00793CDA">
        <w:rPr>
          <w:rFonts w:ascii="Univia Pro" w:eastAsia="Arial Unicode MS" w:hAnsi="Univia Pro" w:cs="Leelawadee UI"/>
          <w:b/>
          <w:bCs/>
          <w:noProof/>
          <w:color w:val="0000FF"/>
          <w:sz w:val="16"/>
          <w:szCs w:val="16"/>
          <w:lang w:val="es-ES" w:eastAsia="es-ES"/>
        </w:rPr>
        <w:t xml:space="preserve">____________ </w:t>
      </w:r>
      <w:r w:rsidRPr="00793CDA">
        <w:rPr>
          <w:rFonts w:ascii="Univia Pro" w:eastAsia="Times New Roman" w:hAnsi="Univia Pro" w:cs="Leelawadee UI"/>
          <w:bCs/>
          <w:sz w:val="16"/>
          <w:szCs w:val="16"/>
          <w:lang w:val="es-ES" w:eastAsia="es-ES"/>
        </w:rPr>
        <w:t>EN EL ESTADO DE OAXACA.</w:t>
      </w:r>
    </w:p>
    <w:p w:rsidR="00257E0E" w:rsidRPr="00793CDA" w:rsidRDefault="00257E0E" w:rsidP="00257E0E">
      <w:pPr>
        <w:tabs>
          <w:tab w:val="left" w:pos="0"/>
          <w:tab w:val="left" w:pos="709"/>
        </w:tabs>
        <w:spacing w:after="0" w:line="240" w:lineRule="auto"/>
        <w:ind w:left="1360" w:hanging="1360"/>
        <w:jc w:val="both"/>
        <w:rPr>
          <w:rFonts w:ascii="Univia Pro" w:eastAsia="Arial Unicode MS" w:hAnsi="Univia Pro" w:cs="Leelawadee UI"/>
          <w:b/>
          <w:sz w:val="16"/>
          <w:szCs w:val="16"/>
          <w:lang w:val="es-ES" w:eastAsia="es-ES"/>
        </w:rPr>
      </w:pPr>
      <w:r w:rsidRPr="00793CDA">
        <w:rPr>
          <w:rFonts w:ascii="Univia Pro" w:eastAsia="Arial Unicode MS" w:hAnsi="Univia Pro" w:cs="Leelawadee UI"/>
          <w:b/>
          <w:sz w:val="16"/>
          <w:szCs w:val="16"/>
          <w:lang w:val="es-ES" w:eastAsia="es-ES"/>
        </w:rPr>
        <w:t xml:space="preserve">                                 </w:t>
      </w:r>
    </w:p>
    <w:p w:rsidR="00257E0E" w:rsidRPr="00793CDA" w:rsidRDefault="00257E0E" w:rsidP="00257E0E">
      <w:pPr>
        <w:tabs>
          <w:tab w:val="left" w:pos="0"/>
          <w:tab w:val="left" w:pos="709"/>
        </w:tabs>
        <w:spacing w:after="0" w:line="240" w:lineRule="auto"/>
        <w:ind w:left="1360" w:hanging="1360"/>
        <w:jc w:val="both"/>
        <w:rPr>
          <w:rFonts w:ascii="Univia Pro" w:eastAsia="Times New Roman" w:hAnsi="Univia Pro" w:cs="Leelawadee UI"/>
          <w:bCs/>
          <w:sz w:val="16"/>
          <w:szCs w:val="16"/>
          <w:lang w:val="es-ES" w:eastAsia="es-ES"/>
        </w:rPr>
      </w:pPr>
      <w:r w:rsidRPr="00793CDA">
        <w:rPr>
          <w:rFonts w:ascii="Univia Pro" w:eastAsia="Arial Unicode MS" w:hAnsi="Univia Pro" w:cs="Leelawadee UI"/>
          <w:b/>
          <w:sz w:val="16"/>
          <w:szCs w:val="16"/>
          <w:lang w:val="es-ES" w:eastAsia="es-ES"/>
        </w:rPr>
        <w:tab/>
      </w:r>
      <w:r w:rsidRPr="00793CDA">
        <w:rPr>
          <w:rFonts w:ascii="Univia Pro" w:eastAsia="Arial Unicode MS" w:hAnsi="Univia Pro" w:cs="Leelawadee UI"/>
          <w:b/>
          <w:sz w:val="16"/>
          <w:szCs w:val="16"/>
          <w:lang w:val="es-ES" w:eastAsia="es-ES"/>
        </w:rPr>
        <w:tab/>
        <w:t xml:space="preserve"> </w:t>
      </w:r>
      <w:r w:rsidRPr="00793CDA">
        <w:rPr>
          <w:rFonts w:ascii="Univia Pro" w:eastAsia="Times New Roman" w:hAnsi="Univia Pro" w:cs="Leelawadee UI"/>
          <w:bCs/>
          <w:sz w:val="16"/>
          <w:szCs w:val="16"/>
          <w:lang w:val="es-ES" w:eastAsia="es-ES"/>
        </w:rPr>
        <w:t xml:space="preserve">QUE,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bCs/>
          <w:sz w:val="16"/>
          <w:szCs w:val="16"/>
          <w:lang w:val="es-ES" w:eastAsia="es-ES"/>
        </w:rPr>
        <w:t xml:space="preserve"> CONOCE, PARA LOS EFECTOS DE LA EJECUCIÓN DE LOS TRABAJOS OBJETO DEL PRESENTE CONTRATO, EL CONTENIDO DE LOS DOCUMENTOS QUE SE ENLISTAN Y QUE SE CONSIDERAN COMO REPRODUCIDOS EN EL PRESENTE INSTRUMENTO, MISMO QUE SE OBLIGA A APLICARLOS Y LOS CUALES FUERON RUBRICADOS POR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bCs/>
          <w:sz w:val="16"/>
          <w:szCs w:val="16"/>
          <w:lang w:val="es-ES" w:eastAsia="es-ES"/>
        </w:rPr>
        <w:t xml:space="preserve"> O LAS PERSONAS REPRESENTANTES DE LOS CONTRATISTAS (EN SU CASO), EN LA PRESENTACIÓN Y APERTURA DE LAS PROPOSICIONES DE LA PRESENTE </w:t>
      </w:r>
      <w:r w:rsidR="00A30657">
        <w:rPr>
          <w:rFonts w:ascii="Univia Pro" w:eastAsia="Times New Roman" w:hAnsi="Univia Pro" w:cs="Leelawadee UI"/>
          <w:bCs/>
          <w:sz w:val="16"/>
          <w:szCs w:val="16"/>
          <w:lang w:val="es-ES" w:eastAsia="es-ES"/>
        </w:rPr>
        <w:t>INVITACIÓN</w:t>
      </w:r>
      <w:r w:rsidRPr="00793CDA">
        <w:rPr>
          <w:rFonts w:ascii="Univia Pro" w:eastAsia="Times New Roman" w:hAnsi="Univia Pro" w:cs="Leelawadee UI"/>
          <w:bCs/>
          <w:sz w:val="16"/>
          <w:szCs w:val="16"/>
          <w:lang w:val="es-ES" w:eastAsia="es-ES"/>
        </w:rPr>
        <w:t xml:space="preserve"> PUBLICA:</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PROYECTOS.</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PLANOS.</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ESPECIFICACIONES;</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NORMAS DE CALIDAD;</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PROGRAMAS,</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CATÁLOGO DE CONCEPTOS Y CATÁLOGO DE PRESUPUESTOS O PRESUPUESTO BASE, Y;</w:t>
      </w:r>
    </w:p>
    <w:p w:rsidR="00257E0E" w:rsidRPr="00793CDA" w:rsidRDefault="00257E0E" w:rsidP="00257E0E">
      <w:pPr>
        <w:numPr>
          <w:ilvl w:val="0"/>
          <w:numId w:val="6"/>
        </w:numPr>
        <w:tabs>
          <w:tab w:val="left" w:pos="0"/>
          <w:tab w:val="left" w:pos="709"/>
        </w:tabs>
        <w:spacing w:after="0" w:line="240" w:lineRule="auto"/>
        <w:ind w:right="333"/>
        <w:contextualSpacing/>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TÉRMINOS DE REFERENCIA (EN SU CASO).</w:t>
      </w:r>
    </w:p>
    <w:p w:rsidR="00257E0E" w:rsidRPr="00793CDA" w:rsidRDefault="00257E0E" w:rsidP="00257E0E">
      <w:pPr>
        <w:tabs>
          <w:tab w:val="left" w:pos="0"/>
          <w:tab w:val="left" w:pos="709"/>
        </w:tabs>
        <w:spacing w:after="0" w:line="240" w:lineRule="auto"/>
        <w:ind w:left="720" w:right="333"/>
        <w:contextualSpacing/>
        <w:jc w:val="both"/>
        <w:rPr>
          <w:rFonts w:ascii="Univia Pro" w:eastAsia="Times New Roman" w:hAnsi="Univia Pro" w:cs="Leelawadee UI"/>
          <w:bCs/>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PARA TALES EFECTOS LA CONTRATISTA SE OBLIGA A EJECUTAR LOS TRABAJOS OBSERVANDO ESTRICTAMENTE LO ESTABLECIDO EN LOS ORDENAMIENTOS LEGALES SEÑALADOS EN LA DECLARACIÓN SEGUNDA INCISO 1 DEL APARTADO DE DECLARACIONES.</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SEGUNDA.- PLAZO DE EJECUCIÓN:</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CONVIENEN QUE EL PLAZO DE EJECUCIÓN, SERÁ DE </w:t>
      </w:r>
      <w:r w:rsidRPr="00793CDA">
        <w:rPr>
          <w:rFonts w:ascii="Univia Pro" w:eastAsia="Times New Roman" w:hAnsi="Univia Pro" w:cs="Leelawadee UI"/>
          <w:b/>
          <w:bCs/>
          <w:color w:val="0000FF"/>
          <w:sz w:val="16"/>
          <w:szCs w:val="16"/>
          <w:lang w:val="es-ES" w:eastAsia="es-ES"/>
        </w:rPr>
        <w:t>_____</w:t>
      </w:r>
      <w:r w:rsidRPr="00793CDA">
        <w:rPr>
          <w:rFonts w:ascii="Univia Pro" w:eastAsia="Times New Roman" w:hAnsi="Univia Pro" w:cs="Leelawadee UI"/>
          <w:color w:val="0000FF"/>
          <w:sz w:val="16"/>
          <w:szCs w:val="16"/>
          <w:lang w:val="es-ES" w:eastAsia="es-ES"/>
        </w:rPr>
        <w:t xml:space="preserve"> </w:t>
      </w:r>
      <w:r w:rsidRPr="00793CDA">
        <w:rPr>
          <w:rFonts w:ascii="Univia Pro" w:eastAsia="Times New Roman" w:hAnsi="Univia Pro" w:cs="Leelawadee UI"/>
          <w:b/>
          <w:bCs/>
          <w:color w:val="0000FF"/>
          <w:sz w:val="16"/>
          <w:szCs w:val="16"/>
          <w:lang w:val="es-ES" w:eastAsia="es-ES"/>
        </w:rPr>
        <w:t>(__________)</w:t>
      </w:r>
      <w:r w:rsidRPr="00793CDA">
        <w:rPr>
          <w:rFonts w:ascii="Univia Pro" w:eastAsia="Times New Roman" w:hAnsi="Univia Pro" w:cs="Leelawadee UI"/>
          <w:sz w:val="16"/>
          <w:szCs w:val="16"/>
          <w:lang w:val="es-ES" w:eastAsia="es-ES"/>
        </w:rPr>
        <w:t xml:space="preserve"> DÍAS NATURALES SIENDO LA FECHA PROGRAMADA DE INICIO DE LOS TRABAJOS, EL DÍA </w:t>
      </w:r>
      <w:r w:rsidRPr="00793CDA">
        <w:rPr>
          <w:rFonts w:ascii="Univia Pro" w:eastAsia="Times New Roman" w:hAnsi="Univia Pro" w:cs="Leelawadee UI"/>
          <w:b/>
          <w:color w:val="0000FF"/>
          <w:sz w:val="16"/>
          <w:szCs w:val="16"/>
          <w:lang w:val="es-ES" w:eastAsia="es-ES"/>
        </w:rPr>
        <w:t>__________</w:t>
      </w:r>
      <w:r w:rsidRPr="00793CDA">
        <w:rPr>
          <w:rFonts w:ascii="Univia Pro" w:eastAsia="Times New Roman" w:hAnsi="Univia Pro" w:cs="Leelawadee UI"/>
          <w:b/>
          <w:sz w:val="16"/>
          <w:szCs w:val="16"/>
          <w:lang w:val="es-ES" w:eastAsia="es-ES"/>
        </w:rPr>
        <w:t xml:space="preserve"> </w:t>
      </w:r>
      <w:r w:rsidRPr="00793CDA">
        <w:rPr>
          <w:rFonts w:ascii="Univia Pro" w:eastAsia="Times New Roman" w:hAnsi="Univia Pro" w:cs="Leelawadee UI"/>
          <w:sz w:val="16"/>
          <w:szCs w:val="16"/>
          <w:lang w:val="es-ES" w:eastAsia="es-ES"/>
        </w:rPr>
        <w:t xml:space="preserve">Y LA FECHA PROGRAMADA DE TERMINACIÓN EL DÍA </w:t>
      </w:r>
      <w:r w:rsidRPr="00793CDA">
        <w:rPr>
          <w:rFonts w:ascii="Univia Pro" w:eastAsia="Times New Roman" w:hAnsi="Univia Pro" w:cs="Leelawadee UI"/>
          <w:b/>
          <w:color w:val="0000FF"/>
          <w:sz w:val="16"/>
          <w:szCs w:val="16"/>
          <w:lang w:val="es-ES" w:eastAsia="es-ES"/>
        </w:rPr>
        <w:t>___________</w:t>
      </w:r>
      <w:r w:rsidRPr="00793CDA">
        <w:rPr>
          <w:rFonts w:ascii="Univia Pro" w:eastAsia="Times New Roman" w:hAnsi="Univia Pro" w:cs="Leelawadee UI"/>
          <w:b/>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ACUERDAN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QUE EL PLAZO PARA LA EJECUCIÓN DE LOS TRABAJOS MATERIA DEL PRESENTE CONTRATO ÚNICAMENTE PODRÁ MODIFICARSE CUANDO SE ACTUALICE LO PREVIO EN LA CLÁUSULA VIGÉSIMA QUINTA SUSPENDERSE DE ACUERDO A LO ESTABLECIDO EN LA CLÁUSULA VIGÉSIMA O DARSE POR TERMINADO ANTICIPADAMENTE SIN RESPONSABILIDAD PARA “</w:t>
      </w:r>
      <w:r w:rsidRPr="00793CDA">
        <w:rPr>
          <w:rFonts w:ascii="Univia Pro" w:eastAsia="Times New Roman" w:hAnsi="Univia Pro" w:cs="Leelawadee UI"/>
          <w:b/>
          <w:sz w:val="16"/>
          <w:szCs w:val="16"/>
          <w:lang w:val="es-ES" w:eastAsia="es-ES"/>
        </w:rPr>
        <w:t>LA EJECUTURA DEL GASTO”</w:t>
      </w:r>
      <w:r w:rsidRPr="00793CDA">
        <w:rPr>
          <w:rFonts w:ascii="Univia Pro" w:eastAsia="Times New Roman" w:hAnsi="Univia Pro" w:cs="Leelawadee UI"/>
          <w:sz w:val="16"/>
          <w:szCs w:val="16"/>
          <w:lang w:val="es-ES" w:eastAsia="es-ES"/>
        </w:rPr>
        <w:t xml:space="preserve"> CUANDO SE ACTUALICE ALGUNO DE LOS SUPUESTOS DE TERMINACIÓN ANTICIPADA PREVISTA EN LA CLÁUSULA VIGÉSIMA PRIMERA O QUE DERIVADO DEL INCUMPLIMIENTO DE LAS OBLIGACIONES DEL CONTRATO POR PARTE DE LA CONTRATISTA SE RESCINDA ADMINISTRATIVAMENTE EL MISMO DE CONFORMIDAD CON LA CLÁUSULA VIGÉSIMA CUARTA.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TERCERA</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MONTO</w:t>
      </w:r>
      <w:r w:rsidRPr="00793CDA">
        <w:rPr>
          <w:rFonts w:ascii="Univia Pro" w:eastAsia="Times New Roman" w:hAnsi="Univia Pro" w:cs="Leelawadee UI"/>
          <w:sz w:val="16"/>
          <w:szCs w:val="16"/>
          <w:lang w:val="es-ES" w:eastAsia="es-ES"/>
        </w:rPr>
        <w:t xml:space="preserve">.- EL MONTO TOTAL DE LOS TRABAJOS OBJETO DEL PRESENTE CONTRATO ES </w:t>
      </w:r>
      <w:r w:rsidRPr="00793CDA">
        <w:rPr>
          <w:rFonts w:ascii="Univia Pro" w:eastAsia="Times New Roman" w:hAnsi="Univia Pro" w:cs="Leelawadee UI"/>
          <w:b/>
          <w:bCs/>
          <w:color w:val="0000FF"/>
          <w:sz w:val="16"/>
          <w:szCs w:val="16"/>
          <w:lang w:val="es-ES" w:eastAsia="es-ES"/>
        </w:rPr>
        <w:t>$ __________ (___________________________)</w:t>
      </w:r>
      <w:r w:rsidRPr="00793CDA">
        <w:rPr>
          <w:rFonts w:ascii="Univia Pro" w:eastAsia="Times New Roman" w:hAnsi="Univia Pro" w:cs="Leelawadee UI"/>
          <w:color w:val="0000FF"/>
          <w:sz w:val="16"/>
          <w:szCs w:val="16"/>
          <w:lang w:val="es-ES" w:eastAsia="es-ES"/>
        </w:rPr>
        <w:t xml:space="preserve"> </w:t>
      </w:r>
      <w:r w:rsidRPr="00793CDA">
        <w:rPr>
          <w:rFonts w:ascii="Univia Pro" w:eastAsia="Times New Roman" w:hAnsi="Univia Pro" w:cs="Leelawadee UI"/>
          <w:sz w:val="16"/>
          <w:szCs w:val="16"/>
          <w:lang w:val="es-ES" w:eastAsia="es-ES"/>
        </w:rPr>
        <w:t xml:space="preserve">IVA INCLUIDO, EL CUAL FUE DETERMINADO DE ACUERDO A LOS CONCEPTOS UNIDADES DE MEDICIÓN CANTIDADES DE TRABAJO PRECIOS UNITARIOS PROPUESTOS E IMPORTES PARCIALES Y TOTALES CONTENIDOS EN LA PROPOSICIÓN DE LA CONTRATISTA INCLUYENDO EL IMPUESTO AL VALOR AGREGADO.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CUARTA</w:t>
      </w:r>
      <w:r w:rsidRPr="00793CDA">
        <w:rPr>
          <w:rFonts w:ascii="Univia Pro" w:eastAsia="Times New Roman" w:hAnsi="Univia Pro" w:cs="Leelawadee UI"/>
          <w:sz w:val="16"/>
          <w:szCs w:val="16"/>
          <w:lang w:val="es-ES" w:eastAsia="es-ES"/>
        </w:rPr>
        <w:t xml:space="preserve">. - </w:t>
      </w:r>
      <w:r w:rsidRPr="00793CDA">
        <w:rPr>
          <w:rFonts w:ascii="Univia Pro" w:eastAsia="Times New Roman" w:hAnsi="Univia Pro" w:cs="Leelawadee UI"/>
          <w:b/>
          <w:sz w:val="16"/>
          <w:szCs w:val="16"/>
          <w:lang w:val="es-ES" w:eastAsia="es-ES"/>
        </w:rPr>
        <w:t>ANTICIPO</w:t>
      </w:r>
      <w:r w:rsidRPr="00793CDA">
        <w:rPr>
          <w:rFonts w:ascii="Univia Pro" w:eastAsia="Times New Roman" w:hAnsi="Univia Pro" w:cs="Leelawadee UI"/>
          <w:sz w:val="16"/>
          <w:szCs w:val="16"/>
          <w:lang w:val="es-ES" w:eastAsia="es-ES"/>
        </w:rPr>
        <w:t xml:space="preserve">: EN TÉRMINOS DE LO DISPUESTO EN EL ARTÍCULO 53 DE LA LEY DE OBRAS PÚBLICAS Y SERVICIOS RELACIONADOS DEL ESTADO DE OAXACA LA EJECUTORA DEL GASTO OTORGARÁ A LA CONTRATISTA ANTICIPO DEL 30% (EL ANTICIPO PUEDE SER MENOR PERO NO MAYOR AL 30% SALVO AQUELLOS CASOS ESTABLECIDOS EN EL ARTÍCULO 53 DE LA LEY DE OBRA ESTATAL) QUE CORRESPONDE A LA CANTIDAD DE </w:t>
      </w:r>
      <w:r w:rsidRPr="00793CDA">
        <w:rPr>
          <w:rFonts w:ascii="Univia Pro" w:eastAsia="Times New Roman" w:hAnsi="Univia Pro" w:cs="Leelawadee UI"/>
          <w:b/>
          <w:bCs/>
          <w:color w:val="0000FF"/>
          <w:sz w:val="16"/>
          <w:szCs w:val="16"/>
          <w:lang w:val="es-ES" w:eastAsia="es-ES"/>
        </w:rPr>
        <w:t>$ __________ (______________________________________),</w:t>
      </w:r>
      <w:r w:rsidRPr="00793CDA">
        <w:rPr>
          <w:rFonts w:ascii="Univia Pro" w:eastAsia="Times New Roman" w:hAnsi="Univia Pro" w:cs="Leelawadee UI"/>
          <w:color w:val="0000FF"/>
          <w:sz w:val="16"/>
          <w:szCs w:val="16"/>
          <w:lang w:val="es-ES" w:eastAsia="es-ES"/>
        </w:rPr>
        <w:t xml:space="preserve"> I</w:t>
      </w:r>
      <w:r w:rsidRPr="00793CDA">
        <w:rPr>
          <w:rFonts w:ascii="Univia Pro" w:eastAsia="Times New Roman" w:hAnsi="Univia Pro" w:cs="Leelawadee UI"/>
          <w:sz w:val="16"/>
          <w:szCs w:val="16"/>
          <w:lang w:val="es-ES" w:eastAsia="es-ES"/>
        </w:rPr>
        <w:t>NCLUYENDO EL IMPUESTO AL VALOR AGREGADO.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EL ANTICIPO SERÁ OTORGADO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EN UNA SOLA EXHIBICIÓN DETERMINAR CUÁNDO DEBE PAGARSE UN ANTICIPO LA REGLA GENERAL ES QUE LA EL ANTICIPO DEBE PAGARSE ANTES DE LA FECHA PACTADA </w:t>
      </w:r>
      <w:r w:rsidRPr="00793CDA">
        <w:rPr>
          <w:rFonts w:ascii="Univia Pro" w:eastAsia="Times New Roman" w:hAnsi="Univia Pro" w:cs="Leelawadee UI"/>
          <w:sz w:val="16"/>
          <w:szCs w:val="16"/>
          <w:lang w:val="es-ES" w:eastAsia="es-ES"/>
        </w:rPr>
        <w:lastRenderedPageBreak/>
        <w:t>PARA EL INICIO DE LOS TRABAJOS O BIEN PUEDE ESTABLECERSE UN PLAZO NO MAYOR A 15 DÍAS NATURALES POSTERIORES A LA MODIFICACIÓN DEL FALLO Y CUANDO ESTÁ HAYA ENTREGADO LA GARANTÍA DEL ANTICIPO DE ACUERDO CON LO DISPUESTO EN EL ARTÍCULO 37 FRACCIÓN 1 Y ÚLTIMO PÁRRAFO DE LA LEY DE OBRAS PÚBLICAS Y SERVICIOS RELACIONADOS DEL ESTADO DE OAXACA DEBERÁ ORDENARSE OBSERVANDO A LO DISPUESTO EN LA CLÁUSULA DÉCIMA FRACCIÓN 1 DEL PRESENTE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EL ATRASO EN LA ENTREGA DEL ANTICIPO IMPUTABLE A LA </w:t>
      </w:r>
      <w:r w:rsidRPr="00793CDA">
        <w:rPr>
          <w:rFonts w:ascii="Univia Pro" w:eastAsia="Times New Roman" w:hAnsi="Univia Pro" w:cs="Leelawadee UI"/>
          <w:b/>
          <w:bCs/>
          <w:sz w:val="16"/>
          <w:szCs w:val="16"/>
          <w:lang w:val="es-ES" w:eastAsia="es-ES"/>
        </w:rPr>
        <w:t>“EJECUTORA DEL GASTO”</w:t>
      </w:r>
      <w:r w:rsidRPr="00793CDA">
        <w:rPr>
          <w:rFonts w:ascii="Univia Pro" w:eastAsia="Times New Roman" w:hAnsi="Univia Pro" w:cs="Leelawadee UI"/>
          <w:sz w:val="16"/>
          <w:szCs w:val="16"/>
          <w:lang w:val="es-ES" w:eastAsia="es-ES"/>
        </w:rPr>
        <w:t xml:space="preserve"> SERÁ MOTIVO DE DIFERIR EL PLAZO EN IGUAL PLAZO EL PROGRAMA DE EROGACIONES DE LA EJECUCIÓN GENERAL DE LOS TRABAJOS, PARA LO CUAL, LAS PARTES SUSCRIBIERON EL CONVENIO DE DIFERIMIENTO DE LA FECHA DE INICIO CORRESPONDIENTE, CUANDO LA CONTRATISTA NO ENTREGUE LA GARANTÍA DE ANTICIPO DENTRO DEL PLAZO ESTABLECIDO NI EN LOS TÉRMINOS Y CONDICIONES QUE SE ESTIPULAN EN LA CLÁUSULA DÉCIMA, NO PROCEDERÁ EL DIFERIMIENTO Y POR LO TANTO DEBERÁ TERMINARSE LOS TRABAJOS EN LA FECHA FIJADA ORIGINALMENTE.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LA CONTRATISTA ACEPTA QUE LA AUTORIZACIÓN DEL ANTICIPO PACTADO EN LA PRESENTE CLÁUSULA SE SUJETARÁ AL SIGUIENTE PROCEDIMIENTO: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1</w:t>
      </w:r>
      <w:r w:rsidRPr="00793CDA">
        <w:rPr>
          <w:rFonts w:ascii="Univia Pro" w:eastAsia="Times New Roman" w:hAnsi="Univia Pro" w:cs="Leelawadee UI"/>
          <w:sz w:val="16"/>
          <w:szCs w:val="16"/>
          <w:lang w:val="es-ES" w:eastAsia="es-ES"/>
        </w:rPr>
        <w:t>. LA AMORTIZACIÓN DEBERÁ EFECTUARSE PROPORCIONALMENTE CON CARGO A CADA UNA DE LAS ESTIMACIONES POR TRABAJOS EJECUTADOS QUE SE FORMULEN EN EL PROGRAMA CALENDARIZADO DE EJECUCIÓN GENERAL DE LOS TRABAJOS DEBIENDOSE LIQUIDAR EL FALTANTE POR AMORTIZAR EN LA ESTIMACIÓN FINAL.</w:t>
      </w:r>
    </w:p>
    <w:p w:rsidR="00257E0E" w:rsidRPr="00793CDA" w:rsidRDefault="00257E0E" w:rsidP="00257E0E">
      <w:pPr>
        <w:numPr>
          <w:ilvl w:val="0"/>
          <w:numId w:val="7"/>
        </w:numPr>
        <w:spacing w:after="200" w:line="276" w:lineRule="auto"/>
        <w:contextualSpacing/>
        <w:jc w:val="both"/>
        <w:rPr>
          <w:rFonts w:ascii="Univia Pro" w:eastAsia="Times New Roman" w:hAnsi="Univia Pro" w:cs="Leelawadee UI"/>
          <w:b/>
          <w:i/>
          <w:sz w:val="16"/>
          <w:szCs w:val="16"/>
          <w:lang w:val="es-ES" w:eastAsia="es-ES"/>
        </w:rPr>
      </w:pPr>
      <w:r w:rsidRPr="00793CDA">
        <w:rPr>
          <w:rFonts w:ascii="Univia Pro" w:eastAsia="Times New Roman" w:hAnsi="Univia Pro" w:cs="Leelawadee UI"/>
          <w:b/>
          <w:i/>
          <w:sz w:val="16"/>
          <w:szCs w:val="16"/>
          <w:lang w:val="es-ES" w:eastAsia="es-ES"/>
        </w:rPr>
        <w:t>EN CASO DE TRATARSE DE PAGO DEL ANTICIPO EN UNA SOLA EXHIBICIÓN ESTIPULAR LA FECHA PARA EL PAGO DEL MISMO TOMANDO EN CONSIDERACIÓN QUE ESTE DEBERÁ HACERSE CONTRA LA ENTREGA DE LA GARANTÍA DE ANTICIPO CORRESPONDIENTE.</w:t>
      </w:r>
    </w:p>
    <w:p w:rsidR="00257E0E" w:rsidRPr="00793CDA" w:rsidRDefault="00257E0E" w:rsidP="00257E0E">
      <w:pPr>
        <w:spacing w:after="0" w:line="240" w:lineRule="auto"/>
        <w:ind w:left="708"/>
        <w:jc w:val="both"/>
        <w:rPr>
          <w:rFonts w:ascii="Univia Pro" w:eastAsia="Times New Roman" w:hAnsi="Univia Pro" w:cs="Leelawadee UI"/>
          <w:b/>
          <w:i/>
          <w:sz w:val="16"/>
          <w:szCs w:val="16"/>
          <w:lang w:val="es-ES" w:eastAsia="es-ES"/>
        </w:rPr>
      </w:pPr>
    </w:p>
    <w:p w:rsidR="00257E0E" w:rsidRPr="00793CDA" w:rsidRDefault="00257E0E" w:rsidP="00257E0E">
      <w:pPr>
        <w:numPr>
          <w:ilvl w:val="0"/>
          <w:numId w:val="7"/>
        </w:numPr>
        <w:spacing w:after="200" w:line="276" w:lineRule="auto"/>
        <w:contextualSpacing/>
        <w:jc w:val="both"/>
        <w:rPr>
          <w:rFonts w:ascii="Univia Pro" w:eastAsia="Times New Roman" w:hAnsi="Univia Pro" w:cs="Leelawadee UI"/>
          <w:b/>
          <w:i/>
          <w:sz w:val="16"/>
          <w:szCs w:val="16"/>
          <w:lang w:val="es-ES" w:eastAsia="es-ES"/>
        </w:rPr>
      </w:pPr>
      <w:r w:rsidRPr="00793CDA">
        <w:rPr>
          <w:rFonts w:ascii="Univia Pro" w:eastAsia="Times New Roman" w:hAnsi="Univia Pro" w:cs="Leelawadee UI"/>
          <w:b/>
          <w:i/>
          <w:sz w:val="16"/>
          <w:szCs w:val="16"/>
          <w:lang w:val="es-ES" w:eastAsia="es-ES"/>
        </w:rPr>
        <w:t>EN CASO DE TRATARSE DE DIVERSOS PAGOS LA EJECUTORA DEL GASTO DEBERÁ INDICAR EL NÚMERO DE PARCIALIDADES Y ESTÁS DEBEN SER COINCIDENTES CON EL PROGRAMA CALENDARIZADO DE EJECUCIÓN GENERAL DE TRABAJOS.</w:t>
      </w:r>
    </w:p>
    <w:p w:rsidR="00257E0E" w:rsidRPr="00793CDA" w:rsidRDefault="00257E0E" w:rsidP="00257E0E">
      <w:pPr>
        <w:spacing w:after="0" w:line="240" w:lineRule="auto"/>
        <w:ind w:left="708"/>
        <w:jc w:val="both"/>
        <w:rPr>
          <w:rFonts w:ascii="Univia Pro" w:eastAsia="Times New Roman" w:hAnsi="Univia Pro" w:cs="Leelawadee UI"/>
          <w:b/>
          <w:i/>
          <w:sz w:val="16"/>
          <w:szCs w:val="16"/>
          <w:lang w:val="es-ES" w:eastAsia="es-ES"/>
        </w:rPr>
      </w:pPr>
    </w:p>
    <w:p w:rsidR="00257E0E" w:rsidRPr="00793CDA" w:rsidRDefault="00257E0E" w:rsidP="00257E0E">
      <w:pPr>
        <w:numPr>
          <w:ilvl w:val="0"/>
          <w:numId w:val="7"/>
        </w:numPr>
        <w:spacing w:after="200" w:line="276" w:lineRule="auto"/>
        <w:contextualSpacing/>
        <w:jc w:val="both"/>
        <w:rPr>
          <w:rFonts w:ascii="Univia Pro" w:eastAsia="Times New Roman" w:hAnsi="Univia Pro" w:cs="Leelawadee UI"/>
          <w:b/>
          <w:i/>
          <w:sz w:val="16"/>
          <w:szCs w:val="16"/>
          <w:lang w:val="es-ES" w:eastAsia="es-ES"/>
        </w:rPr>
      </w:pPr>
      <w:r w:rsidRPr="00793CDA">
        <w:rPr>
          <w:rFonts w:ascii="Univia Pro" w:eastAsia="Times New Roman" w:hAnsi="Univia Pro" w:cs="Leelawadee UI"/>
          <w:b/>
          <w:i/>
          <w:sz w:val="16"/>
          <w:szCs w:val="16"/>
          <w:lang w:val="es-ES" w:eastAsia="es-ES"/>
        </w:rPr>
        <w:t>EN CASO DE TRATARSE DE UN CONTRATO DE OBRA PLURIANUAL, LA FORMA DE ENTREGAR EL ANTICIPO SE REALIZARÁ DE ACUERDO A LA ASIGNACIÓN PRESUPUESTAL AUTORIZADA PARA EL EJERCICIO FISCAL QUE CORRESPONDA.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2.</w:t>
      </w:r>
      <w:r w:rsidRPr="00793CDA">
        <w:rPr>
          <w:rFonts w:ascii="Univia Pro" w:eastAsia="Times New Roman" w:hAnsi="Univia Pro" w:cs="Leelawadee UI"/>
          <w:sz w:val="16"/>
          <w:szCs w:val="16"/>
          <w:lang w:val="es-ES" w:eastAsia="es-ES"/>
        </w:rPr>
        <w:t xml:space="preserve"> PARA LA AMORTIZACIÓN DEL ANTICIPO EN LOS CASOS DE RESCISIÓN DE CONTRATO EL SALDO POR APLICAR O AMORTIZAR SE REINTEGRARÁ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EN UN PLAZO NO MAYOR DE DÍA DE 10 DÍAS NATURALES CONTADOS A PARTIR DE LA FECHA EN QUE SE HA COMUNICADO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LA DETERMINACIÓN DE RESCINDIR EL CONTRATO O DECRETAR EL INCUMPLIMIENTO DEL MISMO CON LA APLICACIÓN DE LAS PENALIDADES PACTADAS EN EL PRESENTE INSTRUMENTO.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r w:rsidRPr="00793CDA">
        <w:rPr>
          <w:rFonts w:ascii="Univia Pro" w:eastAsia="Times New Roman" w:hAnsi="Univia Pro" w:cs="Leelawadee UI"/>
          <w:sz w:val="16"/>
          <w:szCs w:val="16"/>
          <w:lang w:val="es-ES" w:eastAsia="es-ES"/>
        </w:rPr>
        <w:t xml:space="preserve">EN CASO DE QUE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NO REINTEGRÉ EL SALDO POR APLICAR O AMORTIZAR EN EL PLAZO SEÑALADO CON ANTERIORIDAD DEBERÁ PAGAR INTERESES CONFORME AL PROCEDIMIENTO ESTABLECIDO COMO SI SE TRATARA DEL SUPUESTO DE PRÓRROGA PARA EL PAGO DE CRÉDITOS FISCALES DE ACUERDO A LO ESTABLECIDO EN LA LEY DE INGRESOS DEL ESTADO DE OAXACA PARA EL EJERCICIO FISCAL </w:t>
      </w:r>
      <w:r w:rsidRPr="00793CDA">
        <w:rPr>
          <w:rFonts w:ascii="Univia Pro" w:eastAsia="Times New Roman" w:hAnsi="Univia Pro" w:cs="Leelawadee UI"/>
          <w:b/>
          <w:bCs/>
          <w:sz w:val="16"/>
          <w:szCs w:val="16"/>
          <w:lang w:val="es-ES" w:eastAsia="es-ES"/>
        </w:rPr>
        <w:t>2023</w:t>
      </w:r>
      <w:r w:rsidRPr="00793CDA">
        <w:rPr>
          <w:rFonts w:ascii="Univia Pro" w:eastAsia="Times New Roman" w:hAnsi="Univia Pro" w:cs="Leelawadee UI"/>
          <w:sz w:val="16"/>
          <w:szCs w:val="16"/>
          <w:lang w:val="es-ES" w:eastAsia="es-ES"/>
        </w:rPr>
        <w:t xml:space="preserve"> Y LOS CARGOS SE CALCULARÁN SOBRE LAS CANTIDADES NO APLICADAS O AMORTIZADAS Y SE COMPUTARÁN POR DÍAS CALENDARIO DESDE QUE SE VENCIÓ EL PLAZO ESTABLECIDO EN EL PÁRRAFO ANTERIOR HASTA LA FECHA EN QUE SE PONGAN EFECTIVAMENTE LAS CANTIDADES A DISPOSICIÓN DE </w:t>
      </w:r>
      <w:r w:rsidRPr="00793CDA">
        <w:rPr>
          <w:rFonts w:ascii="Univia Pro" w:eastAsia="Times New Roman" w:hAnsi="Univia Pro" w:cs="Leelawadee UI"/>
          <w:b/>
          <w:sz w:val="16"/>
          <w:szCs w:val="16"/>
          <w:lang w:val="es-ES" w:eastAsia="es-ES"/>
        </w:rPr>
        <w:t>“LA EJECUTORA DEL GASTO”.</w:t>
      </w:r>
    </w:p>
    <w:p w:rsidR="00257E0E" w:rsidRPr="00793CDA" w:rsidRDefault="00257E0E" w:rsidP="00257E0E">
      <w:pPr>
        <w:spacing w:after="0" w:line="240" w:lineRule="auto"/>
        <w:jc w:val="both"/>
        <w:rPr>
          <w:rFonts w:ascii="Univia Pro" w:eastAsia="Times New Roman" w:hAnsi="Univia Pro" w:cs="Leelawadee UI"/>
          <w:i/>
          <w:sz w:val="16"/>
          <w:szCs w:val="16"/>
          <w:lang w:val="es-ES" w:eastAsia="es-ES"/>
        </w:rPr>
      </w:pPr>
      <w:r w:rsidRPr="00793CDA">
        <w:rPr>
          <w:rFonts w:ascii="Univia Pro" w:eastAsia="Times New Roman" w:hAnsi="Univia Pro" w:cs="Leelawadee UI"/>
          <w:sz w:val="16"/>
          <w:szCs w:val="16"/>
          <w:lang w:val="es-ES" w:eastAsia="es-ES"/>
        </w:rPr>
        <w:t>PARA GARANTIZAR LA CORRECTA INVERSIÓN EXACTA, APLICACIÓN O AMORTIZACIÓN O DEVOLUCIÓN TOTAL O PARCIAL DEL ANTICIPO CONVENIDO CON ESTA CLÁUSULA Y SUS ACCESORIOS,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SE OBLIGA A PRESENTAR UNA PÓLIZA DE FIANZA EN LOS PLAZOS TÉRMINOS Y CONDICIONES ESTABLECIDOS EN EL </w:t>
      </w:r>
      <w:r w:rsidRPr="00793CDA">
        <w:rPr>
          <w:rFonts w:ascii="Univia Pro" w:eastAsia="Times New Roman" w:hAnsi="Univia Pro" w:cs="Leelawadee UI"/>
          <w:i/>
          <w:sz w:val="16"/>
          <w:szCs w:val="16"/>
          <w:lang w:val="es-ES" w:eastAsia="es-ES"/>
        </w:rPr>
        <w:t>APARTADO 1 DE LA CLÁUSULA DÉCIMA DE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CON EL OBJETO DE QUE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COMPRUEBE LA CORRECTA APLICACIÓN DEL ANTICIPO, AMORTIZACIÓN O LA DEVOLUCIÓN TOTAL O PARCIAL DEL MISMO, ESTÁ PODRÁ SOLICITAR INFORMACIÓN Y PRACTICAR REVISIONES EN CUALQUIER TIEMPO PARA EL MISMO EFECTO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DEBERÁ PROPORCIONAR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TODAS LAS FACILIDADES NECESARIAS ASÍ COMO EN SU CASO, ACREDITAR FEHACIENTEMENTE LA APLICACIÓN DEL ANTICIPO CON LOS TRABAJOS EJECUTADOS LAS FACTURAS DE LOS PAGOS Y DEMÁS DOCUMENTACIÓN DE CUALQUIER ÍNDOLE QUE SE LE REQUIERA.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QUINTA</w:t>
      </w:r>
      <w:r w:rsidRPr="00793CDA">
        <w:rPr>
          <w:rFonts w:ascii="Univia Pro" w:eastAsia="Times New Roman" w:hAnsi="Univia Pro" w:cs="Leelawadee UI"/>
          <w:sz w:val="16"/>
          <w:szCs w:val="16"/>
          <w:lang w:val="es-ES" w:eastAsia="es-ES"/>
        </w:rPr>
        <w:t xml:space="preserve">. - </w:t>
      </w:r>
      <w:r w:rsidRPr="00793CDA">
        <w:rPr>
          <w:rFonts w:ascii="Univia Pro" w:eastAsia="Times New Roman" w:hAnsi="Univia Pro" w:cs="Leelawadee UI"/>
          <w:b/>
          <w:sz w:val="16"/>
          <w:szCs w:val="16"/>
          <w:lang w:val="es-ES" w:eastAsia="es-ES"/>
        </w:rPr>
        <w:t>FORMA DE PAGO</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CONVIENEN EN QUE LOS TRABAJOS OBJETO DEL PRESENTE CONTRATO SE PAGUEN MEDIANTE LA FORMULACIÓN DE ESTIMACIONES QUE ABARCARÁN LOS CONCEPTOS DE TRABAJOS TERMINADOS CON UNA PERIODICIDAD NO MAYOR A 30 DÍAS NATURALES DE CONFORMIDAD CON LA FECHA DE CORTE QUE AL EFECTO SE FIJE.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EL PROCEDIMIENTO PARA DETERMINAR EL PAGO DE LOS TRABAJOS SE REALIZARÁ DE ACUERDO A LO SIGUIENTE: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w:t>
      </w:r>
      <w:r w:rsidRPr="00793CDA">
        <w:rPr>
          <w:rFonts w:ascii="Univia Pro" w:eastAsia="Times New Roman" w:hAnsi="Univia Pro" w:cs="Leelawadee UI"/>
          <w:sz w:val="16"/>
          <w:szCs w:val="16"/>
          <w:lang w:val="es-ES" w:eastAsia="es-ES"/>
        </w:rPr>
        <w:t xml:space="preserve">  LA CONTRATISTA DEBERÁ ENTREGAR A LA RESIDENCIA DE SUPERVISIÓN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LA O LAS ESTIMACIONES ACOMPAÑADAS DE LA DOCUMENTACIÓN QUE ACREDITE LA PROCEDENCIA DE SU PAGO DENTRO DE LOS </w:t>
      </w:r>
      <w:r w:rsidRPr="00793CDA">
        <w:rPr>
          <w:rFonts w:ascii="Univia Pro" w:eastAsia="Times New Roman" w:hAnsi="Univia Pro" w:cs="Leelawadee UI"/>
          <w:b/>
          <w:bCs/>
          <w:sz w:val="16"/>
          <w:szCs w:val="16"/>
          <w:lang w:val="es-ES" w:eastAsia="es-ES"/>
        </w:rPr>
        <w:t>CUATRO DÍAS HÁBILES</w:t>
      </w:r>
      <w:r w:rsidRPr="00793CDA">
        <w:rPr>
          <w:rFonts w:ascii="Univia Pro" w:eastAsia="Times New Roman" w:hAnsi="Univia Pro" w:cs="Leelawadee UI"/>
          <w:sz w:val="16"/>
          <w:szCs w:val="16"/>
          <w:lang w:val="es-ES" w:eastAsia="es-ES"/>
        </w:rPr>
        <w:t xml:space="preserve"> SIGUIENTES A LA FECHA DE CORTE.</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II.</w:t>
      </w:r>
      <w:r w:rsidRPr="00793CDA">
        <w:rPr>
          <w:rFonts w:ascii="Univia Pro" w:eastAsia="Times New Roman" w:hAnsi="Univia Pro" w:cs="Leelawadee UI"/>
          <w:sz w:val="16"/>
          <w:szCs w:val="16"/>
          <w:lang w:val="es-ES" w:eastAsia="es-ES"/>
        </w:rPr>
        <w:t xml:space="preserve"> LA RESIDENCIA DE SUPERVISIÓN DENTRO DE LOS </w:t>
      </w:r>
      <w:r w:rsidRPr="00793CDA">
        <w:rPr>
          <w:rFonts w:ascii="Univia Pro" w:eastAsia="Times New Roman" w:hAnsi="Univia Pro" w:cs="Leelawadee UI"/>
          <w:b/>
          <w:bCs/>
          <w:sz w:val="16"/>
          <w:szCs w:val="16"/>
          <w:lang w:val="es-ES" w:eastAsia="es-ES"/>
        </w:rPr>
        <w:t>OCHO DÍAS HÁBILES</w:t>
      </w:r>
      <w:r w:rsidRPr="00793CDA">
        <w:rPr>
          <w:rFonts w:ascii="Univia Pro" w:eastAsia="Times New Roman" w:hAnsi="Univia Pro" w:cs="Leelawadee UI"/>
          <w:sz w:val="16"/>
          <w:szCs w:val="16"/>
          <w:lang w:val="es-ES" w:eastAsia="es-ES"/>
        </w:rPr>
        <w:t xml:space="preserve"> SIGUIENTES A SU RECEPCIÓN DEBERÁ REVISAR Y EN SU CASO AUTORIZAR LA ESTIMACIÓN DE QUE SE TRATE.</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III.</w:t>
      </w:r>
      <w:r w:rsidRPr="00793CDA">
        <w:rPr>
          <w:rFonts w:ascii="Univia Pro" w:eastAsia="Times New Roman" w:hAnsi="Univia Pro" w:cs="Leelawadee UI"/>
          <w:sz w:val="16"/>
          <w:szCs w:val="16"/>
          <w:lang w:val="es-ES" w:eastAsia="es-ES"/>
        </w:rPr>
        <w:t xml:space="preserve"> EN EL SUPUESTO DE QUE SURJAN DIFERENCIAS TÉCNICAS O NUMÉRICAS AMBAS PARTES TENDRÁN UN PLAZO DE </w:t>
      </w:r>
      <w:r w:rsidRPr="00793CDA">
        <w:rPr>
          <w:rFonts w:ascii="Univia Pro" w:eastAsia="Times New Roman" w:hAnsi="Univia Pro" w:cs="Leelawadee UI"/>
          <w:b/>
          <w:bCs/>
          <w:sz w:val="16"/>
          <w:szCs w:val="16"/>
          <w:lang w:val="es-ES" w:eastAsia="es-ES"/>
        </w:rPr>
        <w:t>3 DÍAS HÁBILES</w:t>
      </w:r>
      <w:r w:rsidRPr="00793CDA">
        <w:rPr>
          <w:rFonts w:ascii="Univia Pro" w:eastAsia="Times New Roman" w:hAnsi="Univia Pro" w:cs="Leelawadee UI"/>
          <w:sz w:val="16"/>
          <w:szCs w:val="16"/>
          <w:lang w:val="es-ES" w:eastAsia="es-ES"/>
        </w:rPr>
        <w:t xml:space="preserve"> CONTADOS A PARTIR DE LA FECHA DEL VENCIMIENTO DEL PLAZO SEÑALADO PARA LA REVISIÓN Y CONCILIACIÓN DE ESTAS DIFERENCIAS SÍ AMBAS PARTES NO LLEGAN A UNA CONCILIACIÓN ESTÁ QUEDARÁ PENDIENTE A EFECTO DE LLEGAR AL ACUERDO Y COBRARLO EN LA SIGUIENTE ESTIMACIÓN.</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IV</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CUBRIRÁ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EL IMPORTE DE SUS ESTIMACIONES DENTRO DE UN PLAZO NO MAYOR A </w:t>
      </w:r>
      <w:r w:rsidRPr="00793CDA">
        <w:rPr>
          <w:rFonts w:ascii="Univia Pro" w:eastAsia="Times New Roman" w:hAnsi="Univia Pro" w:cs="Leelawadee UI"/>
          <w:b/>
          <w:bCs/>
          <w:sz w:val="16"/>
          <w:szCs w:val="16"/>
          <w:lang w:val="es-ES" w:eastAsia="es-ES"/>
        </w:rPr>
        <w:t>(20) VEINTE DÍAS HÁBILES</w:t>
      </w:r>
      <w:r w:rsidRPr="00793CDA">
        <w:rPr>
          <w:rFonts w:ascii="Univia Pro" w:eastAsia="Times New Roman" w:hAnsi="Univia Pro" w:cs="Leelawadee UI"/>
          <w:sz w:val="16"/>
          <w:szCs w:val="16"/>
          <w:lang w:val="es-ES" w:eastAsia="es-ES"/>
        </w:rPr>
        <w:t xml:space="preserve"> SIGUIENTES CONTADOS A PARTIR DE LA FECHA EN QUE SE HUBIEREN AUTORIZADO.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LA AUTORIZACIÓN DE LAS ESTIMACIONES SE HARÁ POR CONDUCTO DE LA RESIDENCIA DE SUPERVISIÓN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LA FECHA DE ACEPTACIÓN AUTORIZACIÓN Y FIRMA DE LAS ESTIMACIONES DEBERÁ SENTARSE EN LA BITÁCORA DE OBRA CORRESPONDIENTE.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CASO DE QUE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NO PRESENTE LAS ESTIMACIONES EN EL PLAZO ESTABLECIDO EN LA PRESENTE CLÁUSULA, LA ESTIMACIÓN CORRESPONDIENTE SE PRESENTARÁ EN LA SIGUIENTE FECHA DE CORTE SIN QUE ELLO DÉ LUGAR A LA RECLAMACIÓN DE GASTOS FINANCIEROS POR PARTE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DEBIÉNDOSE HACER CONSTAR EN LA BITÁCORA TALES HECHOS.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PARA EL CASO DE FALTA DE PAGO OPORTUNO DE LAS ESTIMACIONES Y DE AJUSTES DE COSTOS,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A SOLICITUD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EL SUPUESTO DE QUE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HAYA RECIBIDO PAGO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NO SERÁN CONSIDERADOS COMO PAGOS EN EXCESO LAS DIFERENCIAS QUE RESULTEN A CARGO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QUE SEAN COMPENSADAS EN LA ESTIMACIÓN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SI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REALIZA TRABAJOS POR MAYOR VALOR DEL CONTRATO SIN MEDIAR ORDEN POR ESCRITO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INDEPENDIENTEMENTE DE LA RESPONSABILIDAD EN LA QUE INCURRE POR LA EJECUCIÓN DE LOS TRABAJOS EXCEDENTES, NO TENDRÁ DERECHO A RECLAMAR PAGO ALGUNO POR ELLO NI MODIFICACIÓN ALGUNA DEL PLAZO DE EJECUCIÓN DE LOS TRABAJOS.</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SEXTA</w:t>
      </w:r>
      <w:r w:rsidRPr="00793CDA">
        <w:rPr>
          <w:rFonts w:ascii="Univia Pro" w:eastAsia="Times New Roman" w:hAnsi="Univia Pro" w:cs="Leelawadee UI"/>
          <w:sz w:val="16"/>
          <w:szCs w:val="16"/>
          <w:lang w:val="es-ES" w:eastAsia="es-ES"/>
        </w:rPr>
        <w:t xml:space="preserve">. - LUGAR DE PAGO AMBAS PARTES CONVIENEN QUE EL PAGO DE LAS FACTURAS DERIVADAS DE LAS ESTIMACIONES A QUÉ SE REFIERE LA CLÁUSULA ANTERIOR Y CUANDO ASÍ PROCEDA EL PAGO POR CONCEPTO DE AJUSTES DE COSTOS A QUÉ SE REFIERE LA CLÁUSULA NOVENA SE HARÁ POR LA EJECUTORA DEL GASTO EN EL ÁREA DENOMINADA </w:t>
      </w:r>
      <w:r w:rsidRPr="00793CDA">
        <w:rPr>
          <w:rFonts w:ascii="Univia Pro" w:eastAsia="Times New Roman" w:hAnsi="Univia Pro" w:cs="Leelawadee UI"/>
          <w:b/>
          <w:sz w:val="16"/>
          <w:szCs w:val="16"/>
          <w:lang w:val="es-ES" w:eastAsia="es-ES"/>
        </w:rPr>
        <w:t>UNIDAD DE RECURSOS HUMANOS Y FINANCIEROS, SITA EN DR. MANUEL ALVAREZ BRAVO No.101, COL. REFORMA.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SERÁ LA ÚNICA RESPONSABLE DE QUE LAS FACTURAS QUE SE PRESENTEN PARA SU PAGO CUMPLAN CON LOS REQUISITOS ADMINISTRATIVOS Y FISCALES POR LO QUE EL ATRASO EN SU PAGO POR FALTA DE ALGUNO DE ESTOS O POR SU PRESENTACIÓN INCORRECTA O EXTEMPORÁNEA NO SERÁ MOTIVO PARA SOLICITAR EL PAGO DE GASTOS FINANCIEROS.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SÉPTIMA</w:t>
      </w:r>
      <w:r w:rsidRPr="00793CDA">
        <w:rPr>
          <w:rFonts w:ascii="Univia Pro" w:eastAsia="Times New Roman" w:hAnsi="Univia Pro" w:cs="Leelawadee UI"/>
          <w:sz w:val="16"/>
          <w:szCs w:val="16"/>
          <w:lang w:val="es-ES" w:eastAsia="es-ES"/>
        </w:rPr>
        <w:t xml:space="preserve">. - </w:t>
      </w:r>
      <w:r w:rsidRPr="00793CDA">
        <w:rPr>
          <w:rFonts w:ascii="Univia Pro" w:eastAsia="Times New Roman" w:hAnsi="Univia Pro" w:cs="Leelawadee UI"/>
          <w:b/>
          <w:sz w:val="16"/>
          <w:szCs w:val="16"/>
          <w:lang w:val="es-ES" w:eastAsia="es-ES"/>
        </w:rPr>
        <w:t>SUBCONTRATACIÓN:</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NO PODRÁ EJECUTAR LOS TRABAJOS DE FORMA COMPLETA O PARCIAL A TRAVÉS DE UN TERCERO.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r w:rsidRPr="00793CDA">
        <w:rPr>
          <w:rFonts w:ascii="Univia Pro" w:eastAsia="Times New Roman" w:hAnsi="Univia Pro" w:cs="Leelawadee UI"/>
          <w:sz w:val="16"/>
          <w:szCs w:val="16"/>
          <w:lang w:val="es-ES" w:eastAsia="es-ES"/>
        </w:rPr>
        <w:t xml:space="preserve">EN EL SUPUESTO PREVISTO POR EL ARTÍCULO 48 DE LA LEY DE OBRAS PÚBLICAS Y SERVICIOS RELACIONADOS DEL ESTADO DE OAXACA EL CONTRATISTA SEGUIRÁ SIENDO EL ÚNICO RESPONSABLE DE LA EJECUCIÓN DE LA OBRA ANTE </w:t>
      </w:r>
      <w:r w:rsidRPr="00793CDA">
        <w:rPr>
          <w:rFonts w:ascii="Univia Pro" w:eastAsia="Times New Roman" w:hAnsi="Univia Pro" w:cs="Leelawadee UI"/>
          <w:b/>
          <w:sz w:val="16"/>
          <w:szCs w:val="16"/>
          <w:lang w:val="es-ES" w:eastAsia="es-ES"/>
        </w:rPr>
        <w:t>“LA EJECUTORA DEL GASTO”.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OCTAVA. -</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CESIÓN DE DERECHOS DE COBRO</w:t>
      </w:r>
      <w:r w:rsidRPr="00793CDA">
        <w:rPr>
          <w:rFonts w:ascii="Univia Pro" w:eastAsia="Times New Roman" w:hAnsi="Univia Pro" w:cs="Leelawadee UI"/>
          <w:sz w:val="16"/>
          <w:szCs w:val="16"/>
          <w:lang w:val="es-ES" w:eastAsia="es-ES"/>
        </w:rPr>
        <w:t>: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PODRÁ CEDER EN FORMA PARCIAL O TOTAL LOS DERECHOS DE COBRO SOBRE ESTIMACIONES POR TRABAJOS EJECUTADOS DEBIENDO CEÑIRSE AL SIGUIENTE PROCEDIMIENTO: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w:t>
      </w:r>
      <w:r w:rsidRPr="00793CDA">
        <w:rPr>
          <w:rFonts w:ascii="Univia Pro" w:eastAsia="Times New Roman" w:hAnsi="Univia Pro" w:cs="Leelawadee UI"/>
          <w:sz w:val="16"/>
          <w:szCs w:val="16"/>
          <w:lang w:val="es-ES" w:eastAsia="es-ES"/>
        </w:rPr>
        <w:t xml:space="preserve"> DAR AVISO PREVIO Y POR ESCRITO A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xml:space="preserve"> EN EL QUE SE EXPRESA SU INTENCIÓN DE CEDER COMPLETAMENTE O PARTE DE SUS DERECHOS DE COBRO, DEBIENDO PROPORCIONAR TODA LA INFORMACIÓN NECESARIA DE LA PERSONA A FAVOR DE QUIÉN PRETENDE TRANSFERIR ESTE DERECHO DE COBRO.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II.</w:t>
      </w:r>
      <w:r w:rsidRPr="00793CDA">
        <w:rPr>
          <w:rFonts w:ascii="Univia Pro" w:eastAsia="Times New Roman" w:hAnsi="Univia Pro" w:cs="Leelawadee UI"/>
          <w:sz w:val="16"/>
          <w:szCs w:val="16"/>
          <w:lang w:val="es-ES" w:eastAsia="es-ES"/>
        </w:rPr>
        <w:t xml:space="preserve"> LA EJECUTORA DEL GASTO DEBERÁ RESOLVER SOBRE LA SOLICITUD DE LA CONTRATISTA EN UN TÉRMINO DE </w:t>
      </w:r>
      <w:r w:rsidRPr="00793CDA">
        <w:rPr>
          <w:rFonts w:ascii="Univia Pro" w:eastAsia="Times New Roman" w:hAnsi="Univia Pro" w:cs="Leelawadee UI"/>
          <w:b/>
          <w:bCs/>
          <w:sz w:val="16"/>
          <w:szCs w:val="16"/>
          <w:lang w:val="es-ES" w:eastAsia="es-ES"/>
        </w:rPr>
        <w:t>DIEZ DÍAS NATURALES</w:t>
      </w:r>
      <w:r w:rsidRPr="00793CDA">
        <w:rPr>
          <w:rFonts w:ascii="Univia Pro" w:eastAsia="Times New Roman" w:hAnsi="Univia Pro" w:cs="Leelawadee UI"/>
          <w:sz w:val="16"/>
          <w:szCs w:val="16"/>
          <w:lang w:val="es-ES" w:eastAsia="es-ES"/>
        </w:rPr>
        <w:t xml:space="preserve"> CONTADOS A PARTIR DE LA PRESENTACIÓN DEL AVISO.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LA TRANSFERENCIA DE DERECHOS NO EXENTA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DE FACTURAR LOS TRABAJOS QUE SE ESTIMEN.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LA NOTIFICACIÓN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DE LA RESOLUCIÓN SOBRE SU SOLICITUD DE CESIÓN DE DERECHOS DEBERÁ HACERSE EN FORMA FEHACIENTE CON EL ACUSE DE RECIBO CORRESPONDIENTE.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DE IGUAL MANERA DEBERÁ NOTIFICARSE UNA COPIA DE CONOCIMIENTO AL ÁREA DE LA EJECUTORA DEL GASTO QUE CORRESPONDA.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AMBAS PARTES CONVIENEN QUE EN CASO DE RESCISIÓN DEL PRESENTE CONTRATO LOS CRÉDITOS A FAVOR DE TERCEROS TENDRÁN LA SIGUIENTE PRELACIÓN ORDEN DE PREFERENCIA EN SU PAGO.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1.</w:t>
      </w:r>
      <w:r w:rsidRPr="00793CDA">
        <w:rPr>
          <w:rFonts w:ascii="Univia Pro" w:eastAsia="Times New Roman" w:hAnsi="Univia Pro" w:cs="Leelawadee UI"/>
          <w:sz w:val="16"/>
          <w:szCs w:val="16"/>
          <w:lang w:val="es-ES" w:eastAsia="es-ES"/>
        </w:rPr>
        <w:t xml:space="preserve"> CRÉDITOS A FAVOR DE LAS PERSONAS TRABAJADORAS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2.</w:t>
      </w:r>
      <w:r w:rsidRPr="00793CDA">
        <w:rPr>
          <w:rFonts w:ascii="Univia Pro" w:eastAsia="Times New Roman" w:hAnsi="Univia Pro" w:cs="Leelawadee UI"/>
          <w:sz w:val="16"/>
          <w:szCs w:val="16"/>
          <w:lang w:val="es-ES" w:eastAsia="es-ES"/>
        </w:rPr>
        <w:t xml:space="preserve"> CRÉDITOS FISCALES EN LOS TÉRMINOS DEL CÓDIGO FISCAL DE LA FEDERACIÓN;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3.</w:t>
      </w:r>
      <w:r w:rsidRPr="00793CDA">
        <w:rPr>
          <w:rFonts w:ascii="Univia Pro" w:eastAsia="Times New Roman" w:hAnsi="Univia Pro" w:cs="Leelawadee UI"/>
          <w:sz w:val="16"/>
          <w:szCs w:val="16"/>
          <w:lang w:val="es-ES" w:eastAsia="es-ES"/>
        </w:rPr>
        <w:t xml:space="preserve"> CRÉDITOS A FAVOR DE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TENIENDO PREFERENCIA LOS QUE RESULTEN DE LA FALTA DE AMORTIZACIÓN DEL O LOS ANTICIPOS QUE SE LE HAYAN OTORGADO A CUENTA DEL PRESENTE DEL PRESENTE CONTRATO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Y;</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4.</w:t>
      </w:r>
      <w:r w:rsidRPr="00793CDA">
        <w:rPr>
          <w:rFonts w:ascii="Univia Pro" w:eastAsia="Times New Roman" w:hAnsi="Univia Pro" w:cs="Leelawadee UI"/>
          <w:sz w:val="16"/>
          <w:szCs w:val="16"/>
          <w:lang w:val="es-ES" w:eastAsia="es-ES"/>
        </w:rPr>
        <w:t xml:space="preserve"> OTROS CRÉDITOS A FAVOR DE TERCEROS DISTINTOS A LOS MENCIONADOS EN LOS PUNTOS ANTERIORES.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NOVENA. -</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AJUSTES DE COSTOS</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ACUERDAN LA REVISIÓN Y AJUSTES DE LOS COSTOS QUE INTEGRAN LOS PRECIOS UNITARIOS PACTADOS EN ESTE CONTRATO CUANDO A PARTIR DE LA FECHA DE PRESENTACIÓN DE SUS DE SUS PROPUESTAS OCURREN CIRCUNSTANCIAS DE ORDEN ECONÓMICO NO PREVISTAS EN ESTE CONTRATO QUE DETERMINEN UN AUMENTO O REDUCCIÓN DE LOS COSTOS DE LOS TRABAJOS AÚN NO EJECUTADOS CONFORME AL PROGRAMA PACTADO.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ACUERDAN QUE EL PROCEDIMIENTO PARA LA REVISIÓN Y AJUSTE DE COSTOS DETERMINADO DESDE LAS BASES PARA EL PROCESO DE CONTRATO SERÁ EL MISMO A QUÉ SE REFIERE EL ARTÍCULO 55 DE LA LEY DE OBRAS PÚBLICAS Y SERVICIOS RELACIONADOS DEL ESTADO DE OAXACA DE ACUERDO A LO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numPr>
          <w:ilvl w:val="0"/>
          <w:numId w:val="8"/>
        </w:numPr>
        <w:spacing w:after="0" w:line="240" w:lineRule="auto"/>
        <w:contextualSpacing/>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EL AJUSTE DE COSTOS DEBE SER SOLICITADO POR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MEDIANTE ESCRITO DEBIENDO ADJUNTAR A ESTE EL ESTUDIO Y SOPORTE RESPECTIVO QUE PARA TALES EFECTOS ASÍ PROCEDA DENTRO DE UN PLAZO QUE NO EXCEDA DE 5 DÍAS HÁBILES. </w:t>
      </w:r>
    </w:p>
    <w:p w:rsidR="00257E0E" w:rsidRPr="00793CDA" w:rsidRDefault="00257E0E" w:rsidP="00257E0E">
      <w:pPr>
        <w:spacing w:after="0" w:line="240" w:lineRule="auto"/>
        <w:ind w:left="708"/>
        <w:jc w:val="both"/>
        <w:rPr>
          <w:rFonts w:ascii="Univia Pro" w:eastAsia="Times New Roman" w:hAnsi="Univia Pro" w:cs="Leelawadee UI"/>
          <w:sz w:val="16"/>
          <w:szCs w:val="16"/>
          <w:lang w:val="es-ES" w:eastAsia="es-ES"/>
        </w:rPr>
      </w:pPr>
    </w:p>
    <w:p w:rsidR="00257E0E" w:rsidRPr="00793CDA" w:rsidRDefault="00257E0E" w:rsidP="00257E0E">
      <w:pPr>
        <w:numPr>
          <w:ilvl w:val="0"/>
          <w:numId w:val="8"/>
        </w:numPr>
        <w:spacing w:after="0" w:line="240" w:lineRule="auto"/>
        <w:contextualSpacing/>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LOS INCREMENTOS O DECREMENTOS DE LOS COSTOS DE LOS INSUMOS SERÁN CALCULADOS CON BASE EN LO RELATIVO DEL BANCO DE MÉXICO O EL ÍNDICE QUE DETERMINE LA SECRETARÍA DE LAS INFRAESTRUCTURAS Y ORDENAMIENTO TERRITORIAL SUSTENTABLE; EN CASO DE BASARSE EL CONTRATO EN LA LEY DE OBRAS PÚBLICAS Y SERVICIOS RELACIONADOS CON LAS MISMAS, DEBERÁ BASARSE ÚNICAMENTE EN LOS RELATIVOS AL BANCO DE MÉXICO. CUANDO LOS ÍNDICES QUE SE REQUIERAN NO SE ENCUENTREN DENTRO DE LOS PUBLICADOS POR EL BANCO DE MÉXICO O LA SECRETARÍA DE LAS INFRAESTRUCTURAS Y ORDENAMIENTO TERRITORIAL SUSTENTABLE,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PROCEDERÁN A CALCULAR EN CONJUNTO CONFORME A LOS PRECIOS QUE INVESTIGAN POR MERCADO DIRECTO O EN PUBLICACIONES ESPECIALIZADAS NACIONALES O INTERNACIONALES CONSIDERANDO AL MENOS TRES FUENTES DISTINTAS UTILIZANDO LOS LINEAMIENTOS Y METODOLOGÍAS QUE EXPIDA EL BANCO DE MÉXICO.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numPr>
          <w:ilvl w:val="0"/>
          <w:numId w:val="8"/>
        </w:numPr>
        <w:spacing w:after="0" w:line="240" w:lineRule="auto"/>
        <w:contextualSpacing/>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CON RESPECTO AL PROGRAMA QUE SE HUBIERA CONVENIDO, CUANDO EL ATRASO SEA POR CAUSA IMPUTABLE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PROCEDERÁ EL AJUSTE DE COSTOS EXCLUSIVAMENTE PARA LOS TRABAJOS PENDIENTES DE EJECUTAR, CONFORME EL PROGRAMA QUE SE HUBIERE CONVENIDO.</w:t>
      </w:r>
    </w:p>
    <w:p w:rsidR="00257E0E" w:rsidRPr="00793CDA" w:rsidRDefault="00257E0E" w:rsidP="00257E0E">
      <w:pPr>
        <w:spacing w:after="0" w:line="240" w:lineRule="auto"/>
        <w:ind w:left="708"/>
        <w:rPr>
          <w:rFonts w:ascii="Univia Pro" w:eastAsia="Times New Roman" w:hAnsi="Univia Pro" w:cs="Leelawadee UI"/>
          <w:sz w:val="16"/>
          <w:szCs w:val="16"/>
          <w:lang w:val="es-ES" w:eastAsia="es-ES"/>
        </w:rPr>
      </w:pPr>
    </w:p>
    <w:p w:rsidR="00257E0E" w:rsidRPr="00793CDA" w:rsidRDefault="00257E0E" w:rsidP="00257E0E">
      <w:pPr>
        <w:numPr>
          <w:ilvl w:val="0"/>
          <w:numId w:val="8"/>
        </w:num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LOS PRECIOS ORIGINALES DEL CONTRATO PERMANECERÁN FIJOS HASTA LA TERMINACIÓN DE LOS TRABAJOS OBJETOS DEL PRESENTE CONTRATO, EL AJUSTE SE APLICARÁ A LOS COSTOS DIRECTOS CONSERVANDO CONSTANTES LOS PORCENTAJES DE INDIRECTOS Y UTILIDAD ORIGINALES DURANTE EL EJERCICIO DEL PRESENTE CONTRATO.</w:t>
      </w:r>
    </w:p>
    <w:p w:rsidR="00257E0E" w:rsidRPr="00793CDA" w:rsidRDefault="00257E0E" w:rsidP="00257E0E">
      <w:pPr>
        <w:spacing w:after="0" w:line="240" w:lineRule="auto"/>
        <w:ind w:left="708"/>
        <w:rPr>
          <w:rFonts w:ascii="Univia Pro" w:eastAsia="Times New Roman" w:hAnsi="Univia Pro" w:cs="Leelawadee UI"/>
          <w:sz w:val="16"/>
          <w:szCs w:val="16"/>
          <w:lang w:val="es-ES" w:eastAsia="es-ES"/>
        </w:rPr>
      </w:pPr>
    </w:p>
    <w:p w:rsidR="00257E0E" w:rsidRPr="00793CDA" w:rsidRDefault="00257E0E" w:rsidP="00257E0E">
      <w:pPr>
        <w:numPr>
          <w:ilvl w:val="0"/>
          <w:numId w:val="8"/>
        </w:numPr>
        <w:spacing w:after="0" w:line="240" w:lineRule="auto"/>
        <w:contextualSpacing/>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EL COSTO POR FINANCIAMIENTO SE ESTARÁ SUJETO A LAS VARIACIONES DE LA TASA DE INTERÉS ESTABLECIDA POR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EN SU PROPOSICIÓN.</w:t>
      </w:r>
    </w:p>
    <w:p w:rsidR="00257E0E" w:rsidRPr="00793CDA" w:rsidRDefault="00257E0E" w:rsidP="00257E0E">
      <w:pPr>
        <w:spacing w:after="0" w:line="240" w:lineRule="auto"/>
        <w:ind w:left="708"/>
        <w:rPr>
          <w:rFonts w:ascii="Univia Pro" w:eastAsia="Times New Roman" w:hAnsi="Univia Pro" w:cs="Leelawadee UI"/>
          <w:sz w:val="16"/>
          <w:szCs w:val="16"/>
          <w:lang w:val="es-ES" w:eastAsia="es-ES"/>
        </w:rPr>
      </w:pPr>
    </w:p>
    <w:p w:rsidR="00257E0E" w:rsidRPr="00793CDA" w:rsidRDefault="00257E0E" w:rsidP="00257E0E">
      <w:pPr>
        <w:numPr>
          <w:ilvl w:val="0"/>
          <w:numId w:val="8"/>
        </w:numPr>
        <w:spacing w:after="0" w:line="240" w:lineRule="auto"/>
        <w:contextualSpacing/>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PARA EL PAGO DEL AJUSTE DE COSTOS SE ESTARÁ A LO DISPUESTO EN LA CLÁUSULA SEXTA POR LO QUE RESPECTA A LA AUTORIZACIÓN Y PAGO DE LA FACTURA Y A LOS PLAZOS ESTABLECIDOS</w:t>
      </w:r>
    </w:p>
    <w:p w:rsidR="00257E0E" w:rsidRPr="00793CDA" w:rsidRDefault="00257E0E" w:rsidP="00257E0E">
      <w:pPr>
        <w:spacing w:after="0" w:line="240" w:lineRule="auto"/>
        <w:ind w:left="1800"/>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DÉCIMA. -</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GARANTÍAS:</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SE OBLIGA A CONSTITUIR Y A SOSTENER EN LA FORMA Y TÉRMINOS POR LA LEY DE OBRAS PÚBLICAS Y SERVICIOS RELACIONADOS DEL ESTADO DE OAXACA Y DEMÁS DISPOSICIONES REGLAMENTARIAS Y ADMINISTRATIVAS APLICABLES, ASÍ COMO LO PREVISTO EN ESTE CONTRATO LAS SIGUIENTES GARANTÍAS: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 GARANTÍA DE ANTICIPO PÓLIZA DE FIANZA QUE ASEGURA LA CORRECTA INVERSIÓN EXACTA, AMORTIZACIÓN O DEVOLUCIÓN DEL ADELANTO O ANTICIPO QUE SE LE QUE LE SEA OTORGADO POR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xml:space="preserve"> LOS TÉRMINOS ESTABLECIDOS EN LA CLÁUSULA CUARTA DEL PRESENTE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ESTÁ FIANZA TIENE QUE SER ENTREGADA POR LA CONTRATISTA A LA EJECUTORA DEL GASTO DENTRO DE LOS </w:t>
      </w:r>
      <w:r w:rsidRPr="00793CDA">
        <w:rPr>
          <w:rFonts w:ascii="Univia Pro" w:eastAsia="Times New Roman" w:hAnsi="Univia Pro" w:cs="Leelawadee UI"/>
          <w:b/>
          <w:bCs/>
          <w:sz w:val="16"/>
          <w:szCs w:val="16"/>
          <w:lang w:val="es-ES" w:eastAsia="es-ES"/>
        </w:rPr>
        <w:t>QUINCE DÍAS NATURALES</w:t>
      </w:r>
      <w:r w:rsidRPr="00793CDA">
        <w:rPr>
          <w:rFonts w:ascii="Univia Pro" w:eastAsia="Times New Roman" w:hAnsi="Univia Pro" w:cs="Leelawadee UI"/>
          <w:sz w:val="16"/>
          <w:szCs w:val="16"/>
          <w:lang w:val="es-ES" w:eastAsia="es-ES"/>
        </w:rPr>
        <w:t xml:space="preserve"> SIGUIENTES A LA FECHA DE NOTIFICACIÓN DEL FALLO DE ADJUDICACIÓN DE LOS TRABAJOS Y DEBERÁ SER OTORGADA POR INSTITUCIÓN MEXICANA DEBIDAMENTE AUTORIZADA POR LA COMISIÓN NACIONAL BANCARIA Y DE VALORES (</w:t>
      </w:r>
      <w:r w:rsidRPr="00793CDA">
        <w:rPr>
          <w:rFonts w:ascii="Univia Pro" w:eastAsia="Times New Roman" w:hAnsi="Univia Pro" w:cs="Leelawadee UI"/>
          <w:b/>
          <w:sz w:val="16"/>
          <w:szCs w:val="16"/>
          <w:lang w:val="es-ES" w:eastAsia="es-ES"/>
        </w:rPr>
        <w:t>CNBV</w:t>
      </w:r>
      <w:r w:rsidRPr="00793CDA">
        <w:rPr>
          <w:rFonts w:ascii="Univia Pro" w:eastAsia="Times New Roman" w:hAnsi="Univia Pro" w:cs="Leelawadee UI"/>
          <w:sz w:val="16"/>
          <w:szCs w:val="16"/>
          <w:lang w:val="es-ES" w:eastAsia="es-ES"/>
        </w:rPr>
        <w:t xml:space="preserve">) EXPEDIDA A FAVOR DE LA </w:t>
      </w:r>
      <w:r w:rsidRPr="00793CDA">
        <w:rPr>
          <w:rFonts w:ascii="Univia Pro" w:eastAsia="Times New Roman" w:hAnsi="Univia Pro" w:cs="Leelawadee UI"/>
          <w:b/>
          <w:sz w:val="16"/>
          <w:szCs w:val="16"/>
          <w:lang w:val="es-ES" w:eastAsia="es-ES"/>
        </w:rPr>
        <w:t>SECRETARÍA DE FINANZAS DEL PODER EJECUTIVO</w:t>
      </w:r>
      <w:r w:rsidRPr="00793CDA">
        <w:rPr>
          <w:rFonts w:ascii="Univia Pro" w:eastAsia="Times New Roman" w:hAnsi="Univia Pro" w:cs="Leelawadee UI"/>
          <w:b/>
          <w:i/>
          <w:sz w:val="16"/>
          <w:szCs w:val="16"/>
          <w:lang w:val="es-ES" w:eastAsia="es-ES"/>
        </w:rPr>
        <w:t xml:space="preserve"> </w:t>
      </w:r>
      <w:r w:rsidRPr="00793CDA">
        <w:rPr>
          <w:rFonts w:ascii="Univia Pro" w:eastAsia="Times New Roman" w:hAnsi="Univia Pro" w:cs="Leelawadee UI"/>
          <w:sz w:val="16"/>
          <w:szCs w:val="16"/>
          <w:lang w:val="es-ES" w:eastAsia="es-ES"/>
        </w:rPr>
        <w:t xml:space="preserve">A SATISFACCIÓN DE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POR UN VALOR DEL 100% DEL IMPORTE DEL ANTICIPO SEÑALADOS EN EL PRIMER PÁRRAFO DE LA CLÁUSULA CUARTA DEL PRESENTE CONTRATO INCLUYENDO EL IMPUESTO AL VALOR AGREGADO.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II. GARANTÍA DE CUMPLIMIENTO DE LAS OBLIGACIONES DERIVADAS DEL PRESENTE CONTRATO, PÓLIZA DE FIANZA QUE DEBE SER ENTREGADA POR LA CONTRATISTA A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xml:space="preserve"> DENTRO DE LOS </w:t>
      </w:r>
      <w:r w:rsidRPr="00793CDA">
        <w:rPr>
          <w:rFonts w:ascii="Univia Pro" w:eastAsia="Times New Roman" w:hAnsi="Univia Pro" w:cs="Leelawadee UI"/>
          <w:b/>
          <w:bCs/>
          <w:sz w:val="16"/>
          <w:szCs w:val="16"/>
          <w:lang w:val="es-ES" w:eastAsia="es-ES"/>
        </w:rPr>
        <w:t>QUINCE DÍAS NATURALES</w:t>
      </w:r>
      <w:r w:rsidRPr="00793CDA">
        <w:rPr>
          <w:rFonts w:ascii="Univia Pro" w:eastAsia="Times New Roman" w:hAnsi="Univia Pro" w:cs="Leelawadee UI"/>
          <w:sz w:val="16"/>
          <w:szCs w:val="16"/>
          <w:lang w:val="es-ES" w:eastAsia="es-ES"/>
        </w:rPr>
        <w:t xml:space="preserve"> SIGUIENTES A LA FECHA DE NOTIFICACIÓN DEL FALLO DE ADJUDICACIÓN DE LOS TRABAJOS Y DEBERÁ SER OTORGADA POR INSTITUCIÓN MEXICANA DEBIDAMENTE AUTORIZADA POR LA COMISIÓN NACIONAL BANCARIA Y DE VALORES (</w:t>
      </w:r>
      <w:r w:rsidRPr="00793CDA">
        <w:rPr>
          <w:rFonts w:ascii="Univia Pro" w:eastAsia="Times New Roman" w:hAnsi="Univia Pro" w:cs="Leelawadee UI"/>
          <w:b/>
          <w:sz w:val="16"/>
          <w:szCs w:val="16"/>
          <w:lang w:val="es-ES" w:eastAsia="es-ES"/>
        </w:rPr>
        <w:t>CNBV</w:t>
      </w:r>
      <w:r w:rsidRPr="00793CDA">
        <w:rPr>
          <w:rFonts w:ascii="Univia Pro" w:eastAsia="Times New Roman" w:hAnsi="Univia Pro" w:cs="Leelawadee UI"/>
          <w:sz w:val="16"/>
          <w:szCs w:val="16"/>
          <w:lang w:val="es-ES" w:eastAsia="es-ES"/>
        </w:rPr>
        <w:t xml:space="preserve">) EXPEDIDA </w:t>
      </w:r>
      <w:r w:rsidRPr="00793CDA">
        <w:rPr>
          <w:rFonts w:ascii="Univia Pro" w:eastAsia="Times New Roman" w:hAnsi="Univia Pro" w:cs="Leelawadee UI"/>
          <w:b/>
          <w:sz w:val="16"/>
          <w:szCs w:val="16"/>
          <w:lang w:val="es-ES" w:eastAsia="es-ES"/>
        </w:rPr>
        <w:t>A FAVOR DE LA SECRETARÍA DE FINANZAS DEL PODER EJECUTIVO DEL ESTADO DE OAXACA</w:t>
      </w:r>
      <w:r w:rsidRPr="00793CDA">
        <w:rPr>
          <w:rFonts w:ascii="Univia Pro" w:eastAsia="Times New Roman" w:hAnsi="Univia Pro" w:cs="Leelawadee UI"/>
          <w:b/>
          <w:i/>
          <w:sz w:val="16"/>
          <w:szCs w:val="16"/>
          <w:lang w:val="es-ES" w:eastAsia="es-ES"/>
        </w:rPr>
        <w:t xml:space="preserve"> </w:t>
      </w:r>
      <w:r w:rsidRPr="00793CDA">
        <w:rPr>
          <w:rFonts w:ascii="Univia Pro" w:eastAsia="Times New Roman" w:hAnsi="Univia Pro" w:cs="Leelawadee UI"/>
          <w:sz w:val="16"/>
          <w:szCs w:val="16"/>
          <w:lang w:val="es-ES" w:eastAsia="es-ES"/>
        </w:rPr>
        <w:t>A SATISFACCIÓN DE LA EJECUTORA DEL GASTO POR UN VALOR DEL 10% DEL IMPORTE TOTAL INCLUYENDO EL IMPUESTO AL VALOR AGREGADO.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III. GARANTÍA DE VICIOS OCULTOS Y CUALQUIER OTRA RESPONSABILIDAD EN TÉRMINOS DE LO DISPUESTO EN EL SEGUNDO PÁRRAFO DEL ARTÍCULO 64 DELA LEY DE OBRAS PÚBLICAS Y SERVICIOS RELACIONADOS DEL ESTADO DE OAXACA PREVIAMENTE A LA RECEPCIÓN DE LOS TRABAJOS MATERIA DEL PRESENTE CONTRATO, LA CONTRATISTA SE OBLIGA A CONSTITUIR UNA FIANZA CON EL OBJETO DE GARANTIZAR DURANTE EL PLAZO DE 12 MESES POSTERIORES A LA RECEPCIÓN DE LOS TRABAJOS POR PARTE DE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xml:space="preserve"> SUS RESPONSABILIDADES DERIVADAS DE LOS DEFECTOS DE EJECUCIÓN, VICIOS OCULTOS O CUALQUIER OTRA RESPONSABILIDAD EN QUE HUBIERA INCURRIDO, POR EL EQUIVALENTE AL 10% DEL MONTO TOTAL EJERCIDO DE LOS TRABAJOS Y DEBERÁ SER OTORGADA POR INSTITUCIÓN MEXICANA DEBIDAMENTE AUTORIZADA POR LA COMISIÓN NACIONAL BANCARIA Y DE VALORES (</w:t>
      </w:r>
      <w:r w:rsidRPr="00793CDA">
        <w:rPr>
          <w:rFonts w:ascii="Univia Pro" w:eastAsia="Times New Roman" w:hAnsi="Univia Pro" w:cs="Leelawadee UI"/>
          <w:b/>
          <w:sz w:val="16"/>
          <w:szCs w:val="16"/>
          <w:lang w:val="es-ES" w:eastAsia="es-ES"/>
        </w:rPr>
        <w:t>CNBV</w:t>
      </w:r>
      <w:r w:rsidRPr="00793CDA">
        <w:rPr>
          <w:rFonts w:ascii="Univia Pro" w:eastAsia="Times New Roman" w:hAnsi="Univia Pro" w:cs="Leelawadee UI"/>
          <w:sz w:val="16"/>
          <w:szCs w:val="16"/>
          <w:lang w:val="es-ES" w:eastAsia="es-ES"/>
        </w:rPr>
        <w:t xml:space="preserve">) EXPEDIDA A FAVOR DE LA </w:t>
      </w:r>
      <w:r w:rsidRPr="00793CDA">
        <w:rPr>
          <w:rFonts w:ascii="Univia Pro" w:eastAsia="Times New Roman" w:hAnsi="Univia Pro" w:cs="Leelawadee UI"/>
          <w:b/>
          <w:sz w:val="16"/>
          <w:szCs w:val="16"/>
          <w:lang w:val="es-ES" w:eastAsia="es-ES"/>
        </w:rPr>
        <w:t xml:space="preserve">SECRETARÍA DE FINANZAS DEL PODER EJECUTIVO DEL ESTADO DE OAXACA </w:t>
      </w:r>
      <w:r w:rsidRPr="00793CDA">
        <w:rPr>
          <w:rFonts w:ascii="Univia Pro" w:eastAsia="Times New Roman" w:hAnsi="Univia Pro" w:cs="Leelawadee UI"/>
          <w:sz w:val="16"/>
          <w:szCs w:val="16"/>
          <w:lang w:val="es-ES" w:eastAsia="es-ES"/>
        </w:rPr>
        <w:t xml:space="preserve">A SATISFACCIÓN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LOS MODELOS DE PÓLIZA FIANZA ANTES DESCRITOS DEBERÁN APEGARSE A LAS DISPOSICIONES DE CARÁCTER GENERAL POR LAS QUE SE APRUEBAN LOS MODELOS DE PÓLIZAS DE FIANZAS CONSTITUIDAS COMO GARANTÍAS EN LAS CONTRATACIONES PÚBLICAS REALIZADAS AL AMPARO DE LA LEY DE ADQUISICIONES ARRENDAMIENTOS Y SERVICIOS DEL SECTOR PÚBLICO Y LA LEY DE OBRAS PÚBLICAS Y SERVICIOS RELACIONADOS CON LAS MISMAS PUBLICADAS MEDIANTE DECRETO EN EL DIARIO OFICIAL DE LA FEDERACIÓN DEL DÍA 15 DE ABRIL DEL 2022, LAS CUALES SE ENTENDERÁN HECHAS A LAS ENTIDADES FEDERATIVAS LOS MUNICIPIOS Y LOS ENTES PÚBLICOS DE UNA SÍ OTROS CUANDO ESTOS SE UBIQUEN EN EL SUPUESTO EN QUE SE REFIERE LA FRACCIÓN SEXTA DEL ARTÍCULO 1 DELA LEY DE ADQUISICIONES ARRENDAMIENTOS Y SERVICIOS DEL SECTOR PÚBLICO Y DE LA LEY DE OBRAS PÚBLICAS Y SERVICIOS RELACIONADOS CON LAS MISMAS DEBIÉNDOSE DAR CUMPLIMIENTO EN SU CASO A LAS POSTERIORES ACTUALIZACIONES QUE SE EMITAN POR LA SECRETARÍA DE HACIENDA Y CRÉDITO PÚBLICO EN TÉRMINOS DEL ARTÍCULO 18 PÁRRAFO SEGUNDO DE LA LEY DE INSTITUCIONES DE SEGUROS Y FIANZAS.</w:t>
      </w:r>
    </w:p>
    <w:p w:rsidR="00257E0E" w:rsidRPr="00793CDA" w:rsidRDefault="00257E0E" w:rsidP="00257E0E">
      <w:pPr>
        <w:spacing w:after="0" w:line="240" w:lineRule="auto"/>
        <w:jc w:val="both"/>
        <w:rPr>
          <w:rFonts w:ascii="Univia Pro" w:eastAsia="Times New Roman" w:hAnsi="Univia Pro" w:cs="Leelawadee UI"/>
          <w:b/>
          <w: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DÉCIMA PRIMERA. -</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DISPONIBILIDAD DEL INMUEBLE:</w:t>
      </w:r>
      <w:r w:rsidRPr="00793CDA">
        <w:rPr>
          <w:rFonts w:ascii="Univia Pro" w:eastAsia="Times New Roman" w:hAnsi="Univia Pro" w:cs="Leelawadee UI"/>
          <w:sz w:val="16"/>
          <w:szCs w:val="16"/>
          <w:lang w:val="es-ES" w:eastAsia="es-ES"/>
        </w:rPr>
        <w:t xml:space="preserve"> DE CONFORMIDAD CON LO DISPUESTO EN EL ARTÍCULO 60 DE LA LEY DE OBRAS PÚBLICAS Y SERVICIOS RELACIONADOS DEL ESTADO DE OAXACA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SE OBLIGA A PONER A DISPOSICIÓN DE LA CONTRATISTA EL O LOS INMUEBLES EN DONDE DEBAN LLEVARSE A CABO LOS TRABAJOS MATERIA DE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EL INCUMPLIMIENTO POR PARTE DE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PRORROGARÁ EN IGUAL PLAZO LA FECHA ORIGINALMENTE PACTADA DE TERMINACIÓN DE LOS TRABAJOS LOS CUALES UNA VEZ CONCLUIDOS CON ESTA EXTENSIÓN DE TIEMPO O NO DEBERÁ CONSTAR POR ESCRITO EL HABER SIDO ENTREGADOS.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DÉCIMA SEGUNDA.- REPRESENTANTES DE LAS PARTES:</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SE OBLIGA A DESIGNAR POR ESCRITO Y A ESTABLECER ANTICIPADAMENTE AL INICIO DE LOS TRABAJOS A UN REPRESENTANTE DE OBRA QUÉ PODRÁ SER UNA PERSONA CON TÍTULO PROFESIONAL CON CONOCIMIENTOS TÉCNICOS PERO DEBEERA OBLIGADAMENTE CONTAR CON UNA EXPERIENCIA COMPROBABLE EN EJECUCIÓN DE TRABAJOS AFINES O SIMILARES A LOS DEL OBJETO DE ESTE CONTRATO ESTA PERSONA REPRESENTANTE DE OBRA DEBERÁ TENER FACULTADES PARA TOMAR DECISIONES EN TODO LO RELATIVO AL CUMPLIMIENTO DEL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lastRenderedPageBreak/>
        <w:t xml:space="preserve">“LA EJECUTORA DEL GASTO” </w:t>
      </w:r>
      <w:r w:rsidRPr="00793CDA">
        <w:rPr>
          <w:rFonts w:ascii="Univia Pro" w:eastAsia="Times New Roman" w:hAnsi="Univia Pro" w:cs="Leelawadee UI"/>
          <w:sz w:val="16"/>
          <w:szCs w:val="16"/>
          <w:lang w:val="es-ES" w:eastAsia="es-ES"/>
        </w:rPr>
        <w:t xml:space="preserve">DE CONFORMIDAD CON EL MEJOR DESARROLLO DEL OBJETO DEL PRESENTE CONTRATO SE RESERVA EL DERECHO DE ACEPTACIÓN O REMOCIÓN DE LA PERSONA DESIGNADA COMO REPRESENTANTE DE LOS TRABAJOS POR PARTE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EN TÉRMINO DE LOS DISPUESTO POR EL ARTÍCULO 61 DE LA LEY DE OBRAS PÚBLICAS Y SERVICIOS RELACIONADOS DEL ESTADO DE OAXACA DEBERÁ ASIGNAR CON ANTELACIÓN AL INICIO DE LOS TRABAJOS A UNA PERSONA SERVIDORA PÚBLICA QUE SERÁ RESPONSABLE DE LA RESIDENCIA DE OBRA LA CUAL PODRÁ CONTAR CON UN TÍTULO PROFESIONAL O CON CONOCIMIENTOS TÉCNICOS, PERO DEBERÁ TENER OBLIGADAMENTE EXPERIENCIA COMPROBABLE EN EJECUCIÓN DE TRABAJOS AFINES O SIMILARES A LOS DEL OBJETO DE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LA PERSONA RESIDENTE DE OBRA SERÁ RESPONSABLE DE MANERA ENUNCIATIVA MÁS NO LIMITATIVA DE SUPERVISAR VIGILAR CONTROLAR Y REVISAR LOS TRABAJOS OBJETO DEL CONTRATO, ASÍ COMO DAR A LA CONTRATISTA POR ESCRITO INSTRUCCIONES QUE ESTIME PERTINENTES RELACIONADAS CON LA EJECUCIÓN DE LOS TRABAJOS DE ACUERDO A LA FORMA CONVENIDA Y LAS MODIFICACIONES QUE PARA TALES EFECTOS HAYAN SIDO PACTADAS.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PODRÁ REMOVER DE SU CARGO A LA PERSONA DESIGNADA COMO RESIDENTE DE OBRA EN CUALQUIER MOMENTO PREVIA NOTIFICACIÓN POR ESCRITO A LA CONTRATISTA CON </w:t>
      </w:r>
      <w:r w:rsidRPr="00793CDA">
        <w:rPr>
          <w:rFonts w:ascii="Univia Pro" w:eastAsia="Times New Roman" w:hAnsi="Univia Pro" w:cs="Leelawadee UI"/>
          <w:b/>
          <w:bCs/>
          <w:sz w:val="16"/>
          <w:szCs w:val="16"/>
          <w:lang w:val="es-ES" w:eastAsia="es-ES"/>
        </w:rPr>
        <w:t>TRES DÍAS DE ANTICIPACIÓN</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CONVIENEN QUE EN CASO DE QUE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CONTRATE A UN TERCERO POR LA SUPERVISIÓN VIGILANCIA CONTROL Y REVISIÓN DE LA OBRA,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OTORGARÁ A ESTA LAS FACILIDADES DOCUMENTOS Y DATOS NECESARIOS SIN EMBARGO SERÁ RESPONSABLE DE CUALQUIER AUTORIZACIÓN Y APROBACIÓN DE LOS ASUNTOS RELACIONADOS CON LOS TRABAJOS MATERIA DEL PRESENTE CONTRATO.</w:t>
      </w:r>
    </w:p>
    <w:p w:rsidR="00257E0E" w:rsidRPr="00793CDA" w:rsidRDefault="00257E0E" w:rsidP="00257E0E">
      <w:pPr>
        <w:spacing w:after="0" w:line="240" w:lineRule="auto"/>
        <w:jc w:val="both"/>
        <w:rPr>
          <w:rFonts w:ascii="Univia Pro" w:eastAsia="Times New Roman" w:hAnsi="Univia Pro" w:cs="Leelawadee UI"/>
          <w:i/>
          <w:sz w:val="16"/>
          <w:szCs w:val="16"/>
          <w:lang w:val="es-ES" w:eastAsia="es-ES"/>
        </w:rPr>
      </w:pPr>
    </w:p>
    <w:p w:rsidR="00257E0E" w:rsidRPr="00793CDA" w:rsidRDefault="00257E0E" w:rsidP="00257E0E">
      <w:pPr>
        <w:tabs>
          <w:tab w:val="left" w:pos="0"/>
          <w:tab w:val="left" w:pos="1418"/>
          <w:tab w:val="left" w:pos="9356"/>
        </w:tabs>
        <w:spacing w:after="0" w:line="240" w:lineRule="auto"/>
        <w:ind w:right="49"/>
        <w:jc w:val="both"/>
        <w:rPr>
          <w:rFonts w:ascii="Univia Pro" w:eastAsia="Times New Roman" w:hAnsi="Univia Pro" w:cs="Leelawadee UI"/>
          <w:sz w:val="16"/>
          <w:szCs w:val="16"/>
          <w:lang w:val="es-ES" w:eastAsia="es-ES"/>
        </w:rPr>
      </w:pPr>
      <w:r w:rsidRPr="00793CDA">
        <w:rPr>
          <w:rFonts w:ascii="Univia Pro" w:eastAsia="Times New Roman" w:hAnsi="Univia Pro" w:cs="Leelawadee UI"/>
          <w:b/>
          <w:bCs/>
          <w:sz w:val="16"/>
          <w:szCs w:val="16"/>
          <w:lang w:val="es-ES" w:eastAsia="es-ES"/>
        </w:rPr>
        <w:t>“EL CONTRATISTA”</w:t>
      </w:r>
      <w:r w:rsidRPr="00793CDA">
        <w:rPr>
          <w:rFonts w:ascii="Univia Pro" w:eastAsia="Times New Roman" w:hAnsi="Univia Pro" w:cs="Leelawadee UI"/>
          <w:sz w:val="16"/>
          <w:szCs w:val="16"/>
          <w:lang w:val="es-ES" w:eastAsia="es-ES"/>
        </w:rPr>
        <w:t xml:space="preserve"> DESIGNA EN ESTE ACTO COMO SU SUPERINTENDENTE DE CONSTRUCCIÓN Y REPRESENTANTE PERMANENTE AL (A LA) C. </w:t>
      </w:r>
      <w:r w:rsidRPr="00793CDA">
        <w:rPr>
          <w:rFonts w:ascii="Univia Pro" w:eastAsia="Times New Roman" w:hAnsi="Univia Pro" w:cs="Leelawadee UI"/>
          <w:b/>
          <w:bCs/>
          <w:color w:val="0000FF"/>
          <w:sz w:val="16"/>
          <w:szCs w:val="16"/>
          <w:lang w:val="es-ES" w:eastAsia="es-ES"/>
        </w:rPr>
        <w:t>_____________</w:t>
      </w:r>
      <w:r w:rsidRPr="00793CDA">
        <w:rPr>
          <w:rFonts w:ascii="Univia Pro" w:eastAsia="Times New Roman" w:hAnsi="Univia Pro" w:cs="Leelawadee UI"/>
          <w:sz w:val="16"/>
          <w:szCs w:val="16"/>
          <w:lang w:val="es-ES" w:eastAsia="es-ES"/>
        </w:rPr>
        <w:t xml:space="preserve"> MISMO/A QUE CUENTA CON CÉDULA PROFESIONAL DE LA DIRECCIÓN GENERAL DE PROFESIONES NÚMERO </w:t>
      </w:r>
      <w:r w:rsidRPr="00793CDA">
        <w:rPr>
          <w:rFonts w:ascii="Univia Pro" w:eastAsia="Times New Roman" w:hAnsi="Univia Pro" w:cs="Leelawadee UI"/>
          <w:b/>
          <w:bCs/>
          <w:color w:val="0000FF"/>
          <w:sz w:val="16"/>
          <w:szCs w:val="16"/>
          <w:lang w:val="es-ES" w:eastAsia="es-ES"/>
        </w:rPr>
        <w:t>___________</w:t>
      </w:r>
      <w:r w:rsidRPr="00793CDA">
        <w:rPr>
          <w:rFonts w:ascii="Univia Pro" w:eastAsia="Times New Roman" w:hAnsi="Univia Pro" w:cs="Leelawadee UI"/>
          <w:sz w:val="16"/>
          <w:szCs w:val="16"/>
          <w:lang w:val="es-ES" w:eastAsia="es-ES"/>
        </w:rPr>
        <w:t xml:space="preserve"> QUE LO (LA) ACREDITA COMO </w:t>
      </w:r>
      <w:r w:rsidRPr="00793CDA">
        <w:rPr>
          <w:rFonts w:ascii="Univia Pro" w:eastAsia="Times New Roman" w:hAnsi="Univia Pro" w:cs="Leelawadee UI"/>
          <w:b/>
          <w:bCs/>
          <w:color w:val="0000FF"/>
          <w:sz w:val="16"/>
          <w:szCs w:val="16"/>
          <w:lang w:val="es-ES" w:eastAsia="es-ES"/>
        </w:rPr>
        <w:t>_______________</w:t>
      </w:r>
      <w:r w:rsidRPr="00793CDA">
        <w:rPr>
          <w:rFonts w:ascii="Univia Pro" w:eastAsia="Times New Roman" w:hAnsi="Univia Pro" w:cs="Leelawadee UI"/>
          <w:sz w:val="16"/>
          <w:szCs w:val="16"/>
          <w:lang w:val="es-ES" w:eastAsia="es-ES"/>
        </w:rPr>
        <w:t xml:space="preserve"> Y CON LICENCIA DE DIRECTOR RESPONSABLE DE OBRA (D.R.O.) DEL ESTADO DE OAXACA NUMERO </w:t>
      </w:r>
      <w:r w:rsidRPr="00793CDA">
        <w:rPr>
          <w:rFonts w:ascii="Univia Pro" w:eastAsia="Times New Roman" w:hAnsi="Univia Pro" w:cs="Leelawadee UI"/>
          <w:b/>
          <w:bCs/>
          <w:color w:val="0000FF"/>
          <w:sz w:val="16"/>
          <w:szCs w:val="16"/>
          <w:lang w:val="es-ES" w:eastAsia="es-ES"/>
        </w:rPr>
        <w:t>__________________</w:t>
      </w:r>
      <w:r w:rsidRPr="00793CDA">
        <w:rPr>
          <w:rFonts w:ascii="Univia Pro" w:eastAsia="Times New Roman" w:hAnsi="Univia Pro" w:cs="Leelawadee UI"/>
          <w:sz w:val="16"/>
          <w:szCs w:val="16"/>
          <w:lang w:val="es-ES" w:eastAsia="es-ES"/>
        </w:rPr>
        <w:t>, PERITO EN LA MATERIA QUIEN CUENTA CON PODER AMPLIO Y SUFICIENTE PARA TOMAR DECISIONES EN TODO LO RELATIVO AL CUMPLIMIENTO DE ESTE CONTRATO Y TENDRÁ ADEMÁS LAS SIGUIENTES  OBLIGACIONES:</w:t>
      </w:r>
    </w:p>
    <w:p w:rsidR="00257E0E" w:rsidRPr="00793CDA" w:rsidRDefault="00257E0E" w:rsidP="00257E0E">
      <w:pPr>
        <w:tabs>
          <w:tab w:val="left" w:pos="0"/>
          <w:tab w:val="left" w:pos="1418"/>
        </w:tabs>
        <w:spacing w:after="0" w:line="240" w:lineRule="auto"/>
        <w:ind w:left="1360" w:right="333" w:hanging="1360"/>
        <w:jc w:val="both"/>
        <w:rPr>
          <w:rFonts w:ascii="Univia Pro" w:eastAsia="Times New Roman" w:hAnsi="Univia Pro" w:cs="Arial"/>
          <w:bCs/>
          <w:noProof/>
          <w:sz w:val="16"/>
          <w:szCs w:val="16"/>
          <w:lang w:val="es-ES" w:eastAsia="es-ES"/>
        </w:rPr>
      </w:pPr>
    </w:p>
    <w:p w:rsidR="00257E0E" w:rsidRPr="00793CDA" w:rsidRDefault="00257E0E" w:rsidP="00257E0E">
      <w:pPr>
        <w:numPr>
          <w:ilvl w:val="0"/>
          <w:numId w:val="2"/>
        </w:numPr>
        <w:tabs>
          <w:tab w:val="left" w:pos="0"/>
          <w:tab w:val="left" w:pos="1418"/>
        </w:tabs>
        <w:spacing w:after="0" w:line="240" w:lineRule="auto"/>
        <w:ind w:right="333"/>
        <w:jc w:val="both"/>
        <w:rPr>
          <w:rFonts w:ascii="Univia Pro" w:eastAsia="Times New Roman" w:hAnsi="Univia Pro" w:cs="Arial"/>
          <w:bCs/>
          <w:noProof/>
          <w:sz w:val="16"/>
          <w:szCs w:val="16"/>
          <w:lang w:val="es-ES" w:eastAsia="es-ES"/>
        </w:rPr>
      </w:pPr>
      <w:r w:rsidRPr="00793CDA">
        <w:rPr>
          <w:rFonts w:ascii="Univia Pro" w:eastAsia="Times New Roman" w:hAnsi="Univia Pro" w:cs="Arial"/>
          <w:bCs/>
          <w:noProof/>
          <w:sz w:val="16"/>
          <w:szCs w:val="16"/>
          <w:lang w:val="es-ES" w:eastAsia="es-ES"/>
        </w:rPr>
        <w:t>TENER A DISPOSICIÓN DE “</w:t>
      </w:r>
      <w:r w:rsidRPr="00793CDA">
        <w:rPr>
          <w:rFonts w:ascii="Univia Pro" w:eastAsia="Times New Roman" w:hAnsi="Univia Pro" w:cs="Arial"/>
          <w:b/>
          <w:bCs/>
          <w:noProof/>
          <w:sz w:val="16"/>
          <w:szCs w:val="16"/>
          <w:lang w:val="es-ES" w:eastAsia="es-ES"/>
        </w:rPr>
        <w:t>EL  IOCIED</w:t>
      </w:r>
      <w:r w:rsidRPr="00793CDA">
        <w:rPr>
          <w:rFonts w:ascii="Univia Pro" w:eastAsia="Times New Roman" w:hAnsi="Univia Pro" w:cs="Arial"/>
          <w:bCs/>
          <w:noProof/>
          <w:sz w:val="16"/>
          <w:szCs w:val="16"/>
          <w:lang w:val="es-ES" w:eastAsia="es-ES"/>
        </w:rPr>
        <w:t>” EN EL LUGAR DE LA OBRA Y BAJO SU RESPONSABILIDAD: LA BITÁCORA, PROYECTOS, PLANOS, ESPECIFICACIONES Y CALENDARIZACIÓN DE LA OBRA CONVENIDA.</w:t>
      </w:r>
    </w:p>
    <w:p w:rsidR="00257E0E" w:rsidRPr="00793CDA" w:rsidRDefault="00257E0E" w:rsidP="00257E0E">
      <w:pPr>
        <w:tabs>
          <w:tab w:val="left" w:pos="0"/>
          <w:tab w:val="left" w:pos="1418"/>
        </w:tabs>
        <w:spacing w:after="0" w:line="240" w:lineRule="auto"/>
        <w:ind w:left="1725" w:right="333"/>
        <w:jc w:val="both"/>
        <w:rPr>
          <w:rFonts w:ascii="Univia Pro" w:eastAsia="Times New Roman" w:hAnsi="Univia Pro" w:cs="Arial"/>
          <w:bCs/>
          <w:noProof/>
          <w:sz w:val="16"/>
          <w:szCs w:val="16"/>
          <w:lang w:val="es-ES" w:eastAsia="es-ES"/>
        </w:rPr>
      </w:pPr>
    </w:p>
    <w:p w:rsidR="00257E0E" w:rsidRPr="00793CDA" w:rsidRDefault="00257E0E" w:rsidP="00257E0E">
      <w:pPr>
        <w:numPr>
          <w:ilvl w:val="0"/>
          <w:numId w:val="2"/>
        </w:numPr>
        <w:tabs>
          <w:tab w:val="left" w:pos="0"/>
          <w:tab w:val="left" w:pos="1418"/>
        </w:tabs>
        <w:spacing w:after="0" w:line="240" w:lineRule="auto"/>
        <w:ind w:right="333"/>
        <w:jc w:val="both"/>
        <w:rPr>
          <w:rFonts w:ascii="Univia Pro" w:eastAsia="Times New Roman" w:hAnsi="Univia Pro" w:cs="Arial"/>
          <w:bCs/>
          <w:noProof/>
          <w:sz w:val="16"/>
          <w:szCs w:val="16"/>
          <w:lang w:val="es-ES" w:eastAsia="es-ES"/>
        </w:rPr>
      </w:pPr>
      <w:r w:rsidRPr="00793CDA">
        <w:rPr>
          <w:rFonts w:ascii="Univia Pro" w:eastAsia="Times New Roman" w:hAnsi="Univia Pro" w:cs="Arial"/>
          <w:bCs/>
          <w:noProof/>
          <w:sz w:val="16"/>
          <w:szCs w:val="16"/>
          <w:lang w:val="es-ES" w:eastAsia="es-ES"/>
        </w:rPr>
        <w:t>ESTAR PRESENTE EN EL SITIO DE LA OBRA OBLIGADAMENTE EN AQUELLOS EVENTOS RELEVANTES QUE PARA TAL EFECTO ESTABLEZCA LA SUPERVISIÓN O RESIDENCIA DE OBRA DE “</w:t>
      </w:r>
      <w:r w:rsidRPr="00793CDA">
        <w:rPr>
          <w:rFonts w:ascii="Univia Pro" w:eastAsia="Times New Roman" w:hAnsi="Univia Pro" w:cs="Arial"/>
          <w:b/>
          <w:bCs/>
          <w:noProof/>
          <w:sz w:val="16"/>
          <w:szCs w:val="16"/>
          <w:lang w:val="es-ES" w:eastAsia="es-ES"/>
        </w:rPr>
        <w:t>EL IOCIED</w:t>
      </w:r>
      <w:r w:rsidRPr="00793CDA">
        <w:rPr>
          <w:rFonts w:ascii="Univia Pro" w:eastAsia="Times New Roman" w:hAnsi="Univia Pro" w:cs="Arial"/>
          <w:bCs/>
          <w:noProof/>
          <w:sz w:val="16"/>
          <w:szCs w:val="16"/>
          <w:lang w:val="es-ES" w:eastAsia="es-ES"/>
        </w:rPr>
        <w:t>”, EN EL ENTENDIDO QUE EN EL CASO DE AUSENCIA, DARÁ LUGAR A QUE “</w:t>
      </w:r>
      <w:r w:rsidRPr="00793CDA">
        <w:rPr>
          <w:rFonts w:ascii="Univia Pro" w:eastAsia="Times New Roman" w:hAnsi="Univia Pro" w:cs="Arial"/>
          <w:b/>
          <w:bCs/>
          <w:noProof/>
          <w:sz w:val="16"/>
          <w:szCs w:val="16"/>
          <w:lang w:val="es-ES" w:eastAsia="es-ES"/>
        </w:rPr>
        <w:t>EL IOCIED</w:t>
      </w:r>
      <w:r w:rsidRPr="00793CDA">
        <w:rPr>
          <w:rFonts w:ascii="Univia Pro" w:eastAsia="Times New Roman" w:hAnsi="Univia Pro" w:cs="Arial"/>
          <w:bCs/>
          <w:noProof/>
          <w:sz w:val="16"/>
          <w:szCs w:val="16"/>
          <w:lang w:val="es-ES" w:eastAsia="es-ES"/>
        </w:rPr>
        <w:t>”, DESCUENTE EL IMPORTE CONSIDERADO COMO GASTO INDIRECTO POR ESTE CONCEPTO DURANTE LOS PERIODOS MENSUALES EN LOS QUE SE DETECTE LA AUSENCIA.</w:t>
      </w:r>
    </w:p>
    <w:p w:rsidR="00257E0E" w:rsidRPr="00793CDA" w:rsidRDefault="00257E0E" w:rsidP="00257E0E">
      <w:pPr>
        <w:tabs>
          <w:tab w:val="left" w:pos="0"/>
        </w:tabs>
        <w:spacing w:after="0" w:line="240" w:lineRule="auto"/>
        <w:ind w:left="720" w:right="333"/>
        <w:contextualSpacing/>
        <w:rPr>
          <w:rFonts w:ascii="Univia Pro" w:eastAsia="Times New Roman" w:hAnsi="Univia Pro" w:cs="Arial"/>
          <w:bCs/>
          <w:noProof/>
          <w:sz w:val="16"/>
          <w:szCs w:val="16"/>
          <w:lang w:val="es-ES" w:eastAsia="es-ES"/>
        </w:rPr>
      </w:pPr>
    </w:p>
    <w:p w:rsidR="00257E0E" w:rsidRPr="00793CDA" w:rsidRDefault="00257E0E" w:rsidP="00257E0E">
      <w:pPr>
        <w:numPr>
          <w:ilvl w:val="0"/>
          <w:numId w:val="2"/>
        </w:numPr>
        <w:tabs>
          <w:tab w:val="left" w:pos="0"/>
          <w:tab w:val="left" w:pos="1418"/>
        </w:tabs>
        <w:spacing w:after="0" w:line="240" w:lineRule="auto"/>
        <w:ind w:right="333"/>
        <w:jc w:val="both"/>
        <w:rPr>
          <w:rFonts w:ascii="Univia Pro" w:eastAsia="Times New Roman" w:hAnsi="Univia Pro" w:cs="Arial"/>
          <w:bCs/>
          <w:noProof/>
          <w:sz w:val="16"/>
          <w:szCs w:val="16"/>
          <w:lang w:val="es-ES" w:eastAsia="es-ES"/>
        </w:rPr>
      </w:pPr>
      <w:r w:rsidRPr="00793CDA">
        <w:rPr>
          <w:rFonts w:ascii="Univia Pro" w:eastAsia="Times New Roman" w:hAnsi="Univia Pro" w:cs="Arial"/>
          <w:bCs/>
          <w:noProof/>
          <w:sz w:val="16"/>
          <w:szCs w:val="16"/>
          <w:lang w:val="es-ES" w:eastAsia="es-ES"/>
        </w:rPr>
        <w:t>SERÁ RESPONSABLE SOLIDARIO DE “</w:t>
      </w:r>
      <w:r w:rsidRPr="00793CDA">
        <w:rPr>
          <w:rFonts w:ascii="Univia Pro" w:eastAsia="Times New Roman" w:hAnsi="Univia Pro" w:cs="Arial"/>
          <w:b/>
          <w:bCs/>
          <w:noProof/>
          <w:sz w:val="16"/>
          <w:szCs w:val="16"/>
          <w:lang w:val="es-ES" w:eastAsia="es-ES"/>
        </w:rPr>
        <w:t>EL CONTRATISTA</w:t>
      </w:r>
      <w:r w:rsidRPr="00793CDA">
        <w:rPr>
          <w:rFonts w:ascii="Univia Pro" w:eastAsia="Times New Roman" w:hAnsi="Univia Pro" w:cs="Arial"/>
          <w:bCs/>
          <w:noProof/>
          <w:sz w:val="16"/>
          <w:szCs w:val="16"/>
          <w:lang w:val="es-ES" w:eastAsia="es-E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257E0E" w:rsidRPr="00793CDA" w:rsidRDefault="00257E0E" w:rsidP="00257E0E">
      <w:pPr>
        <w:tabs>
          <w:tab w:val="left" w:pos="0"/>
        </w:tabs>
        <w:spacing w:after="0" w:line="240" w:lineRule="auto"/>
        <w:ind w:left="720" w:right="333"/>
        <w:contextualSpacing/>
        <w:rPr>
          <w:rFonts w:ascii="Univia Pro" w:eastAsia="Times New Roman" w:hAnsi="Univia Pro" w:cs="Arial"/>
          <w:bCs/>
          <w:noProof/>
          <w:sz w:val="16"/>
          <w:szCs w:val="16"/>
          <w:lang w:val="es-ES" w:eastAsia="es-ES"/>
        </w:rPr>
      </w:pPr>
    </w:p>
    <w:p w:rsidR="00257E0E" w:rsidRPr="00793CDA" w:rsidRDefault="00257E0E" w:rsidP="00257E0E">
      <w:pPr>
        <w:numPr>
          <w:ilvl w:val="0"/>
          <w:numId w:val="2"/>
        </w:numPr>
        <w:tabs>
          <w:tab w:val="left" w:pos="0"/>
          <w:tab w:val="left" w:pos="1418"/>
        </w:tabs>
        <w:spacing w:after="0" w:line="240" w:lineRule="auto"/>
        <w:ind w:right="333"/>
        <w:jc w:val="both"/>
        <w:rPr>
          <w:rFonts w:ascii="Univia Pro" w:eastAsia="Times New Roman" w:hAnsi="Univia Pro" w:cs="Arial"/>
          <w:bCs/>
          <w:noProof/>
          <w:sz w:val="16"/>
          <w:szCs w:val="16"/>
          <w:lang w:val="es-ES" w:eastAsia="es-ES"/>
        </w:rPr>
      </w:pPr>
      <w:r w:rsidRPr="00793CDA">
        <w:rPr>
          <w:rFonts w:ascii="Univia Pro" w:eastAsia="Times New Roman" w:hAnsi="Univia Pro" w:cs="Arial"/>
          <w:bCs/>
          <w:noProof/>
          <w:sz w:val="16"/>
          <w:szCs w:val="16"/>
          <w:lang w:val="es-ES" w:eastAsia="es-ES"/>
        </w:rPr>
        <w:t>EN TÉRMINOS DE LO DISPUESTO POR LOS ARTÍCULOS 54º Y 56º DEL REGLAMENTO DE CONSTRUCCIÓN Y SEGURIDAD ESTRUCTURAL PARA EL ESTADO DE OAXACA, DEBERÁ EMITIR UNA RESPONSIVA, MISMA QUE “</w:t>
      </w:r>
      <w:r w:rsidRPr="00793CDA">
        <w:rPr>
          <w:rFonts w:ascii="Univia Pro" w:eastAsia="Times New Roman" w:hAnsi="Univia Pro" w:cs="Arial"/>
          <w:b/>
          <w:bCs/>
          <w:noProof/>
          <w:sz w:val="16"/>
          <w:szCs w:val="16"/>
          <w:lang w:val="es-ES" w:eastAsia="es-ES"/>
        </w:rPr>
        <w:t>EL CONTRATISTA</w:t>
      </w:r>
      <w:r w:rsidRPr="00793CDA">
        <w:rPr>
          <w:rFonts w:ascii="Univia Pro" w:eastAsia="Times New Roman" w:hAnsi="Univia Pro" w:cs="Arial"/>
          <w:bCs/>
          <w:noProof/>
          <w:sz w:val="16"/>
          <w:szCs w:val="16"/>
          <w:lang w:val="es-ES" w:eastAsia="es-ES"/>
        </w:rPr>
        <w:t>” INTEGRARÁ EN SU PRIMERA ESTIMACIÓN.</w:t>
      </w:r>
    </w:p>
    <w:p w:rsidR="00257E0E" w:rsidRPr="00793CDA" w:rsidRDefault="00257E0E" w:rsidP="00257E0E">
      <w:pPr>
        <w:tabs>
          <w:tab w:val="left" w:pos="0"/>
        </w:tabs>
        <w:spacing w:after="0" w:line="240" w:lineRule="auto"/>
        <w:ind w:left="720" w:right="333"/>
        <w:contextualSpacing/>
        <w:rPr>
          <w:rFonts w:ascii="Univia Pro" w:eastAsia="Times New Roman" w:hAnsi="Univia Pro" w:cs="Arial"/>
          <w:bCs/>
          <w:noProof/>
          <w:sz w:val="16"/>
          <w:szCs w:val="16"/>
          <w:lang w:val="es-ES" w:eastAsia="es-ES"/>
        </w:rPr>
      </w:pPr>
    </w:p>
    <w:p w:rsidR="00257E0E" w:rsidRPr="00793CDA" w:rsidRDefault="00257E0E" w:rsidP="00257E0E">
      <w:pPr>
        <w:numPr>
          <w:ilvl w:val="0"/>
          <w:numId w:val="2"/>
        </w:numPr>
        <w:tabs>
          <w:tab w:val="left" w:pos="0"/>
          <w:tab w:val="left" w:pos="1418"/>
        </w:tabs>
        <w:spacing w:after="0" w:line="240" w:lineRule="auto"/>
        <w:ind w:right="333"/>
        <w:jc w:val="both"/>
        <w:rPr>
          <w:rFonts w:ascii="Univia Pro" w:eastAsia="Times New Roman" w:hAnsi="Univia Pro" w:cs="Arial"/>
          <w:bCs/>
          <w:noProof/>
          <w:sz w:val="16"/>
          <w:szCs w:val="16"/>
          <w:lang w:val="es-ES" w:eastAsia="es-ES"/>
        </w:rPr>
      </w:pPr>
      <w:r w:rsidRPr="00793CDA">
        <w:rPr>
          <w:rFonts w:ascii="Univia Pro" w:eastAsia="Times New Roman" w:hAnsi="Univia Pro" w:cs="Arial"/>
          <w:bCs/>
          <w:noProof/>
          <w:sz w:val="16"/>
          <w:szCs w:val="16"/>
          <w:lang w:val="es-ES" w:eastAsia="es-ES"/>
        </w:rPr>
        <w:t>PARA CUALQUIER CAMBIO EN LA DESIGNACIÓN DEL SUPERINTENDENTE, “</w:t>
      </w:r>
      <w:r w:rsidRPr="00793CDA">
        <w:rPr>
          <w:rFonts w:ascii="Univia Pro" w:eastAsia="Times New Roman" w:hAnsi="Univia Pro" w:cs="Arial"/>
          <w:b/>
          <w:bCs/>
          <w:noProof/>
          <w:sz w:val="16"/>
          <w:szCs w:val="16"/>
          <w:lang w:val="es-ES" w:eastAsia="es-ES"/>
        </w:rPr>
        <w:t>EL CONTRATISTA</w:t>
      </w:r>
      <w:r w:rsidRPr="00793CDA">
        <w:rPr>
          <w:rFonts w:ascii="Univia Pro" w:eastAsia="Times New Roman" w:hAnsi="Univia Pro" w:cs="Arial"/>
          <w:bCs/>
          <w:noProof/>
          <w:sz w:val="16"/>
          <w:szCs w:val="16"/>
          <w:lang w:val="es-ES" w:eastAsia="es-ES"/>
        </w:rPr>
        <w:t>” CONTARÁ CON UN PLAZO DE 15 (QUINCE) DÍAS NATURALES PARA HACER DEL CONOCIMIENTO A “</w:t>
      </w:r>
      <w:r w:rsidRPr="00793CDA">
        <w:rPr>
          <w:rFonts w:ascii="Univia Pro" w:eastAsia="Times New Roman" w:hAnsi="Univia Pro" w:cs="Arial"/>
          <w:b/>
          <w:bCs/>
          <w:noProof/>
          <w:sz w:val="16"/>
          <w:szCs w:val="16"/>
          <w:lang w:val="es-ES" w:eastAsia="es-ES"/>
        </w:rPr>
        <w:t>EL  IOCIED</w:t>
      </w:r>
      <w:r w:rsidRPr="00793CDA">
        <w:rPr>
          <w:rFonts w:ascii="Univia Pro" w:eastAsia="Times New Roman" w:hAnsi="Univia Pro" w:cs="Arial"/>
          <w:bCs/>
          <w:noProof/>
          <w:sz w:val="16"/>
          <w:szCs w:val="16"/>
          <w:lang w:val="es-ES" w:eastAsia="es-ES"/>
        </w:rPr>
        <w:t>”, DEL MISMO, Y  “</w:t>
      </w:r>
      <w:r w:rsidRPr="00793CDA">
        <w:rPr>
          <w:rFonts w:ascii="Univia Pro" w:eastAsia="Times New Roman" w:hAnsi="Univia Pro" w:cs="Arial"/>
          <w:b/>
          <w:bCs/>
          <w:noProof/>
          <w:sz w:val="16"/>
          <w:szCs w:val="16"/>
          <w:lang w:val="es-ES" w:eastAsia="es-ES"/>
        </w:rPr>
        <w:t>EL  IOCIED</w:t>
      </w:r>
      <w:r w:rsidRPr="00793CDA">
        <w:rPr>
          <w:rFonts w:ascii="Univia Pro" w:eastAsia="Times New Roman" w:hAnsi="Univia Pro" w:cs="Arial"/>
          <w:bCs/>
          <w:noProof/>
          <w:sz w:val="16"/>
          <w:szCs w:val="16"/>
          <w:lang w:val="es-ES" w:eastAsia="es-ES"/>
        </w:rPr>
        <w:t>”, SE RESERVA EL DERECHO DE SU ACEPTACIÓN, O EN SU CASO, LA SOLICITUD DE SUSTITUCIÓN, EL CUAL PODRÁ EJERCER EN CUALQUIER TIEMPO.</w:t>
      </w:r>
    </w:p>
    <w:p w:rsidR="00257E0E" w:rsidRPr="00793CDA" w:rsidRDefault="00257E0E" w:rsidP="00257E0E">
      <w:pPr>
        <w:spacing w:after="0" w:line="240" w:lineRule="auto"/>
        <w:ind w:left="720" w:right="333"/>
        <w:contextualSpacing/>
        <w:rPr>
          <w:rFonts w:ascii="Univia Pro" w:eastAsia="Times New Roman" w:hAnsi="Univia Pro" w:cs="Arial"/>
          <w:bCs/>
          <w:noProof/>
          <w:sz w:val="16"/>
          <w:szCs w:val="16"/>
          <w:lang w:val="es-ES" w:eastAsia="es-ES"/>
        </w:rPr>
      </w:pPr>
    </w:p>
    <w:p w:rsidR="00257E0E" w:rsidRPr="00793CDA" w:rsidRDefault="00257E0E" w:rsidP="00257E0E">
      <w:pPr>
        <w:spacing w:after="0" w:line="240" w:lineRule="auto"/>
        <w:ind w:left="1418" w:right="333"/>
        <w:jc w:val="both"/>
        <w:rPr>
          <w:rFonts w:ascii="Univia Pro" w:eastAsia="Times New Roman" w:hAnsi="Univia Pro" w:cs="Arial"/>
          <w:bCs/>
          <w:sz w:val="16"/>
          <w:szCs w:val="16"/>
          <w:lang w:val="es-ES" w:eastAsia="es-ES"/>
        </w:rPr>
      </w:pPr>
      <w:bookmarkStart w:id="6" w:name="_Hlk123040430"/>
      <w:r w:rsidRPr="00793CDA">
        <w:rPr>
          <w:rFonts w:ascii="Univia Pro" w:eastAsia="Times New Roman" w:hAnsi="Univia Pro" w:cs="Arial"/>
          <w:bCs/>
          <w:sz w:val="16"/>
          <w:szCs w:val="16"/>
          <w:lang w:val="es-ES" w:eastAsia="es-ES"/>
        </w:rPr>
        <w:t xml:space="preserve">EL (LA) C. </w:t>
      </w:r>
      <w:r w:rsidRPr="00793CDA">
        <w:rPr>
          <w:rFonts w:ascii="Univia Pro" w:eastAsia="Arial Unicode MS" w:hAnsi="Univia Pro" w:cs="Times New Roman"/>
          <w:b/>
          <w:bCs/>
          <w:noProof/>
          <w:color w:val="0000FF"/>
          <w:sz w:val="16"/>
          <w:szCs w:val="16"/>
          <w:lang w:val="es-ES" w:eastAsia="es-ES"/>
        </w:rPr>
        <w:t xml:space="preserve">_____________ </w:t>
      </w:r>
      <w:r w:rsidRPr="00793CDA">
        <w:rPr>
          <w:rFonts w:ascii="Univia Pro" w:eastAsia="Times New Roman" w:hAnsi="Univia Pro" w:cs="Arial"/>
          <w:bCs/>
          <w:sz w:val="16"/>
          <w:szCs w:val="16"/>
          <w:lang w:val="es-ES" w:eastAsia="es-ES"/>
        </w:rPr>
        <w:t>DIRECTOR RESPONSABLE DE OBRA (D.R.O.), NOMBRA COMO SU REPRESENTANTE AL (A LA) C</w:t>
      </w:r>
      <w:r w:rsidRPr="00793CDA">
        <w:rPr>
          <w:rFonts w:ascii="Univia Pro" w:eastAsia="Arial Unicode MS" w:hAnsi="Univia Pro" w:cs="Arial"/>
          <w:b/>
          <w:color w:val="0000FF"/>
          <w:sz w:val="16"/>
          <w:szCs w:val="16"/>
          <w:lang w:val="es-ES" w:eastAsia="es-ES"/>
        </w:rPr>
        <w:t xml:space="preserve">. </w:t>
      </w:r>
      <w:r w:rsidRPr="00793CDA">
        <w:rPr>
          <w:rFonts w:ascii="Univia Pro" w:eastAsia="Arial Unicode MS" w:hAnsi="Univia Pro" w:cs="Times New Roman"/>
          <w:b/>
          <w:bCs/>
          <w:noProof/>
          <w:color w:val="0000FF"/>
          <w:sz w:val="16"/>
          <w:szCs w:val="16"/>
          <w:lang w:val="es-ES" w:eastAsia="es-ES"/>
        </w:rPr>
        <w:t>____________,</w:t>
      </w:r>
      <w:r w:rsidRPr="00793CDA">
        <w:rPr>
          <w:rFonts w:ascii="Univia Pro" w:eastAsia="Arial Unicode MS" w:hAnsi="Univia Pro" w:cs="Arial"/>
          <w:b/>
          <w:color w:val="0000FF"/>
          <w:sz w:val="16"/>
          <w:szCs w:val="16"/>
          <w:lang w:val="es-ES" w:eastAsia="es-ES"/>
        </w:rPr>
        <w:t xml:space="preserve"> </w:t>
      </w:r>
      <w:r w:rsidRPr="00793CDA">
        <w:rPr>
          <w:rFonts w:ascii="Univia Pro" w:eastAsia="Times New Roman" w:hAnsi="Univia Pro" w:cs="Arial"/>
          <w:bCs/>
          <w:sz w:val="16"/>
          <w:szCs w:val="16"/>
          <w:lang w:val="es-ES" w:eastAsia="es-ES"/>
        </w:rPr>
        <w:t xml:space="preserve">QUIEN ACREDITA TENER LOS CONOCIMIENTOS TÉCNICOS CON LA CÉDULA PROFESIONAL DE LA DIRECCIÓN GENERAL DE PROFESIONES NÚMERO </w:t>
      </w:r>
      <w:r w:rsidRPr="00793CDA">
        <w:rPr>
          <w:rFonts w:ascii="Univia Pro" w:eastAsia="Arial Unicode MS" w:hAnsi="Univia Pro" w:cs="Times New Roman"/>
          <w:b/>
          <w:bCs/>
          <w:noProof/>
          <w:color w:val="0000FF"/>
          <w:sz w:val="16"/>
          <w:szCs w:val="16"/>
          <w:lang w:val="es-ES" w:eastAsia="es-ES"/>
        </w:rPr>
        <w:t xml:space="preserve">______________________ </w:t>
      </w:r>
      <w:r w:rsidRPr="00793CDA">
        <w:rPr>
          <w:rFonts w:ascii="Univia Pro" w:eastAsia="Times New Roman" w:hAnsi="Univia Pro" w:cs="Arial"/>
          <w:bCs/>
          <w:sz w:val="16"/>
          <w:szCs w:val="16"/>
          <w:lang w:val="es-ES" w:eastAsia="es-ES"/>
        </w:rPr>
        <w:t xml:space="preserve">QUE LO (LA) ACREDITA COMO </w:t>
      </w:r>
      <w:r w:rsidRPr="00793CDA">
        <w:rPr>
          <w:rFonts w:ascii="Univia Pro" w:eastAsia="Arial Unicode MS" w:hAnsi="Univia Pro" w:cs="Times New Roman"/>
          <w:b/>
          <w:bCs/>
          <w:noProof/>
          <w:color w:val="0000FF"/>
          <w:sz w:val="16"/>
          <w:szCs w:val="16"/>
          <w:lang w:val="es-ES" w:eastAsia="es-ES"/>
        </w:rPr>
        <w:t>________________________</w:t>
      </w:r>
      <w:r w:rsidRPr="00793CDA">
        <w:rPr>
          <w:rFonts w:ascii="Univia Pro" w:eastAsia="Arial Unicode MS" w:hAnsi="Univia Pro" w:cs="Arial"/>
          <w:b/>
          <w:color w:val="0000FF"/>
          <w:sz w:val="16"/>
          <w:szCs w:val="16"/>
          <w:lang w:val="es-ES" w:eastAsia="es-ES"/>
        </w:rPr>
        <w:t xml:space="preserve">, </w:t>
      </w:r>
      <w:r w:rsidRPr="00793CDA">
        <w:rPr>
          <w:rFonts w:ascii="Univia Pro" w:eastAsia="Times New Roman" w:hAnsi="Univia Pro" w:cs="Arial"/>
          <w:bCs/>
          <w:sz w:val="16"/>
          <w:szCs w:val="16"/>
          <w:lang w:val="es-ES" w:eastAsia="es-ES"/>
        </w:rPr>
        <w:lastRenderedPageBreak/>
        <w:t xml:space="preserve">QUIEN LO REPRESENTARÁ ÚNICAMENTE PARA ATENDER LAS ACTIVIDADES DE </w:t>
      </w:r>
      <w:r w:rsidRPr="00793CDA">
        <w:rPr>
          <w:rFonts w:ascii="Univia Pro" w:eastAsia="Times New Roman" w:hAnsi="Univia Pro" w:cs="Arial"/>
          <w:b/>
          <w:sz w:val="16"/>
          <w:szCs w:val="16"/>
          <w:lang w:val="es-ES" w:eastAsia="es-ES"/>
        </w:rPr>
        <w:t xml:space="preserve">SUPERINTENDENTE DE OBRA, </w:t>
      </w:r>
      <w:r w:rsidRPr="00793CDA">
        <w:rPr>
          <w:rFonts w:ascii="Univia Pro" w:eastAsia="Times New Roman" w:hAnsi="Univia Pro" w:cs="Arial"/>
          <w:bCs/>
          <w:sz w:val="16"/>
          <w:szCs w:val="16"/>
          <w:lang w:val="es-ES" w:eastAsia="es-ES"/>
        </w:rPr>
        <w:t xml:space="preserve">TODA VEZ,QUE EL RESPONSABLE DE LA EJECUCIÓN CORRECTA DE LA OBRA, ANTE EL IOCIED Y LOS ÓRGANOS FISCALIZADORES DE ESTA EJECUTORA, SERÁ QUIEN OSTENTA EL CARGO DE DIRECTOR RESPONSABLE DE OBRA (SUPERINTENDENTE), EN TÉRMINOS DEL CONTRATO EN EL QUE HA SIDO DESIGNADO POR PARTE DE LA EMPRESA CONTRATISTA.    </w:t>
      </w:r>
    </w:p>
    <w:p w:rsidR="00257E0E" w:rsidRPr="00793CDA" w:rsidRDefault="00257E0E" w:rsidP="00257E0E">
      <w:pPr>
        <w:spacing w:after="0" w:line="240" w:lineRule="auto"/>
        <w:ind w:left="1418" w:right="333"/>
        <w:jc w:val="both"/>
        <w:rPr>
          <w:rFonts w:ascii="Univia Pro" w:eastAsia="Arial Unicode MS" w:hAnsi="Univia Pro" w:cs="Arial"/>
          <w:b/>
          <w:caps/>
          <w:sz w:val="16"/>
          <w:szCs w:val="16"/>
          <w:lang w:val="es-ES" w:eastAsia="es-ES"/>
        </w:rPr>
      </w:pPr>
    </w:p>
    <w:bookmarkEnd w:id="6"/>
    <w:p w:rsidR="00257E0E" w:rsidRPr="00793CDA" w:rsidRDefault="00257E0E" w:rsidP="00257E0E">
      <w:pPr>
        <w:tabs>
          <w:tab w:val="left" w:pos="1418"/>
          <w:tab w:val="left" w:pos="8080"/>
        </w:tabs>
        <w:spacing w:after="0" w:line="240" w:lineRule="auto"/>
        <w:ind w:left="1360" w:right="333"/>
        <w:jc w:val="both"/>
        <w:rPr>
          <w:rFonts w:ascii="Univia Pro" w:eastAsia="Times New Roman" w:hAnsi="Univia Pro" w:cs="Arial"/>
          <w:bCs/>
          <w:noProof/>
          <w:sz w:val="16"/>
          <w:szCs w:val="16"/>
          <w:lang w:val="es-ES" w:eastAsia="es-ES"/>
        </w:rPr>
      </w:pPr>
      <w:r w:rsidRPr="00793CDA">
        <w:rPr>
          <w:rFonts w:ascii="Univia Pro" w:eastAsia="Times New Roman" w:hAnsi="Univia Pro" w:cs="Arial"/>
          <w:bCs/>
          <w:noProof/>
          <w:sz w:val="16"/>
          <w:szCs w:val="16"/>
          <w:lang w:val="es-ES" w:eastAsia="es-ES"/>
        </w:rPr>
        <w:t>EN EL CASO DE AUSENCIA DEL REPRESENTANTE PERMANENTE EN EL SITIO DE REALIZACION DE LOS TRABAJOS, DARA LUGAR A QUE “</w:t>
      </w:r>
      <w:r w:rsidRPr="00793CDA">
        <w:rPr>
          <w:rFonts w:ascii="Univia Pro" w:eastAsia="Times New Roman" w:hAnsi="Univia Pro" w:cs="Arial"/>
          <w:b/>
          <w:bCs/>
          <w:noProof/>
          <w:sz w:val="16"/>
          <w:szCs w:val="16"/>
          <w:lang w:val="es-ES" w:eastAsia="es-ES"/>
        </w:rPr>
        <w:t>EL  IOCIED</w:t>
      </w:r>
      <w:r w:rsidRPr="00793CDA">
        <w:rPr>
          <w:rFonts w:ascii="Univia Pro" w:eastAsia="Times New Roman" w:hAnsi="Univia Pro" w:cs="Arial"/>
          <w:bCs/>
          <w:noProof/>
          <w:sz w:val="16"/>
          <w:szCs w:val="16"/>
          <w:lang w:val="es-ES" w:eastAsia="es-ES"/>
        </w:rPr>
        <w:t>”, DESCUENTE EL IMPORTE CONSIDERADO COMO GASTO INDIRECTO POR ESTE CONCEPTO DURANTE LOS PERIODOS MENSUALES EN LOS QUE SE DETECTE LA AUSENCIA.</w:t>
      </w:r>
    </w:p>
    <w:p w:rsidR="00257E0E" w:rsidRPr="00793CDA" w:rsidRDefault="00257E0E" w:rsidP="00257E0E">
      <w:pPr>
        <w:tabs>
          <w:tab w:val="left" w:pos="0"/>
          <w:tab w:val="left" w:pos="1418"/>
        </w:tabs>
        <w:spacing w:after="0" w:line="240" w:lineRule="auto"/>
        <w:ind w:right="333"/>
        <w:jc w:val="both"/>
        <w:rPr>
          <w:rFonts w:ascii="Univia Pro" w:eastAsia="Times New Roman" w:hAnsi="Univia Pro" w:cs="Arial"/>
          <w:bCs/>
          <w:noProof/>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DÉCIMA TERCERA.- RECEPCIÓN DE LOS TRABAJOS:</w:t>
      </w:r>
      <w:r w:rsidRPr="00793CDA">
        <w:rPr>
          <w:rFonts w:ascii="Univia Pro" w:eastAsia="Times New Roman" w:hAnsi="Univia Pro" w:cs="Leelawadee UI"/>
          <w:sz w:val="16"/>
          <w:szCs w:val="16"/>
          <w:lang w:val="es-ES" w:eastAsia="es-ES"/>
        </w:rPr>
        <w:t xml:space="preserve"> EN LA FECHA PROGRAMADA PARA EL TÉRMINO DE LOS TRABAJOS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 xml:space="preserve">COMUNICARÁ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SOBRE LA TERMINACIÓN DE LOS MISMOS, ANEXANDO EN ESTE CASO LOS DOCUMENTOS QUE LO SOPORTAN E INCLUIR A LA RELACIÓN DE LAS ESTIMACIONES O DE LOS GASTOS APROBADOS, MONTO EJERCIDO Y CRÉDITOS A FAVOR O EN CONTRA, EL INMUEBLE EN CONDICIONES DE OPERACIÓN, LOS PLANOS CORRESPONDIENTES A LA CONSTRUCCIÓN FINAL, LAS NORMAS Y ESPECIFICACIONES APLICADAS DURANTE SU EJECUCIÓN, MANUALES E INSTRUCTIVOS Y OPERACIÓN Y LOS CERTIFICADOS DE CALIDAD Y FUNDAMENTO DE LOS BIENES INSTALADOS, SI ASÍ CORRESPONDE.</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 “LA EJECUTORA DEL GASTO”</w:t>
      </w:r>
      <w:r w:rsidRPr="00793CDA">
        <w:rPr>
          <w:rFonts w:ascii="Univia Pro" w:eastAsia="Times New Roman" w:hAnsi="Univia Pro" w:cs="Leelawadee UI"/>
          <w:sz w:val="16"/>
          <w:szCs w:val="16"/>
          <w:lang w:val="es-ES" w:eastAsia="es-ES"/>
        </w:rPr>
        <w:t xml:space="preserve"> VERIFICARÁ QUE LOS TRABAJOS ESTÉN DEBIDAMENTE CONCLUIDOS DENTRO DE </w:t>
      </w:r>
      <w:r w:rsidRPr="00793CDA">
        <w:rPr>
          <w:rFonts w:ascii="Univia Pro" w:eastAsia="Times New Roman" w:hAnsi="Univia Pro" w:cs="Leelawadee UI"/>
          <w:i/>
          <w:sz w:val="16"/>
          <w:szCs w:val="16"/>
          <w:lang w:val="es-ES" w:eastAsia="es-ES"/>
        </w:rPr>
        <w:t xml:space="preserve">LOS </w:t>
      </w:r>
      <w:r w:rsidRPr="00793CDA">
        <w:rPr>
          <w:rFonts w:ascii="Univia Pro" w:eastAsia="Times New Roman" w:hAnsi="Univia Pro" w:cs="Leelawadee UI"/>
          <w:b/>
          <w:bCs/>
          <w:i/>
          <w:sz w:val="16"/>
          <w:szCs w:val="16"/>
          <w:lang w:val="es-ES" w:eastAsia="es-ES"/>
        </w:rPr>
        <w:t>VEINTE DÍAS</w:t>
      </w:r>
      <w:r w:rsidRPr="00793CDA">
        <w:rPr>
          <w:rFonts w:ascii="Univia Pro" w:eastAsia="Times New Roman" w:hAnsi="Univia Pro" w:cs="Leelawadee UI"/>
          <w:b/>
          <w:bCs/>
          <w:sz w:val="16"/>
          <w:szCs w:val="16"/>
          <w:lang w:val="es-ES" w:eastAsia="es-ES"/>
        </w:rPr>
        <w:t xml:space="preserve"> SIGUIENTES</w:t>
      </w:r>
      <w:r w:rsidRPr="00793CDA">
        <w:rPr>
          <w:rFonts w:ascii="Univia Pro" w:eastAsia="Times New Roman" w:hAnsi="Univia Pro" w:cs="Leelawadee UI"/>
          <w:sz w:val="16"/>
          <w:szCs w:val="16"/>
          <w:lang w:val="es-ES" w:eastAsia="es-ES"/>
        </w:rPr>
        <w:t xml:space="preserve"> A LA COMUNICACIÓN Y AL EFECTO SE DEBERÁ INFORMAR A </w:t>
      </w:r>
      <w:r w:rsidRPr="00793CDA">
        <w:rPr>
          <w:rFonts w:ascii="Univia Pro" w:eastAsia="Times New Roman" w:hAnsi="Univia Pro" w:cs="Leelawadee UI"/>
          <w:sz w:val="16"/>
          <w:szCs w:val="16"/>
          <w:highlight w:val="yellow"/>
          <w:lang w:val="es-ES" w:eastAsia="es-ES"/>
        </w:rPr>
        <w:t xml:space="preserve">LA </w:t>
      </w:r>
      <w:r w:rsidRPr="00793CDA">
        <w:rPr>
          <w:rFonts w:ascii="Univia Pro" w:eastAsia="Times New Roman" w:hAnsi="Univia Pro" w:cs="Leelawadee UI"/>
          <w:b/>
          <w:sz w:val="16"/>
          <w:szCs w:val="16"/>
          <w:lang w:val="es-ES" w:eastAsia="es-ES"/>
        </w:rPr>
        <w:t>SECRETARÍA DE HONESTIDAD, TRANSPARENCIA Y FUNCIÓN PÚBLICA</w:t>
      </w:r>
      <w:r w:rsidRPr="00793CDA">
        <w:rPr>
          <w:rFonts w:ascii="Univia Pro" w:eastAsia="Times New Roman" w:hAnsi="Univia Pro" w:cs="Leelawadee UI"/>
          <w:sz w:val="16"/>
          <w:szCs w:val="16"/>
          <w:lang w:val="es-ES" w:eastAsia="es-ES"/>
        </w:rPr>
        <w:t xml:space="preserve">, CON DIEZ DIAS DE ANTICIPACION: EL LUGAR LA FECHA Y HORA EN QUE SE EFECTUARÁ LA RECEPCIÓN DE LOS TRABAJOS DE ESTE SE LEVANTARÁ ACTA DE ENTREGA QUEDANDO LOS TRABAJOS BAJO LA RESPONSABILIDAD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LA FIRMA DEL ACTA ENTREGA RECEPCIÓN EXTINGUIRA LOS DERECHOS Y OBLIGACIONES ASUMIDOS DE AMBAS PARTES EN EL CONTRATO, SIN EMBARGO, PREVIO A LA FIRMA DE ESTE,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DEBERÁ ACREDITAR CON LAS CONSTANCIAS CORRESPONDIENTES QUE NO EXISTE ADEUDOS PENDIENTES CON LA COMUNIDAD POR CONCEPTOS DE COMIDA PAGO TRABAJADORES Y MATERIALES ASIMISMO DEBERÁ ACREDITAR QUE NO TIENE ADEUDOS POR CONCEPTO DE CUOTAS OBRERO PATRONALES ANTE EL IMSS, INFONAVIT, SAT O ANTE CUALQUIER OTRA AUTORIDAD CON LA QUE TENGA OBLIGACIÓN DE CUBRIR COTAS O DERECHOS DERIVADOS DE LA EJECUCIÓN DE LOS TRABAJOS DEL PRESENTE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RECIBIDOS FÍSICAMENTE LOS TRABAJOS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DEBERÁN ELABORAR DENTRO DE UN PLAZO DE </w:t>
      </w:r>
      <w:r w:rsidRPr="00793CDA">
        <w:rPr>
          <w:rFonts w:ascii="Univia Pro" w:eastAsia="Times New Roman" w:hAnsi="Univia Pro" w:cs="Leelawadee UI"/>
          <w:b/>
          <w:bCs/>
          <w:sz w:val="16"/>
          <w:szCs w:val="16"/>
          <w:lang w:val="es-ES" w:eastAsia="es-ES"/>
        </w:rPr>
        <w:t>30 DÍAS NATURALES</w:t>
      </w:r>
      <w:r w:rsidRPr="00793CDA">
        <w:rPr>
          <w:rFonts w:ascii="Univia Pro" w:eastAsia="Times New Roman" w:hAnsi="Univia Pro" w:cs="Leelawadee UI"/>
          <w:sz w:val="16"/>
          <w:szCs w:val="16"/>
          <w:lang w:val="es-ES" w:eastAsia="es-ES"/>
        </w:rPr>
        <w:t xml:space="preserve"> EL FINIQUITO DE LOS TRABAJOS EN EL QUE SE HARÁN CONSTAR LOS CRÉDITOS A FAVOR O EN CONTRA QUE RESULTEN PARA CADA UNA DE LAS PARTES DESCRIBIENDO EL CONCEPTO GENERAL QUE LES DIO ORIGEN Y EL SALDO RESULTANTE.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DE EXISTIR DESACUERDO RESPECTO DEL FINIQUITO, SI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 xml:space="preserve">NO ACUDE CON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PARA LA ELABORACIÓN DEL FINIQUITO DENTRO DEL PLAZO INDICADO, ESTÁ ÚLTIMA PROCEDERÁ A ELABORARLO DEBIENDO COMUNICAR SU RESULTADO A </w:t>
      </w:r>
      <w:r w:rsidRPr="00793CDA">
        <w:rPr>
          <w:rFonts w:ascii="Univia Pro" w:eastAsia="Times New Roman" w:hAnsi="Univia Pro" w:cs="Leelawadee UI"/>
          <w:b/>
          <w:bCs/>
          <w:sz w:val="16"/>
          <w:szCs w:val="16"/>
          <w:lang w:val="es-ES" w:eastAsia="es-ES"/>
        </w:rPr>
        <w:t>“LA CONTRATISTA”</w:t>
      </w:r>
      <w:r w:rsidRPr="00793CDA">
        <w:rPr>
          <w:rFonts w:ascii="Univia Pro" w:eastAsia="Times New Roman" w:hAnsi="Univia Pro" w:cs="Leelawadee UI"/>
          <w:sz w:val="16"/>
          <w:szCs w:val="16"/>
          <w:lang w:val="es-ES" w:eastAsia="es-ES"/>
        </w:rPr>
        <w:t xml:space="preserve"> DENTRO DE LOS </w:t>
      </w:r>
      <w:r w:rsidRPr="00793CDA">
        <w:rPr>
          <w:rFonts w:ascii="Univia Pro" w:eastAsia="Times New Roman" w:hAnsi="Univia Pro" w:cs="Leelawadee UI"/>
          <w:b/>
          <w:bCs/>
          <w:sz w:val="16"/>
          <w:szCs w:val="16"/>
          <w:lang w:val="es-ES" w:eastAsia="es-ES"/>
        </w:rPr>
        <w:t>10 DÍAS NATURALES</w:t>
      </w:r>
      <w:r w:rsidRPr="00793CDA">
        <w:rPr>
          <w:rFonts w:ascii="Univia Pro" w:eastAsia="Times New Roman" w:hAnsi="Univia Pro" w:cs="Leelawadee UI"/>
          <w:sz w:val="16"/>
          <w:szCs w:val="16"/>
          <w:lang w:val="es-ES" w:eastAsia="es-ES"/>
        </w:rPr>
        <w:t xml:space="preserve"> SIGUIENTES A LA FECHA DE SU EMISIÓN.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UNA VEZ NOTIFICADO EL RESULTADO DEL FINIQUITO A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 xml:space="preserve">ESTÁ TENDRÁ UN PLAZO DE </w:t>
      </w:r>
      <w:r w:rsidRPr="00793CDA">
        <w:rPr>
          <w:rFonts w:ascii="Univia Pro" w:eastAsia="Times New Roman" w:hAnsi="Univia Pro" w:cs="Leelawadee UI"/>
          <w:b/>
          <w:bCs/>
          <w:sz w:val="16"/>
          <w:szCs w:val="16"/>
          <w:lang w:val="es-ES" w:eastAsia="es-ES"/>
        </w:rPr>
        <w:t>15 DÍAS NATURALES</w:t>
      </w:r>
      <w:r w:rsidRPr="00793CDA">
        <w:rPr>
          <w:rFonts w:ascii="Univia Pro" w:eastAsia="Times New Roman" w:hAnsi="Univia Pro" w:cs="Leelawadee UI"/>
          <w:sz w:val="16"/>
          <w:szCs w:val="16"/>
          <w:lang w:val="es-ES" w:eastAsia="es-ES"/>
        </w:rPr>
        <w:t xml:space="preserve"> PARA ALEGAR LO QUE A SU DERECHO CORRESPONDA, SÍ TRANSCURRIDO DICHO PLAZO, NO SE REALIZA GESTIÓN ALGUNA, EL FINIQUITO SE TENDRÁ POR ACEPTADO.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DETERMINADO EL SALDO TOTAL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PODRÁ A DISPOSICIÓN DE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EL PAGO CORRESPONDIENTE MEDIANTE SU OFRECIMIENTO O LA CONSIGNACIÓN RESPECTIVA O BIEN SOLICITAR EL REINTEGRO DE LOS IMPORTES RESULTANTES, DEBIENDO, EN FORMA SIMULTÁNEA, LEVANTAR EL ACTA ADMINISTRATIVA EN LA QUE CONSTE EL FINIQUITO CORRESPONDIENTE.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TRATÁNDOSE DE RECEPCIÓN PARCIAL PREVIO ACUERDO POR ESCRITO ENTRE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Y EN ATENCIÓN A LAS CARACTERÍSTICAS DE LOS TRABAJOS MATERIA DEL PRESENTE CONTRATO Y SIEMPRE QUE A JUICIO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EXISTAN PARTES DE LOS MISMOS QUE PUEDAN CONSIDERARSE TERMINADOS UTILIZABLES Y EN OPERACIÓN EN CUYO CASO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DEBERÁ ENTREGAR LOS PLANOS CORRESPONDIENTES A LA CONSTRUCCIÓN FINAL DE LAS NORMAS Y ESPECIFICACIONES QUE FUERON APLICADAS DURANTE SU EJECUCIÓN, ASÍ COMO LOS MANUALES E INSTRUCTIVOS DE OPERACIÓN Y MANTENIMIENTO CORRESPONDIENTE Y LOS CERTIFICADOS DE GARANTÍA DE CALIDAD Y FUNCIONAMIENTO DE LOS BIENES INSTALADOS.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NO OBSTANTE, LA RECEPCIÓN TOTAL O PARCIAL DE LOS TRABAJOS SEGÚN SE TRATE,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SE OBLIGA A REPORTAR POR TRABAJOS FALTANTES MAL EJECUTADOS, VICIOS OCULTOS, PAGO DE LO INDEBIDO O CUALQUIER OTRA RESPONSABILIDAD A SU CARGO, EN LOS TÉRMINOS ESTABLECIDOS EN LA FRACCIÓN III DE LA CLÁUSULA DÉCIMA DEL PRESENTE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lastRenderedPageBreak/>
        <w:t xml:space="preserve">ASÍ COMO NO IMPORTANDO LA RECEPCIÓN TOTAL O PARCIAL DE LOS TRABAJOS, </w:t>
      </w:r>
      <w:r w:rsidRPr="00793CDA">
        <w:rPr>
          <w:rFonts w:ascii="Univia Pro" w:eastAsia="Times New Roman" w:hAnsi="Univia Pro" w:cs="Leelawadee UI"/>
          <w:b/>
          <w:i/>
          <w:sz w:val="16"/>
          <w:szCs w:val="16"/>
          <w:lang w:val="es-ES" w:eastAsia="es-ES"/>
        </w:rPr>
        <w:t>“LA CONTRATISTA”</w:t>
      </w:r>
      <w:r w:rsidRPr="00793CDA">
        <w:rPr>
          <w:rFonts w:ascii="Univia Pro" w:eastAsia="Times New Roman" w:hAnsi="Univia Pro" w:cs="Leelawadee UI"/>
          <w:i/>
          <w:sz w:val="16"/>
          <w:szCs w:val="16"/>
          <w:lang w:val="es-ES" w:eastAsia="es-ES"/>
        </w:rPr>
        <w:t xml:space="preserve"> </w:t>
      </w:r>
      <w:r w:rsidRPr="00793CDA">
        <w:rPr>
          <w:rFonts w:ascii="Univia Pro" w:eastAsia="Times New Roman" w:hAnsi="Univia Pro" w:cs="Leelawadee UI"/>
          <w:sz w:val="16"/>
          <w:szCs w:val="16"/>
          <w:lang w:val="es-ES" w:eastAsia="es-ES"/>
        </w:rPr>
        <w:t>SE OBLIGA A ENTREGAR EL INMUEBLE EN CONDICIONES DE OPERACIÓN, LOS PLANOS CORRESPONDIENTES A LA CONSTRUCCIÓN FINAL, LAS NORMAS Y ESPECIFICACIONES APLICADAS DURANTE SU EJECUCIÓN, MANUALES E INSTRUCTIVOS DE OPERACIÓN Y LOS CERTIFICADOS DE CALIDAD Y FUNCIONAMIENTO DE LOS BIENES INSTALADOS, SI ASÍ CORRESPONDE.</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r w:rsidRPr="00793CDA">
        <w:rPr>
          <w:rFonts w:ascii="Univia Pro" w:eastAsia="Times New Roman" w:hAnsi="Univia Pro" w:cs="Leelawadee UI"/>
          <w:b/>
          <w:sz w:val="16"/>
          <w:szCs w:val="16"/>
          <w:lang w:val="es-ES" w:eastAsia="es-ES"/>
        </w:rPr>
        <w:t>DÉCIMA CUARTA. - SUMINISTROS: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w:t>
      </w:r>
      <w:r w:rsidRPr="00793CDA">
        <w:rPr>
          <w:rFonts w:ascii="Univia Pro" w:eastAsia="Times New Roman" w:hAnsi="Univia Pro" w:cs="Leelawadee UI"/>
          <w:sz w:val="16"/>
          <w:szCs w:val="16"/>
          <w:lang w:val="es-ES" w:eastAsia="es-ES"/>
        </w:rPr>
        <w:t xml:space="preserve"> EN LOS CASOS QUE PROCEDE Y EN RAZÓN DEL TIPO DE LA OBRA,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GESTIONARÁ POR SU CUENTA Y PROPORCIONARÁ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LO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w:t>
      </w:r>
      <w:r w:rsidRPr="00793CDA">
        <w:rPr>
          <w:rFonts w:ascii="Univia Pro" w:eastAsia="Times New Roman" w:hAnsi="Univia Pro" w:cs="Leelawadee UI"/>
          <w:sz w:val="16"/>
          <w:szCs w:val="16"/>
          <w:lang w:val="es-ES" w:eastAsia="es-ES"/>
        </w:rPr>
        <w:t xml:space="preserve"> LOS PERMISOS NECESARIOS PARA SU EJECUCIÓN TALES COMO DE CONSTRUCCIÓN, DERECHOS DE VÍA, CRUCES CON VÍAS DE FERROCARRIL O CARRETERAS FEDERALES, CON LÍNEA DE COMUNICACIÓN O TRANSMISIÓN O DE CUALQUIER PROPIEDAD PRIVADA.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B.</w:t>
      </w:r>
      <w:r w:rsidRPr="00793CDA">
        <w:rPr>
          <w:rFonts w:ascii="Univia Pro" w:eastAsia="Times New Roman" w:hAnsi="Univia Pro" w:cs="Leelawadee UI"/>
          <w:sz w:val="16"/>
          <w:szCs w:val="16"/>
          <w:lang w:val="es-ES" w:eastAsia="es-ES"/>
        </w:rPr>
        <w:t xml:space="preserve"> EL RETIRO O ACONDICIONAMIENTO DE LÍNEAS E INSTALACIONES ELÉCTRICAS QUE CONSTITUYEN OBSTÁCULOS PARA EL DESARROLLO DE LOS TRABAJOS DE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C.</w:t>
      </w:r>
      <w:r w:rsidRPr="00793CDA">
        <w:rPr>
          <w:rFonts w:ascii="Univia Pro" w:eastAsia="Times New Roman" w:hAnsi="Univia Pro" w:cs="Leelawadee UI"/>
          <w:sz w:val="16"/>
          <w:szCs w:val="16"/>
          <w:lang w:val="es-ES" w:eastAsia="es-ES"/>
        </w:rPr>
        <w:t xml:space="preserve"> LOS GASTOS INDEMNIZACIÓN QUE SE ORIGINEN POR LOS CONCEPTOS INDICADOS EN LOS PÁRRAFOS ANTERIORES SERÁN PAGADOS DIRECTAMENTE POR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w:t>
      </w:r>
      <w:r w:rsidRPr="00793CDA">
        <w:rPr>
          <w:rFonts w:ascii="Univia Pro" w:eastAsia="Times New Roman" w:hAnsi="Univia Pro" w:cs="Leelawadee UI"/>
          <w:sz w:val="16"/>
          <w:szCs w:val="16"/>
          <w:lang w:val="es-ES" w:eastAsia="es-ES"/>
        </w:rPr>
        <w:t xml:space="preserve"> LOS MATERIALES Y EQUIPOS NECESARIOS PARA SU INSTALACIÓN PERMANECERÁN EN LA OBRA EXCEPTO AQUELLOS QUE DEBE SUMINISTRAR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EN TÉRMINOS DEL PRESENTE CONTRATO, CONFORME SE DETALLA EN EL LISTADO DE INSUMOS QUE INTERVIENEN EN LA PROPUESTA, DICHOS MATERIALES Y EQUIPOS SERÁN ENTREGADOS EN LOS ALMACENES Y/O BODEGAS DE LA ZONA DE TRABAJO DONDE SE LOCALICE LA OBRA.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II.</w:t>
      </w:r>
      <w:r w:rsidRPr="00793CDA">
        <w:rPr>
          <w:rFonts w:ascii="Univia Pro" w:eastAsia="Times New Roman" w:hAnsi="Univia Pro" w:cs="Leelawadee UI"/>
          <w:sz w:val="16"/>
          <w:szCs w:val="16"/>
          <w:lang w:val="es-ES" w:eastAsia="es-ES"/>
        </w:rPr>
        <w:t xml:space="preserve"> A SU VEZ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SE OBLIGA EN ESTE ASPECTO A LO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w:t>
      </w:r>
      <w:r w:rsidRPr="00793CDA">
        <w:rPr>
          <w:rFonts w:ascii="Univia Pro" w:eastAsia="Times New Roman" w:hAnsi="Univia Pro" w:cs="Leelawadee UI"/>
          <w:sz w:val="16"/>
          <w:szCs w:val="16"/>
          <w:lang w:val="es-ES" w:eastAsia="es-ES"/>
        </w:rPr>
        <w:t xml:space="preserve"> RECIBIR EN CALIDAD DE DEPÓSITO LOS MATERIALES Y EQUIPOS QUE ESTÁ OBLIGADA A PROPORCIONARLE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PARA LA REALIZACIÓN DE LA OBRA Y A TRANSPORTARLOS BAJO SU RIESGO, DESDE LOS ALMACENES Y/O BODEGAS DE LA ZONA DE TRABAJO, HASTA LOS LUGARES DE LA INSTALACIÓN.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B.</w:t>
      </w:r>
      <w:r w:rsidRPr="00793CDA">
        <w:rPr>
          <w:rFonts w:ascii="Univia Pro" w:eastAsia="Times New Roman" w:hAnsi="Univia Pro" w:cs="Leelawadee UI"/>
          <w:sz w:val="16"/>
          <w:szCs w:val="16"/>
          <w:lang w:val="es-ES" w:eastAsia="es-ES"/>
        </w:rPr>
        <w:t xml:space="preserve"> VERIFICAR LA CANTIDAD DE LOS MATERIALES QUE RECIBA DE ACUERDO CON LAS REMISIONES O LISTAS DE EMBARQUE Y CON LAS ESPECIFICACIONES DE LOS PEDIDOS CORRESPONDIENTES.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C</w:t>
      </w:r>
      <w:r w:rsidRPr="00793CDA">
        <w:rPr>
          <w:rFonts w:ascii="Univia Pro" w:eastAsia="Times New Roman" w:hAnsi="Univia Pro" w:cs="Leelawadee UI"/>
          <w:sz w:val="16"/>
          <w:szCs w:val="16"/>
          <w:lang w:val="es-ES" w:eastAsia="es-ES"/>
        </w:rPr>
        <w:t xml:space="preserve">. ESTABLECER CONSERVAR Y MANEJAR LOS ALMACENES NECESARIOS PARA LA CUSTODIA Y CONTROL DE LOS MATERIALES Y EQUIPOS SUMINISTRADOS POR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OBLIGÁNDOSE TAMBIÉN A ATENDER LAS INDICACIONES QUE ÉSTA CONSIDERE PERTINENTE FORMULAR, DERIVADOS DE SU FACULTAD DE VERIFICAR EN CUALQUIER TIEMPO LA EXISTENCIA Y ESTADO DE SU ALMACENAMIENTO.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w:t>
      </w:r>
      <w:r w:rsidRPr="00793CDA">
        <w:rPr>
          <w:rFonts w:ascii="Univia Pro" w:eastAsia="Times New Roman" w:hAnsi="Univia Pro" w:cs="Leelawadee UI"/>
          <w:sz w:val="16"/>
          <w:szCs w:val="16"/>
          <w:lang w:val="es-ES" w:eastAsia="es-ES"/>
        </w:rPr>
        <w:t xml:space="preserve"> DEVOLVER BAJO SU RIESGO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UNA VEZ TERMINADA LA OBRA, LOS MATERIALES Y EQUIPO SOBRANTES CLASIFICÁNDOLOS E INVENTARIANDOLOS CONVENIENTEMENTE EN COMPARACIÓN CON LOS INSTALADOS, MEDIANTE ENTREGA EN LOS ALMACENES Y BODEGAS DE LA ZONA DE TRABAJO DONDE SE LOCALICE LA OBRA.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E.</w:t>
      </w:r>
      <w:r w:rsidRPr="00793CDA">
        <w:rPr>
          <w:rFonts w:ascii="Univia Pro" w:eastAsia="Times New Roman" w:hAnsi="Univia Pro" w:cs="Leelawadee UI"/>
          <w:sz w:val="16"/>
          <w:szCs w:val="16"/>
          <w:lang w:val="es-ES" w:eastAsia="es-ES"/>
        </w:rPr>
        <w:t xml:space="preserve"> PAGAR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EL IMPORTE DE LOS FALTANTES DE MATERIALES Y EQUIPOS A LOS PRECIOS QUE RIJAN EN EL MOMENTO QUE DEBA ENTREGAR LOS MISMOS.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ESTABLECEN QUE LA CONTRATISTA ES LA RESPONSABLE DIRECTA DE LOS MATERIALES Y EQUIPOS QUE LE SEAN SUMINISTRADOS POR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 IGUALMENTE QUE SÍ DIESE A LOS MATERIALES Y EQUIPOS CITADOS UN FIN DISTINTO DEL AQUÍ PACTADO, QUEDA SUJETO A LA RESPONSABILIDAD PENAL.</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DÉCIMA QUINTA. - CAMPAMENTOS Y BODEGAS: </w:t>
      </w:r>
      <w:r w:rsidRPr="00793CDA">
        <w:rPr>
          <w:rFonts w:ascii="Univia Pro" w:eastAsia="Times New Roman" w:hAnsi="Univia Pro" w:cs="Leelawadee UI"/>
          <w:sz w:val="16"/>
          <w:szCs w:val="16"/>
          <w:lang w:val="es-ES" w:eastAsia="es-ES"/>
        </w:rPr>
        <w:t xml:space="preserve">EN CASO DE QUE SEA NECESARIA LA INSTALACIÓN DE CAMPAMENTOS Y/O BODEGAS SE PERMITIRÁ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QUE UTILICE, PREVIA AUTORIZACIÓN POR ESCRITO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LOS TERRENOS DISPONIBLES EN LAS CERCANÍAS DE LA OBRA Y QUE SEAN PROPIEDAD O CONTROLADOS POR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PODRÁ UTILIZAR TERRENOS DE PROPIEDAD PARTICULAR O EJIDAL PARA INSTALAR SUS CAMPAMENTOS Y/O BODEGAS, PERO EN ESTOS CASOS, ESTA REALIZARÁ POR SU CUENTA, LOS ARREGLOS QUE SEAN NECESARIOS CON LAS PERSONAS PROPIETARIAS O AGENTES QUE CORRESPONDA Y PAGARÁ, ASIMISMO, LAS RENTAS Y DEMÁS GASTOS RELATIVOS A ESTOS ARREGLOS.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CUALQUIER CASO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SOMETERÁ A LA APROBACIÓN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LA LOCALIZACIÓN DE LOS TERRENOS QUE PRETENDE UTILIZAR, LA QUE, EN SU CASO, DARÁ LA AUTORIZACIÓN CORRESPONDIENTE.</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CONSTRUIRÁ POR SU CUENTA Y CON CARGO A SUS COSTOS INDIRECTOS, LOS CAMPAMENTOS, OFICINAS, BODEGAS, POLVORINES O SITIOS PARA ALMACENAMIENTO DE EXPLOSIVOS QUE REQUIERAN PARA LA EJECUCIÓN DE LA OBRA.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lastRenderedPageBreak/>
        <w:t xml:space="preserve">SERÁN PROPIEDAD DE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TODOS LOS BIENES MUEBLES CORRESPONDIENTES A TALES INSTALACIONES, TENIENDO OBLIGACIÓN DE RETIRARLOS A LA TERMINACIÓN DE LA OBRA.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LAS REDES DE DRENAJE DE LOS EDIFICIOS QUE CONSTRUYA, NO DEBERÁN DESCARGAR EN SITIOS O EN FORMA INCONVENIENTE CON RELACIÓN A OTROS CAMPAMENTOS O LUGARES HABITADOS O QUE PUEDAN MOTIVAR LA CONTAMINACIÓN DEL AGUA DE LA ZONA.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r w:rsidRPr="00793CDA">
        <w:rPr>
          <w:rFonts w:ascii="Univia Pro" w:eastAsia="Times New Roman" w:hAnsi="Univia Pro" w:cs="Leelawadee UI"/>
          <w:b/>
          <w:sz w:val="16"/>
          <w:szCs w:val="16"/>
          <w:lang w:val="es-ES" w:eastAsia="es-ES"/>
        </w:rPr>
        <w:t xml:space="preserve">DÉCIMA SEXTA. - OTRAS ESTIPULACIONES ESPECÍFICAS: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 PROGRAMA: “LA CONTRATISTA”</w:t>
      </w:r>
      <w:r w:rsidRPr="00793CDA">
        <w:rPr>
          <w:rFonts w:ascii="Univia Pro" w:eastAsia="Times New Roman" w:hAnsi="Univia Pro" w:cs="Leelawadee UI"/>
          <w:sz w:val="16"/>
          <w:szCs w:val="16"/>
          <w:lang w:val="es-ES" w:eastAsia="es-ES"/>
        </w:rPr>
        <w:t xml:space="preserve"> SE OBLIGA A EJECUTAR LOS TRABAJOS DE ACUERDO CON LOS PROGRAMAS DE OBRA, EQUIPOS, MATERIALES Y DEMÁS PROGRAMAS QUE SE FIRMARON POR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Y SE INTEGRAN COMO ANEXOS AL PRESENTE CONTRATO.</w:t>
      </w:r>
    </w:p>
    <w:p w:rsidR="00257E0E" w:rsidRPr="00793CDA" w:rsidRDefault="00257E0E" w:rsidP="00257E0E">
      <w:pPr>
        <w:spacing w:after="0" w:line="240" w:lineRule="auto"/>
        <w:jc w:val="both"/>
        <w:rPr>
          <w:rFonts w:ascii="Univia Pro" w:eastAsia="Times New Roman" w:hAnsi="Univia Pro" w:cs="Leelawadee UI"/>
          <w:b/>
          <w:bCs/>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bCs/>
          <w:sz w:val="16"/>
          <w:szCs w:val="16"/>
          <w:lang w:val="es-ES" w:eastAsia="es-ES"/>
        </w:rPr>
        <w:t>II. BITÁCORA:</w:t>
      </w:r>
      <w:r w:rsidRPr="00793CDA">
        <w:rPr>
          <w:rFonts w:ascii="Univia Pro" w:eastAsia="Times New Roman" w:hAnsi="Univia Pro" w:cs="Leelawadee UI"/>
          <w:sz w:val="16"/>
          <w:szCs w:val="16"/>
          <w:lang w:val="es-ES" w:eastAsia="es-ES"/>
        </w:rPr>
        <w:t xml:space="preserve"> LA BITÁCORA DE OBRA CONSTITUIRA EL INSTRUMENTO QUE PERMITA A LOS ÓRGANOS DE CONTROL VERIFICAR LOS AVANCES Y MODIFICACIONES EN LA EJECUCIÓN DE LOS TRABAJOS, ENCOMENDADOS CON EL PRESENTE CONTRATO A </w:t>
      </w:r>
      <w:r w:rsidRPr="00793CDA">
        <w:rPr>
          <w:rFonts w:ascii="Univia Pro" w:eastAsia="Times New Roman" w:hAnsi="Univia Pro" w:cs="Leelawadee UI"/>
          <w:b/>
          <w:sz w:val="16"/>
          <w:szCs w:val="16"/>
          <w:lang w:val="es-ES" w:eastAsia="es-ES"/>
        </w:rPr>
        <w:t>“LA CONTRATISTA”.</w:t>
      </w:r>
    </w:p>
    <w:p w:rsidR="00257E0E" w:rsidRPr="00793CDA" w:rsidRDefault="00257E0E" w:rsidP="00257E0E">
      <w:pPr>
        <w:spacing w:after="0" w:line="240" w:lineRule="auto"/>
        <w:rPr>
          <w:rFonts w:ascii="Univia Pro" w:eastAsia="Times New Roman" w:hAnsi="Univia Pro" w:cs="Leelawadee UI"/>
          <w:b/>
          <w:sz w:val="16"/>
          <w:szCs w:val="16"/>
          <w:lang w:val="es-ES" w:eastAsia="es-ES"/>
        </w:rPr>
      </w:pPr>
    </w:p>
    <w:p w:rsidR="00257E0E" w:rsidRPr="00793CDA" w:rsidRDefault="00257E0E" w:rsidP="00257E0E">
      <w:pPr>
        <w:spacing w:after="0" w:line="240" w:lineRule="auto"/>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“AMBAS PARTES” </w:t>
      </w:r>
      <w:r w:rsidRPr="00793CDA">
        <w:rPr>
          <w:rFonts w:ascii="Univia Pro" w:eastAsia="Times New Roman" w:hAnsi="Univia Pro" w:cs="Leelawadee UI"/>
          <w:sz w:val="16"/>
          <w:szCs w:val="16"/>
          <w:lang w:val="es-ES" w:eastAsia="es-ES"/>
        </w:rPr>
        <w:t xml:space="preserve">DE MANERA OBLIGATORIA, LLEVARÁN LA BITÁCORA, DE OBRA CONSIDERÁNDOSE COMO ORIGINAL, LA CUSTODIADA POR EL RESIDENTE DE OBRA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 DETERMINANDO, EL AVANCE DE LOS MISMOS, ASÍ COMO EL PAGO DE LAS ESTIMACIONES REALIZADAS, SUSPENSIONES Y OTRAS CIRCUNSTANCIAS QUE SE PRESENTEN; ASIMISMO, SE ASENTARAN Y RESOLVERÁN PROBLEMAS ESPECÍFICOS DE CARÁCTER TÉCNICO Y ADMINISTRATIVO, DESDE LA FECHA DE INICIACIÓN, HASTA LA CONCLUSIÓN.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A. SE DEBERÁ INICIAR LA BITÁCORA DE OBRA, MANIFESTANDO TEXTUALMENTE LA FECHA DE APERTURA, DATOS GENERALES DE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COMO NOMBRE Y FIRMA DEL PERSONAL AUTORIZADO, DOMICILIOS, TELÉFONOS, DATOS PARTICULARES DEL CONTRATO Y ALCANCES DESCRIPTIVOS DE LOS TRABAJOS Y CARACTERÍSTICAS DEL SITIO DONDE SE DESARROLLARÁN; LA DESCRIPCIÓN DE LOS DOCUMENTOS QUE IDENTIFIQUE OFICIALMENTE AL RESIDENTE DE OBRA Y EN SU CASO AL SUPERVISOR, ASÍ COMO AL RESPONSABLE POR PARTE DE </w:t>
      </w:r>
      <w:r w:rsidRPr="00793CDA">
        <w:rPr>
          <w:rFonts w:ascii="Univia Pro" w:eastAsia="Times New Roman" w:hAnsi="Univia Pro" w:cs="Leelawadee UI"/>
          <w:b/>
          <w:bCs/>
          <w:sz w:val="16"/>
          <w:szCs w:val="16"/>
          <w:lang w:val="es-ES" w:eastAsia="es-ES"/>
        </w:rPr>
        <w:t>“LA CONTRATISTA”</w:t>
      </w:r>
      <w:r w:rsidRPr="00793CDA">
        <w:rPr>
          <w:rFonts w:ascii="Univia Pro" w:eastAsia="Times New Roman" w:hAnsi="Univia Pro" w:cs="Leelawadee UI"/>
          <w:sz w:val="16"/>
          <w:szCs w:val="16"/>
          <w:lang w:val="es-ES" w:eastAsia="es-ES"/>
        </w:rPr>
        <w:t>, QUIÉNES SERÁN RESPONSABLES DE REALIZAR LOS REGISTROS EN LA BITÁCORA INDICANDO A QUIÉN O QUIÉNES SE AUTORIZA PARA LLEVAR A CABO DICHOS REGISTROS.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B. TODAS LAS NOTAS DEBERÁN NUMERARSE EN FORMA SERIADA Y FECHARSE CONSECUTIVAMENTE RESPETANDO EL ORDEN ESTABLECIDO.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C. LAS NOTAS DEBERÁN MANIFESTARSE DE MANERA CLARA.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D. CUÁNDO SE COMETE ALGÚN ERROR EN LA REDACCIÓN LA NOTA DEBERÁ ANULARSE POR QUIÉN LA EMITA ABRIENDO DE INMEDIATO OTRA NOTA CON EL NÚMERO CONSECUTIVO QUE CORRESPONDA Y CON LA DESCRIPCIÓN CORRECTA; SI UNA NOTA APARECE CON TACHADURAS O ENMENDADURAS, SERÁ CONSIDERADA NULA.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E. TODAS LAS NOTAS DEBERÁN QUEDAR CERRADAS Y RESUELTAS, O ESPECIFICARSE QUE SU SOLUCIÓN SERÁ POSTERIOR, DEBIENDO EN ESTE ÚLTIMO CASO RELACIONAR LA NOTA DE RESOLUCIÓN CON LA QUE DE ORIGEN Y EL CIERRE DE LA BITÁCORA, SE CONSIGNARÁ EN UNA NOTA QUE DE POR TERMINADOS LOS TRABAJOS.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F. UNA VEZ FIRMADA LAS NOTAS DE BITÁCORA, SE DEBEN CANCELAR LOS ESPACIOS SOBRANTES EN LA HOJA, AL COMPLETARSE EL LLENADO DE LAS MISMAS. UNA VEZ FIRMADAS LAS HOJAS DE LA BITÁCORA POR LAS PERSONAS INTERESADAS, ÉSTAS MISMAS PODRAN OBTENER UNA COPIA DE LA BITÁCORA.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G. CUÁNDO SE REQUIERA SE PODRÁN VALIDAR OFICIOS, MINUTAS, MEMORANDUMS Y CIRCULARES, REFIRIÉNDOSE AL CONTENIDO DE LOS MISMOS O ANEXANDO COPIAS.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H. LAS HOJAS ORIGINALES Y SUS COPIAS DEBERÁN ESTAR FOLIADAS Y ESTÁN REFERIDAS AL CONTRATO DE QUE SE TRATE.</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III. EQUIPO: “LA CONTRATISTA” </w:t>
      </w:r>
      <w:r w:rsidRPr="00793CDA">
        <w:rPr>
          <w:rFonts w:ascii="Univia Pro" w:eastAsia="Times New Roman" w:hAnsi="Univia Pro" w:cs="Leelawadee UI"/>
          <w:sz w:val="16"/>
          <w:szCs w:val="16"/>
          <w:lang w:val="es-ES" w:eastAsia="es-ES"/>
        </w:rPr>
        <w:t>SE OBLIGA A TENER EL EQUIPO INDISPENSABLE PARA LA REALIZACIÓN DE LA OBRA PÚBLICA, QUE FORMA PARTE INTEGRANTE DE ESTE CONTRATO, EN BUENAS CONDICIONES DE USO Y DISPONIBILIDAD, EN EL SITIO DE LA REALIZACIÓN DE LA OBRA.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lastRenderedPageBreak/>
        <w:t xml:space="preserve">IV. DIFUSIÓN: “LA CONTRATISTA” </w:t>
      </w:r>
      <w:r w:rsidRPr="00793CDA">
        <w:rPr>
          <w:rFonts w:ascii="Univia Pro" w:eastAsia="Times New Roman" w:hAnsi="Univia Pro" w:cs="Leelawadee UI"/>
          <w:sz w:val="16"/>
          <w:szCs w:val="16"/>
          <w:lang w:val="es-ES" w:eastAsia="es-ES"/>
        </w:rPr>
        <w:t>SE OBLIGA A REALIZAR CAMPAÑA DE DIFUSIÓN DEL PROGRAMA DEL CUAL PROVIENE EL FINANCIAMIENTO, MEDIANTE LONA PUBLICITARIA, MISMA QUE SERÁ COSTEADA POR ÉSTA CON LOS MEDIOS Y DATOS AUTORIZADOS POR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 RETENCIONES Y DEDUCCIONES:</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ACEPTA QUE DEL IMPORTE DE LAS ESTIMACIONES SE LE RETENGA LO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A. EL 0.05% (CINCO AL MILLAR). LAS CONTRATISTAS QUE CELEBREN CONTRATOS DE OBRAS PÚBLICAS O SERVICIOS RELACIONADOS CON LAS MISMAS CON EL ESTADO, PAGARÁN UN DERECHO QUE SERVIRÁ PARA LA VIGILANCIA, INSPECCIÓN Y CONTROL DE LOS PROCESOS DE EJECUCIÓN DE OBRA PÚBLICA, SOBRE EL IMPORTE DE CADA UNA DE LAS ESTIMACIONES DE TRABAJO, EQUIVALENTE AL CINCO AL MILLAR.</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B. IMPUESTO ESTATAL. DE ACUERDO A LO ESTABLECIDO EN LOS ARTÍCULOS 63 AL 69 DE LA LEY ESTATAL DE HACIENDA, SE RETENDRÁ EL 3% SOBRE EROGACIONES POR REMUNERACIONES AL TRABAJO PERSONAL, QUE SE OBTENDRÁ DEL IMPORTE DE SUS ESTIMACIONES, PARA LO CUAL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AL PRESENTAR SU FACTURACIÓN PARA COBRO DE ESTIMACIONES, DEBERÁ INDICAR INVARIABLEMENTE EN CADA UNA DE LAS FACTURAS NÚMERO DE TRABAJADORES PERMANENTES, DE TRABAJADORES EVENTUALES Y LA BASE GRAVABLE DE LA QUE SE EFECTUARÁ EL CARGO.</w:t>
      </w:r>
    </w:p>
    <w:p w:rsidR="00257E0E" w:rsidRPr="00793CDA" w:rsidRDefault="00257E0E" w:rsidP="00257E0E">
      <w:pPr>
        <w:spacing w:after="0" w:line="240" w:lineRule="auto"/>
        <w:jc w:val="both"/>
        <w:rPr>
          <w:rFonts w:ascii="Univia Pro" w:eastAsia="Times New Roman" w:hAnsi="Univia Pro" w:cs="Leelawadee UI"/>
          <w:bCs/>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Cs/>
          <w:sz w:val="16"/>
          <w:szCs w:val="16"/>
          <w:lang w:val="es-ES" w:eastAsia="es-ES"/>
        </w:rPr>
      </w:pPr>
      <w:r w:rsidRPr="00793CDA">
        <w:rPr>
          <w:rFonts w:ascii="Univia Pro" w:eastAsia="Times New Roman" w:hAnsi="Univia Pro" w:cs="Leelawadee UI"/>
          <w:bCs/>
          <w:sz w:val="16"/>
          <w:szCs w:val="16"/>
          <w:lang w:val="es-ES" w:eastAsia="es-ES"/>
        </w:rPr>
        <w:t>C. DE CONFORMIDAD CON LO PRECEPTUADO EN EL ARTICULO 17, SEXTO PARRAFO, DE LA LEY ESTATAL DE DERECHOS, “EL IOCIED” EFECTUARA LA DEDUCCCION SOBRE EL IMPORTE TOTAL DE LA CONTRATACION ANTES DEL I.V.A. APLICANDO EL 2.5 % (DOS PUNTO CINCO PORCIENTO), POR LOS SERVICIOS DE SUPERVISION; MISMO QUE SE APLICARA EN UNA SOLA EXHIBICION SOBRE EL ANTICIPO”.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D. LAS PENAS CONVENCIONALES PACTADAS EN LA CLÁUSULA DÉCIMA NOVENA, REFERENTE A LAS SANCIONES POR INCUMPLIMIENTO DE PROGRAMA Y LAS DEMÁS CONTRIBUCIONES FEDERALES, ESTATALES Y MUNICIPALES QUE AL EFECTO SE GENEREN Y QUE, EN TÉRMINOS DE LAS DISPOSICIONES JURÍDICAS APLICABLES,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TENGA QUE RETENER A </w:t>
      </w:r>
      <w:r w:rsidRPr="00793CDA">
        <w:rPr>
          <w:rFonts w:ascii="Univia Pro" w:eastAsia="Times New Roman" w:hAnsi="Univia Pro" w:cs="Leelawadee UI"/>
          <w:b/>
          <w:sz w:val="16"/>
          <w:szCs w:val="16"/>
          <w:lang w:val="es-ES" w:eastAsia="es-ES"/>
        </w:rPr>
        <w:t>“LA CONTRATISTA”.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r w:rsidRPr="00793CDA">
        <w:rPr>
          <w:rFonts w:ascii="Univia Pro" w:eastAsia="Times New Roman" w:hAnsi="Univia Pro" w:cs="Leelawadee UI"/>
          <w:b/>
          <w:sz w:val="16"/>
          <w:szCs w:val="16"/>
          <w:lang w:val="es-ES" w:eastAsia="es-ES"/>
        </w:rPr>
        <w:t xml:space="preserve">DÉCIMA SÉPTIMA. - DISCREPANCIAS DE CARÁCTER TÉCNICO Y ADMINISTRATIVO: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EL SUPUESTO DE QUE DURANTE LA EJECUCIÓN DEL PRESENTE CONTRATO, LLEGAREN A SURGIR DISCREPANCIAS DE CARÁCTER TÉCNICO Y/O ADMINISTRATIVO SOBRE LOS ASPECTOS QUE MÁS ADELANTE SE SEÑALAN DE MANERA ESPECÍFICA Y LIMITATIVA,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CONVIENEN EN QUE LOS REPRESENTANTES DESIGNADOS POR CADA UNA DE ELLAS EN LA CLÁUSULA DÉCIMA SEGUNDA, SE NOTIFIQUEN POR ESCRITO LA DISCREPANCIA, INDICANDO DE MANERA EXPRESA EN QUÉ CONSISTE PARA QUE INICIE UN PROCEDIMIENTO DE ACLARACIONES AL DÍA SIGUIENTE DE RECIBIDA LA NOTIFICACIÓN Y EN UN TÉRMINO NO MAYOR A </w:t>
      </w:r>
      <w:r w:rsidRPr="00793CDA">
        <w:rPr>
          <w:rFonts w:ascii="Univia Pro" w:eastAsia="Times New Roman" w:hAnsi="Univia Pro" w:cs="Leelawadee UI"/>
          <w:b/>
          <w:bCs/>
          <w:sz w:val="16"/>
          <w:szCs w:val="16"/>
          <w:lang w:val="es-ES" w:eastAsia="es-ES"/>
        </w:rPr>
        <w:t>10 DÍAS HÁBILES</w:t>
      </w:r>
      <w:r w:rsidRPr="00793CDA">
        <w:rPr>
          <w:rFonts w:ascii="Univia Pro" w:eastAsia="Times New Roman" w:hAnsi="Univia Pro" w:cs="Leelawadee UI"/>
          <w:sz w:val="16"/>
          <w:szCs w:val="16"/>
          <w:lang w:val="es-ES" w:eastAsia="es-ES"/>
        </w:rPr>
        <w:t>, SE PROCURE LLEGAR DE COMÚN ACUERDO, A LA MEJOR SOLUCIÓN PARA LAS PARTES.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LA RESOLUCIÓN A LA QUE LLEGUEN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DEBERÁ CONSTAR POR ESCRITO, PARA LO CUAL SE LEVANTARÁ LA MINUTA CORRESPONDIENTE QUE SERÁ SUSCRITA POR SUS REPRESENTANTES, RECONOCIENDO DESDE AHORA, TOTAL VALIDEZ HA DICHO ACUERDO. EN EL SUPUESTO DE QUE, EN EL TÉRMINO ESTABLECIDO, LOS REPRESENTANTES DE LAS PARTES NO LLEGUEN A NINGÚN ACUERDO QUE PONGA FIN A LA DISCREPANCIA, QUEDARÁN A SALVO SUS DERECHOS PARA HACERLOS VALER ANTE LAS AUTORIDADES COMPETENTES.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ASPECTOS ESPECÍFICOS DE CARÁCTER TÉCNICO Y ADMINISTRATIVO QUE LAS PARTES CONVIENEN EN SOMETER A UN PROCEDIMIENTO DE RESOLUCIÓN, PARA EL CASO DE QUE LLEGAREN A PRESENTAR DISCREPANCIAS.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RECONOCEN QUE EL PROCEDIMIENTO DE RESOLUCIÓN ESTABLECIDO EN ESTA CLÁUSULA, NO SE REFIERE AL PROCEDIMIENTO DE CONCILIACIÓN PREVISTO EN LA LEY DE LA MATERIA.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DÉCIMA OCTAVA. - CASO FORTUITO O FUERZA MAYOR</w:t>
      </w:r>
      <w:r w:rsidRPr="00793CDA">
        <w:rPr>
          <w:rFonts w:ascii="Univia Pro" w:eastAsia="Times New Roman" w:hAnsi="Univia Pro" w:cs="Leelawadee UI"/>
          <w:sz w:val="16"/>
          <w:szCs w:val="16"/>
          <w:lang w:val="es-ES" w:eastAsia="es-ES"/>
        </w:rPr>
        <w:t>: EL CASO FORTUITO O FUERZA MAYOR, ES TODO HECHO DE LA NATURALEZA O ACTO DEL HOMBRE, IMPREVISIBLE O INEVITABLE, QUE, SIN CULPA O NEGLIGENCIA DE ALGUNA DE LAS PARTES, IMPIDA EL INCUMPLIMIENTO DE ALGUNA O TODAS LAS OBLIGACIONES A SU CARGO O EL OPORTUNO CUMPLIMIENTO DE LAS MISMAS O LA FORMA CONVENIDA PARA DICHO CUMPLIMIENTO DE CONFORMIDAD CON EL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793CDA">
        <w:rPr>
          <w:rFonts w:ascii="Univia Pro" w:eastAsia="Times New Roman" w:hAnsi="Univia Pro" w:cs="Leelawadee UI"/>
          <w:b/>
          <w:sz w:val="16"/>
          <w:szCs w:val="16"/>
          <w:lang w:val="es-ES" w:eastAsia="es-ES"/>
        </w:rPr>
        <w:t>“LA CONTRATISTA”.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CUANDO CUALQUIERA DE LAS PARTES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A. QUE LA PARTE QUE SUFRA EL CASO FORTUITO O FUERZA MAYOR NO HAYA DADO CAUSA O CONTRIBUIDO A QUE SE PRODUJERA.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B. QUE LA PARTE QUE SUFRA EL CASO FORTUITO O FUERZA MAYOR LO NOTIFIQUE DE INMEDIATO A LA OTRA PARTE Y ADOPTE LAS MEDIDAS URGENTES TENDIENTES A EVITAR LA EXTENSIÓN DE SUS EFECTOS O DAÑOS A LAS PERSONAS O BIENES DE LA OTRA PARTE.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C. QUE LA PARTE QUE SUFRE EL CASO FORTUITO O FUERZA MAYOR, ACREDITE A SATISFACCIÓN DE LA OTRA PARTE MEDIANTE LAS CONSTANCIAS IDÓNEAS, LA EXISTENCIA, DURACIÓN Y EFECTOS DE DICHO CASO FORTUITO O FUERZA MAYOR.</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LA PARTE QUE NO SUFRA EL CASO FORTUITO O FUERZA MAYOR, SE ABSTENDRÁ DE EXIGIR INDEMNIZACIÓN ALGUNA O DE APLICAR SANCIONES POR EL INCUMPLIMIENTO EN QUÉ INCURRA LA PARTE QUE LO SUFRA, SI SE SATISFACE LAS CONDICIONES INDICADAS EN LOS NUMERALES “A”, “B” Y “C” ANTES DESCRITAS, INCLUYENDO LAS PENAS CONVENCIONALES PREVISTAS EN EL PRESENTE CONTRATO Y DE SER APLICABLE SE ESTABLECERA DE COMÚN ACUERDO, NUEVA FECHA DE ENTREGA DE LA OBRA.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CADA PARTE REPORTARA INDIVIDUALMENTE LAS CONSECUENCIAS ECONÓMICAS QUE PRODUZCAN EN SUS RESPECTIVOS PATRIMONIOS EL CASO FORTUITO O FUERZA MAYOR.</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EL EVENTO DE QUE UN CASO FORTUITO O FUERZA MAYOR, HAGA IMPOSIBLE LA REALIZACIÓN DE LA OBRA, LAS PARTES ESTÁN DE ACUERDO EN QUE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LEVANTARÁ ACTA CIRCUNSTANCIADA DONDE HAGA CONSTAR EL ESTADO QUE GUARDAN LOS TRABAJOS EN DICHO MOMENTO.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DÉCIMA NOVENA. - SANCIONES POR INCUMPLIMIENTO DE PROGRAMA:</w:t>
      </w:r>
      <w:r w:rsidRPr="00793CDA">
        <w:rPr>
          <w:rFonts w:ascii="Univia Pro" w:eastAsia="Times New Roman" w:hAnsi="Univia Pro" w:cs="Leelawadee UI"/>
          <w:sz w:val="16"/>
          <w:szCs w:val="16"/>
          <w:lang w:val="es-ES" w:eastAsia="es-ES"/>
        </w:rPr>
        <w:t xml:space="preserve"> A FIN DE VERIFICAR SI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ESTA EJECUTANDO LAS OBRAS OBJETO DE ESTE CONTRATO</w:t>
      </w:r>
      <w:r w:rsidRPr="00793CDA">
        <w:rPr>
          <w:rFonts w:ascii="Univia Pro" w:eastAsia="Times New Roman" w:hAnsi="Univia Pro" w:cs="Leelawadee UI"/>
          <w:b/>
          <w:sz w:val="16"/>
          <w:szCs w:val="16"/>
          <w:lang w:val="es-ES" w:eastAsia="es-ES"/>
        </w:rPr>
        <w:t xml:space="preserve"> </w:t>
      </w:r>
      <w:r w:rsidRPr="00793CDA">
        <w:rPr>
          <w:rFonts w:ascii="Univia Pro" w:eastAsia="Times New Roman" w:hAnsi="Univia Pro" w:cs="Leelawadee UI"/>
          <w:bCs/>
          <w:sz w:val="16"/>
          <w:szCs w:val="16"/>
          <w:lang w:val="es-ES" w:eastAsia="es-ES"/>
        </w:rPr>
        <w:t>DE</w:t>
      </w:r>
      <w:r w:rsidRPr="00793CDA">
        <w:rPr>
          <w:rFonts w:ascii="Univia Pro" w:eastAsia="Times New Roman" w:hAnsi="Univia Pro" w:cs="Leelawadee UI"/>
          <w:sz w:val="16"/>
          <w:szCs w:val="16"/>
          <w:lang w:val="es-ES" w:eastAsia="es-ES"/>
        </w:rPr>
        <w:t xml:space="preserve"> ACUERDO CON EL PROGRAMA Y MONTOS MENSUALES DE OBRA APROBADOS,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COMPARARÁ MENSUALMENTE EL IMPORTE DE LOS TRABAJOS EJECUTADOS, CON EL DE LOS QUE DEBIERON REALIZARSE EN LOS TÉRMINOS DE DICHO PROGRAMA, EN EL ENTENDIDO QUE, AL EFECTUAR LA COMPARACIÓN, LA OBRA MAL EJECUTADA SE TENDRÁ POR NO REALIZADA.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SÍ COMO CONSECUENCIA DE LA COMPARACIÓN A QUÉ SE REFIERE EL PÁRRAFO ANTERIOR, EL IMPORTE DE LA OBRA REALMENTE EJECUTADA, ES MENOR QUE EL DE LA QUE DEBIÓ REALIZARSE,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RETENDRÁ EN TOTAL EL </w:t>
      </w:r>
      <w:r w:rsidRPr="00793CDA">
        <w:rPr>
          <w:rFonts w:ascii="Univia Pro" w:eastAsia="Times New Roman" w:hAnsi="Univia Pro" w:cs="Leelawadee UI"/>
          <w:b/>
          <w:bCs/>
          <w:sz w:val="16"/>
          <w:szCs w:val="16"/>
          <w:lang w:val="es-ES" w:eastAsia="es-ES"/>
        </w:rPr>
        <w:t>CINCO AL MILLAR</w:t>
      </w:r>
      <w:r w:rsidRPr="00793CDA">
        <w:rPr>
          <w:rFonts w:ascii="Univia Pro" w:eastAsia="Times New Roman" w:hAnsi="Univia Pro" w:cs="Leelawadee UI"/>
          <w:sz w:val="16"/>
          <w:szCs w:val="16"/>
          <w:lang w:val="es-ES" w:eastAsia="es-ES"/>
        </w:rPr>
        <w:t xml:space="preserve">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SÍ DE ACUERDO CON LO ESTIPULADO ANTERIORMENTE, AL EFECTUARSE LA COMPARACIÓN CORRESPONDIENTE AL ÚLTIMO MES DEL PROGRAMA, PROCEDE HACER ALGUNA RETENCIÓN, SU IMPORTE SE APLICARÁ EN BENEFICIO DE LA EJECUTORA DEL GASTO; A TÍTULO DE PENA CONVENCIONAL, POR EL SIMPLE RETRASO EN EL CUMPLIMIENTO DE LAS OBLIGACIONES A CARGO DE LA CONTRATISTA; ESTÁ PENA CONVENCIONAL SE DETERMINARÁ ÚNICAMENTE EN FUNCIÓN DE LOS TRABAJOS NO EJECUTADOS CONFORME AL PROGRAMA CONVENIDO.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SI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NO CONCLUYE LA OBRA EN LA FECHA SEÑALADA, TAMBIÉN COMO PENA CONVENCIONAL DEBERÁ CUBRIR A </w:t>
      </w:r>
      <w:r w:rsidRPr="00793CDA">
        <w:rPr>
          <w:rFonts w:ascii="Univia Pro" w:eastAsia="Times New Roman" w:hAnsi="Univia Pro" w:cs="Leelawadee UI"/>
          <w:b/>
          <w:sz w:val="16"/>
          <w:szCs w:val="16"/>
          <w:lang w:val="es-ES" w:eastAsia="es-ES"/>
        </w:rPr>
        <w:t>“LA EJECUTORA DEL GASTO”, LA</w:t>
      </w:r>
      <w:r w:rsidRPr="00793CDA">
        <w:rPr>
          <w:rFonts w:ascii="Univia Pro" w:eastAsia="Times New Roman" w:hAnsi="Univia Pro" w:cs="Leelawadee UI"/>
          <w:sz w:val="16"/>
          <w:szCs w:val="16"/>
          <w:lang w:val="es-ES" w:eastAsia="es-ES"/>
        </w:rPr>
        <w:t xml:space="preserve"> CANTIDAD DE </w:t>
      </w:r>
      <w:r w:rsidRPr="00793CDA">
        <w:rPr>
          <w:rFonts w:ascii="Univia Pro" w:eastAsia="Times New Roman" w:hAnsi="Univia Pro" w:cs="Leelawadee UI"/>
          <w:b/>
          <w:bCs/>
          <w:sz w:val="16"/>
          <w:szCs w:val="16"/>
          <w:lang w:val="es-ES" w:eastAsia="es-ES"/>
        </w:rPr>
        <w:t>DOS AL MILLAR</w:t>
      </w:r>
      <w:r w:rsidRPr="00793CDA">
        <w:rPr>
          <w:rFonts w:ascii="Univia Pro" w:eastAsia="Times New Roman" w:hAnsi="Univia Pro" w:cs="Leelawadee UI"/>
          <w:sz w:val="16"/>
          <w:szCs w:val="16"/>
          <w:lang w:val="es-ES" w:eastAsia="es-ES"/>
        </w:rPr>
        <w:t xml:space="preserve"> SOBRE EL MONTO DEL CONTRATO QUE INCLUYE LOS CONVENIOS Y AJUSTES DE COSTOS, EN SU CASO, RESPECTO DE LA OBRA FALTANTE DE EJECUTAR, POR CADA DÍA CALENDARIO DE DEMORA, HASTA EL MOMENTO EN QUE LA OBRA QUEDE CONCLUIDA A SATISFACCIÓN DE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ESTO SIN APLICAR EL IMPUESTO AL VALOR AGREGADO.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EL MONTO DE LAS PENAS CONVENCIONALES, EN NINGÚN CASO PODRÁ SER SUPERIOR, EN SU CONJUNTO AL MONTO DE LA GARANTÍA DE CUMPLIMIENTO A QUE SE REFIERE EL APARTADO II DE LA CLÁUSULA DÉCIMA DE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INDEPENDIENTEMENTE DEL PAGO DE LAS PENAS CONVENCIONALES SEÑALADAS EN LOS PÁRRAFOS ANTERIORES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PODRÁ EXIGIR EL CUMPLIMIENTO DEL CONTRATO, RESCINDIDO PARA DETERMINAR LAS RETENCIONES Y EN SU CASO, LA APLICACIÓN DE LA SANCIÓN ESTIPULADA. NO SÉ TOMARÁN EN CUENTA, LAS DEMORAS MOTIVADAS POR CAUSAS IMPUTABLES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CASO FORTUITO O FUERZA MAYOR, YA QUE, EN TAL EVENTO,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HARÁ AL PROGRAMA LAS MODIFICACIONES QUE A SU JUICIO PROCEDAN.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CASO DE QUE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CON BASE EN LO ESTABLECIDO EN LA LEY DE OBRAS PÚBLICAS Y SERVICIOS RELACIONADOS DEL ESTADO DE OAXACA Y LAS DEMÁS DISPOSICIONES REGLAMENTARIAS Y ADMINISTRATIVAS APLICABLES OPTE POR RESCINDIR EL CONTRATO POR CAUSAS IMPUTABLES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PROCEDERÁ ESTÁ, A HACER EFECTIVAS LAS GARANTÍAS DE ANTICIPO Y CUMPLIMIENTO, ABSTENIÉNDOSE DE CUBRIR LOS IMPORTES RESULTANTES DE TRABAJOS EJECUTADOS AÚN NO LIQUIDADOS HASTA QUE SE OTORGUE EL FINIQUITO CORRESPONDIENTE, LO QUE SE EFECTUARÁ DENTRO </w:t>
      </w:r>
      <w:r w:rsidRPr="00793CDA">
        <w:rPr>
          <w:rFonts w:ascii="Univia Pro" w:eastAsia="Times New Roman" w:hAnsi="Univia Pro" w:cs="Leelawadee UI"/>
          <w:b/>
          <w:bCs/>
          <w:sz w:val="16"/>
          <w:szCs w:val="16"/>
          <w:lang w:val="es-ES" w:eastAsia="es-ES"/>
        </w:rPr>
        <w:t>DE TREINTA DÍAS NATURALES</w:t>
      </w:r>
      <w:r w:rsidRPr="00793CDA">
        <w:rPr>
          <w:rFonts w:ascii="Univia Pro" w:eastAsia="Times New Roman" w:hAnsi="Univia Pro" w:cs="Leelawadee UI"/>
          <w:sz w:val="16"/>
          <w:szCs w:val="16"/>
          <w:lang w:val="es-ES" w:eastAsia="es-ES"/>
        </w:rPr>
        <w:t xml:space="preserve"> SIGUIENTES A LA FECHA DE NOTIFICACIÓN DE LA RESCISIÓN O DEL INCUMPLIMIENTO DEL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LO ANTERIOR, SIN PERJUICIO DE LAS RESPONSABILIDADES ADICIONALES QUE PUDIERAN EXISTIR.</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lastRenderedPageBreak/>
        <w:t>VIGESIMA. - SUSPENSIÓN TEMPORAL</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PODRÁ SUSPENDER TEMPORALMENTE EN TODO O EN PARTE, LOS TRABAJOS CONTRATADOS POR CUALQUIER CAUSA JUSTIFICADA, DEBIÉNDOSE DETERMINAR, EN SU CASO, LA TEMPORALIDAD DE LA SUSPENSIÓN, LA QUE NO PODRÁ PRORROGARSE O SER INDEFINIDA, DE ACUERDO AL ARTÍCULO 58 DE LA LEY DE OBRAS PÚBLICAS Y SERVICIOS RELACIONADOS DEL ESTADO DE OAXACA.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PARA TALES EFECTOS,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EMITIRÁ UN ESCRITO, QUE DEBERÁ SER DESIGNADO DE RECIBIDO POR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EN EL QUE SE EXPRESEN LOS MOTIVOS Y JUSTIFICACIONES DE LA SUSPENSIÓN TEMPORAL, ASÍ COMO LA FECHA PREVISTA PARA LA REANUDACIÓN DE LOS TRABAJOS, DE CONFORMIDAD CON LO ESTABLECIDO EN EL ÚLTIMO PÁRRAFO DEL ARTÍCULO 59 DE LA LEY DE OBRAS PÚBLICAS Y SERVICIOS RELACIONADOS DEL ESTADO DE OAXACA.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EL PRESENTE CONTRATO, PODRÁ CONTINUAR PRODUCIENDO TODOS SUS EFECTOS LEGALES, UNA VEZ QUE HAYAN DESAPARECIDO LAS CAUSAS QUE MOTIVARON LA SUSPENSIÓN TEMPORAL.</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CUANDO SE DETERMINE LA SUSPENSIÓN DE LOS TRABAJOS POR CAUSAS IMPUTABLES A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ESTÁ PAGARÁ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LOS TRABAJOS EJECUTADOS, ASÍ COMO LOS GASTOS NO RECUPERABLES, SIEMPRE QUE ESTOS SEAN RAZONABLES, ESTÉN DEBIDAMENTE COMPROBADOS Y SE RELACIONEN DIRECTAMENTE CON ESTE CONTRATO, EN OBSERVANCIA DE LO DISPUESTO POR LA FRACCIÓN I DEL ARTÍCULO 59 DE LA LEY DE OBRAS PÚBLICAS Y SERVICIOS RELACIONADOS DEL ESTADO DE OAXACA.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CUANDO POR CAUSA FORTUITA O FUERZA MAYOR,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DE MANERA FUNDADA Y MOTIVADA, CONSIDERE QUE DEBE SUSPENDERSE LA CONTINUIDAD TOTAL O PARCIAL DE LOS TRABAJOS, DEBERÁ PRESENTAR SU SOLICITUD FORMAL A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QUIEN RESOLVERÁ DENTRO DE LOS </w:t>
      </w:r>
      <w:r w:rsidRPr="00793CDA">
        <w:rPr>
          <w:rFonts w:ascii="Univia Pro" w:eastAsia="Times New Roman" w:hAnsi="Univia Pro" w:cs="Leelawadee UI"/>
          <w:b/>
          <w:bCs/>
          <w:sz w:val="16"/>
          <w:szCs w:val="16"/>
          <w:lang w:val="es-ES" w:eastAsia="es-ES"/>
        </w:rPr>
        <w:t>VEINTE DÍAS NATURALES</w:t>
      </w:r>
      <w:r w:rsidRPr="00793CDA">
        <w:rPr>
          <w:rFonts w:ascii="Univia Pro" w:eastAsia="Times New Roman" w:hAnsi="Univia Pro" w:cs="Leelawadee UI"/>
          <w:sz w:val="16"/>
          <w:szCs w:val="16"/>
          <w:lang w:val="es-ES" w:eastAsia="es-ES"/>
        </w:rPr>
        <w:t xml:space="preserve"> SIGUIENTES A LA RECEPCIÓN DE LA SOLICITUD. EN CASO DE QUE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RESUELVA LA NO SUSPENSIÓN DE LOS TRABAJOS,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PARA SUSPENDER LA OBRA, DEBERÁ OBTENER UNA DECLARATORIA POR PARTE DE LA AUTORIDAD JUDICIAL CORRESPONDIENTE, DE CONFORMIDAD CON LO DISPUESTO EN LA FRACCIÓN III Y ÚLTIMO PÁRRAFO DEL ARTÍCULO 59 DE LA LEY DE OBRAS PÚBLICAS Y SERVICIOS RELACIONADOS DEL ESTADO DE OAXACA.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PRIMERA.- TERMINACIÓN ANTICIPADA:</w:t>
      </w:r>
      <w:r w:rsidRPr="00793CDA">
        <w:rPr>
          <w:rFonts w:ascii="Univia Pro" w:eastAsia="Times New Roman" w:hAnsi="Univia Pro" w:cs="Leelawadee UI"/>
          <w:sz w:val="16"/>
          <w:szCs w:val="16"/>
          <w:lang w:val="es-ES" w:eastAsia="es-ES"/>
        </w:rPr>
        <w:t xml:space="preserve"> A PARTIR DE LO ESTABLECIDO EN EL ARTÍCULO 58 Y FRACCIÓN I DEL ARTÍCULO 59 DE LA LEY DE OBRAS PÚBLICAS Y SERVICIOS RELACIONADOS DEL ESTADO DE OAXACA,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QUÉ SE REFIERE LA CLÁUSULA ANTERIOR, SE PODRÁ DAR POR TERMINADO ANTICIPADAMENTE EL PRESENTE CONTRATO.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DEBERÁ COMUNICAR POR ESCRITO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LA TERMINACIÓN ANTICIPADA DEL CONTRATO MEDIANTE ACUERDO DEBIDAMENTE FUNDADO Y MOTIVADO.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UNA VEZ COMUNICADA POR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LA TERMINACIÓN ANTICIPADA DEL CONTRATO ESTÁ PROCEDERÁ A TOMAR INMEDIATAMENTE POSESIÓN DE LOS TRABAJOS EJECUTADOS PARA HACERSE CARGO DEL INMUEBLE Y DE LAS INSTALACIONES RESPECTIVAS, LEVANTANDO, CON O SIN LA COMPARECENCIA DE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ACTA CIRCUNSTANCIADA DEL ESTADO EN QUE SE ENCUENTRE LA OBRA DICHA ACTA SE LEVANTARÁ ANTE LA PRESENCIA DEL FEDATARIO PÚBLICO.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CUANDO POR CASO FORTUITO O FUERZA MAYOR SE IMPOSIBILITE LA CONTINUACIÓN DE LOS TRABAJOS,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PODRÁ OPTAR POR NO EJECUTARLOS; EN ESTE SUPUESTO, DEBERÁ PRESENTAR SOLICITUD POR ESCRITO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QUIÉN RESOLVERÁ DENTRO DE LOS </w:t>
      </w:r>
      <w:r w:rsidRPr="00793CDA">
        <w:rPr>
          <w:rFonts w:ascii="Univia Pro" w:eastAsia="Times New Roman" w:hAnsi="Univia Pro" w:cs="Leelawadee UI"/>
          <w:b/>
          <w:bCs/>
          <w:sz w:val="16"/>
          <w:szCs w:val="16"/>
          <w:lang w:val="es-ES" w:eastAsia="es-ES"/>
        </w:rPr>
        <w:t>VEINTE DÍAS NATURALES</w:t>
      </w:r>
      <w:r w:rsidRPr="00793CDA">
        <w:rPr>
          <w:rFonts w:ascii="Univia Pro" w:eastAsia="Times New Roman" w:hAnsi="Univia Pro" w:cs="Leelawadee UI"/>
          <w:sz w:val="16"/>
          <w:szCs w:val="16"/>
          <w:lang w:val="es-ES" w:eastAsia="es-ES"/>
        </w:rPr>
        <w:t xml:space="preserve"> SIGUIENTES A LA RECEPCIÓN DE LA MISMA, PERO SI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EN CASO DE NEGATIVA</w:t>
      </w:r>
      <w:r w:rsidRPr="00793CDA">
        <w:rPr>
          <w:rFonts w:ascii="Univia Pro" w:eastAsia="Times New Roman" w:hAnsi="Univia Pro" w:cs="Leelawadee UI"/>
          <w:b/>
          <w:bCs/>
          <w:sz w:val="16"/>
          <w:szCs w:val="16"/>
          <w:lang w:val="es-ES" w:eastAsia="es-ES"/>
        </w:rPr>
        <w:t>,</w:t>
      </w:r>
      <w:r w:rsidRPr="00793CDA">
        <w:rPr>
          <w:rFonts w:ascii="Univia Pro" w:eastAsia="Times New Roman" w:hAnsi="Univia Pro" w:cs="Leelawadee UI"/>
          <w:sz w:val="16"/>
          <w:szCs w:val="16"/>
          <w:lang w:val="es-ES" w:eastAsia="es-ES"/>
        </w:rPr>
        <w:t xml:space="preserve"> SERÁ NECESARIO QUE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OBTENGA DE LA AUTORIDAD JUDICIAL, LA DECLARATORIA CORRESPONDIENTE.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CUANDO SE DE POR TERMINADO ANTICIPADAMENTE EL CONTRATO,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PAGARÁ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LOS TRABAJOS REALIZADOS, ASÍ COMO LOS GASTOS NO RECUPERABLES, SIEMPRE QUE ESTOS SEAN RAZONABLES, ESTÉN DEBIDAMENTE COMPROBADOS Y SE RELACIONEN DIRECTAMENTE CON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HABRÁ LUGAR A LA TERMINACIÓN ANTICIPADA DEL CONTRATO POR MUTUO CONSENTIMIENTO DE “</w:t>
      </w:r>
      <w:r w:rsidRPr="00793CDA">
        <w:rPr>
          <w:rFonts w:ascii="Univia Pro" w:eastAsia="Times New Roman" w:hAnsi="Univia Pro" w:cs="Leelawadee UI"/>
          <w:b/>
          <w:sz w:val="16"/>
          <w:szCs w:val="16"/>
          <w:lang w:val="es-ES" w:eastAsia="es-ES"/>
        </w:rPr>
        <w:t>AMBAS</w:t>
      </w:r>
      <w:r w:rsidRPr="00793CDA">
        <w:rPr>
          <w:rFonts w:ascii="Univia Pro" w:eastAsia="Times New Roman" w:hAnsi="Univia Pro" w:cs="Leelawadee UI"/>
          <w:b/>
          <w:bCs/>
          <w:sz w:val="16"/>
          <w:szCs w:val="16"/>
          <w:lang w:val="es-ES" w:eastAsia="es-ES"/>
        </w:rPr>
        <w:t xml:space="preserve"> PARTES”,</w:t>
      </w:r>
      <w:r w:rsidRPr="00793CDA">
        <w:rPr>
          <w:rFonts w:ascii="Univia Pro" w:eastAsia="Times New Roman" w:hAnsi="Univia Pro" w:cs="Leelawadee UI"/>
          <w:sz w:val="16"/>
          <w:szCs w:val="16"/>
          <w:lang w:val="es-ES" w:eastAsia="es-ES"/>
        </w:rPr>
        <w:t xml:space="preserve"> CUANDO ASÍ LO CONSIDEREN, CONVENIENTE, SIEMPRE Y CUANDO, NO SE CAUSE PERJUICIO AL ERARIO.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SEGUNDA.- RESPONSABILIDADES DE LA CONTRATISTA:</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SE OBLIGA A QUE LOS MATERIALES Y EQUIPO QUE SE UTILICEN O INSTALEN EN LOS TRABAJOS OBJETO DEL CONTRATO, CUMPLAN CON LAS NORMAS DE CALIDAD ESTABLECIDAS EN EL LISTADO DE INSUMOS QUE INTERVIENEN EN LA PROPUESTA DE ESTE CONTRATO Y A QUE LA REALIZACIÓN DE TODAS Y CADA UNA DE LAS PARTES DE DICHOS TRABAJOS, SE EFECTÚEN A SATISFACCIÓN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ASI COMO, A RESPONDER POR SU CUENTA Y RIESGO DE LOS DEFECTOS Y VICIOS OCULTOS DE LA MISMA Y DE LOS DAÑOS Y PERJUICIOS QUE POR INOBSERVANCIA O NEGLIGENCIA DE SU PARTE, SE LLEGEN A CAUSAR A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O A TERCEROS, EN CUYO CASO, SE HARÁ EFECTIVA LA GARANTÍA SEÑALADA EN EL APARTADO II DE LA CLÁUSULA DÉCIMA DE ESTE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lastRenderedPageBreak/>
        <w:t xml:space="preserve">ES FACULTAD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REALIZAR LA INSPECCIÓN DE TODOS LOS MATERIALES QUE VAYA A USARSE EN LA REALIZACIÓN DE LOS TRABAJOS, YA SEA EN EL SITIO DE ESTOS O EN LOS LUGARES DE ADQUISICIÓN O DE FABRICACIÓN.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ASI MISMO, EN VIRTUD DE QUE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ES LA ÚNICA RESPONSABLE DE LA EJECUCIÓN DE LOS TRABAJOS, DEBERÁ SUJETARSE A TODOS LOS REGLAMENTOS Y ÓRDENES DE LAS AUTORIDADES COMPETENTES EN MATERIA DE CONSTRUCCIÓN, SEGURIDAD, USO DE LA VÍA PÚBLICA, PROTECCIÓN ECOLÓGICA Y DE MEDIO AMBIENTE QUE RIJAN EN EL ÁMBITO FEDERAL, ESTATAL Y MUNICIPAL, ASÍ COMO LAS INSTRUCCIONES QUE AL EFECTO LE SEÑALE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LAS RESPONSABILIDADES POR DAÑOS Y PERJUICIOS QUE RESULTEN POR SU INOBSERVANCIA, SERÁN A CARGO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RECONOCEN Y ACEPTAN QUE QUEDAN A SALVO LOS DERECHOS DE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PARA EXIGIR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EL PAGO DE LAS CANTIDADES NO CUBIERTAS DE LA INDEMNIZACIÓN QUE CORRESPONDA A JUICIO DE LA PRIMERA, UNA VEZ QUE SE HAGAN EFECTIVAS LAS GARANTÍAS CONSTITUIDAS CONFORME A ESTE CONTRATO.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VIGÉSIMA TERCERA.- RELACIONES LABORALES: “LA CONTRATISTA”, </w:t>
      </w:r>
      <w:r w:rsidRPr="00793CDA">
        <w:rPr>
          <w:rFonts w:ascii="Univia Pro" w:eastAsia="Times New Roman" w:hAnsi="Univia Pro" w:cs="Leelawadee UI"/>
          <w:sz w:val="16"/>
          <w:szCs w:val="16"/>
          <w:lang w:val="es-ES" w:eastAsia="es-ES"/>
        </w:rPr>
        <w:t xml:space="preserve">COMO EMPRESARIO Y PATRÓN DEL PERSONAL QUE OCUPE CON MOTIVO DE LOS TRABAJOS MATERIA DE ESTE CONTRATO, SERÁ LA ÚNICA RESPONSABLE DE LAS OBLIGACIONES DERIVADAS DE LAS DISPOSICIONES LEGALES Y DEMÁS ORDENAMIENTOS EN MATERIA DE TRABAJO Y SEGURIDAD SOCIAL, POR LO MISMO, CONVIENE EN RESPONDER DE LAS RECLAMACIONES QUE SUS TRABAJADORES PRESENTACIÓN EN SU CONTRA O EN CONTRA DE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EN RELACIÓN CON LOS TRABAJOS OBJETO DE ESTE CONTRATO.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CUARTA. - RESCISIÓN ADMINISTRATIVA:</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PODRÁ EN CUALQUIER MOMENTO, RESCINDIR ADMINISTRATIVAMENTE ESTE CONTRATO, DE ACUERDO A LO DISPUESTO EN EL ARTÍCULO 58 Y FRACCIÓN II DEL ARTÍCULO 59 DE LA LEY DE OBRAS PÚBLICAS Y SERVICIOS RELACIONADOS DEL ESTADO DE OAXACA.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PROCEDERA LA RESCISIÓN ADMINISTRATIVA CUANDO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SE UBIQUE EN ALGUNO DE LOS SIGUIENTES SUPUESTOS: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w:t>
      </w:r>
      <w:r w:rsidRPr="00793CDA">
        <w:rPr>
          <w:rFonts w:ascii="Univia Pro" w:eastAsia="Times New Roman" w:hAnsi="Univia Pro" w:cs="Leelawadee UI"/>
          <w:sz w:val="16"/>
          <w:szCs w:val="16"/>
          <w:lang w:val="es-ES" w:eastAsia="es-ES"/>
        </w:rPr>
        <w:t xml:space="preserve"> INCUMPLA CON LAS OBLIGACIONES PACTADAS EN EL PRESENTE CONTRATO Y SUS ANEXOS;</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B.</w:t>
      </w:r>
      <w:r w:rsidRPr="00793CDA">
        <w:rPr>
          <w:rFonts w:ascii="Univia Pro" w:eastAsia="Times New Roman" w:hAnsi="Univia Pro" w:cs="Leelawadee UI"/>
          <w:sz w:val="16"/>
          <w:szCs w:val="16"/>
          <w:lang w:val="es-ES" w:eastAsia="es-ES"/>
        </w:rPr>
        <w:t xml:space="preserve"> NO INICIE LOS TRABAJOS EN LA FECHA PACTADA;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C.</w:t>
      </w:r>
      <w:r w:rsidRPr="00793CDA">
        <w:rPr>
          <w:rFonts w:ascii="Univia Pro" w:eastAsia="Times New Roman" w:hAnsi="Univia Pro" w:cs="Leelawadee UI"/>
          <w:sz w:val="16"/>
          <w:szCs w:val="16"/>
          <w:lang w:val="es-ES" w:eastAsia="es-ES"/>
        </w:rPr>
        <w:t xml:space="preserve"> 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D. </w:t>
      </w:r>
      <w:r w:rsidRPr="00793CDA">
        <w:rPr>
          <w:rFonts w:ascii="Univia Pro" w:eastAsia="Times New Roman" w:hAnsi="Univia Pro" w:cs="Leelawadee UI"/>
          <w:sz w:val="16"/>
          <w:szCs w:val="16"/>
          <w:lang w:val="es-ES" w:eastAsia="es-ES"/>
        </w:rPr>
        <w:t xml:space="preserve">SE HA DECLARADO O SUJETO A CONCURSO MERCANTIL, QUIEBRA O SUSPENSIÓN DE PAGOS, O CUALQUIERA OTRA FIGURA ANÁLOGA;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E.</w:t>
      </w:r>
      <w:r w:rsidRPr="00793CDA">
        <w:rPr>
          <w:rFonts w:ascii="Univia Pro" w:eastAsia="Times New Roman" w:hAnsi="Univia Pro" w:cs="Leelawadee UI"/>
          <w:sz w:val="16"/>
          <w:szCs w:val="16"/>
          <w:lang w:val="es-ES" w:eastAsia="es-ES"/>
        </w:rPr>
        <w:t xml:space="preserve"> SI NO COBRA OPORTUNAMENTE NI EN SU TOTALIDAD, LOS SALARIOS DE SUS PERSONAS TRABAJADORAS Y DEMÁS PRESTACIONES DE CARÁCTER LABORAL (IMSS, INFONAVIT, SAR, ETC.), Y QUE CON MOTIVO DE ESTAS SE GENEREN DISCREPANCIAS DURANTE O DESPUÉS DE LA REALIZACIÓN DE LOS TRABAJOS EN PERJUICIO DE LA MISMA;</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F.</w:t>
      </w:r>
      <w:r w:rsidRPr="00793CDA">
        <w:rPr>
          <w:rFonts w:ascii="Univia Pro" w:eastAsia="Times New Roman" w:hAnsi="Univia Pro" w:cs="Leelawadee UI"/>
          <w:sz w:val="16"/>
          <w:szCs w:val="16"/>
          <w:lang w:val="es-ES" w:eastAsia="es-ES"/>
        </w:rPr>
        <w:t xml:space="preserve"> CUANDO DURANTE EL PERÍODO DE LA EJECUCIÓN DE LOS TRABAJOS, PIERDA LAS CAPACIDADES TÉCNICAS, FINANCIERAS U OPERATIVAS QUE HUBIERA ACREDITADO PARA LA ADJUDICACIÓN DEL CONTRATO;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G.</w:t>
      </w:r>
      <w:r w:rsidRPr="00793CDA">
        <w:rPr>
          <w:rFonts w:ascii="Univia Pro" w:eastAsia="Times New Roman" w:hAnsi="Univia Pro" w:cs="Leelawadee UI"/>
          <w:sz w:val="16"/>
          <w:szCs w:val="16"/>
          <w:lang w:val="es-ES" w:eastAsia="es-ES"/>
        </w:rPr>
        <w:t xml:space="preserve"> SE LE REVOQUE O CANCELE DE MANERA DEFINITIVA, CUALQUIER PERMISO O AUTORIZACIÓN GUBERNAMENTAL NECESARIA PARA LA EJECUCIÓN DE LOS TRABAJOS; </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H.</w:t>
      </w:r>
      <w:r w:rsidRPr="00793CDA">
        <w:rPr>
          <w:rFonts w:ascii="Univia Pro" w:eastAsia="Times New Roman" w:hAnsi="Univia Pro" w:cs="Leelawadee UI"/>
          <w:sz w:val="16"/>
          <w:szCs w:val="16"/>
          <w:lang w:val="es-ES" w:eastAsia="es-ES"/>
        </w:rPr>
        <w:t xml:space="preserve"> CUANDO SIN AUTORIZACIÓN EXPRESA POR PARTE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CEDA O TRANSFIERA A SUS OBLIGACIONES Y/O DERECHOS DEL CONTRATO, DE CUALQUIER FORMA;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w:t>
      </w:r>
      <w:r w:rsidRPr="00793CDA">
        <w:rPr>
          <w:rFonts w:ascii="Univia Pro" w:eastAsia="Times New Roman" w:hAnsi="Univia Pro" w:cs="Leelawadee UI"/>
          <w:sz w:val="16"/>
          <w:szCs w:val="16"/>
          <w:lang w:val="es-ES" w:eastAsia="es-ES"/>
        </w:rPr>
        <w:t xml:space="preserve"> CUANDO POR INCUMPLIMIENTO DE SUS OBLIGACIONES, ASÍ COMO DE LOS REQUERIMIENTOS NORMATIVOS NECESARIOS, POR FALTA DE PREVENCIÓN Y/O NEGLIGENCIA, SE OCASIONE UN ACCIDENTE O ALGUNA PERSONA A CAUSA DE ESTE, PERDIERE LA VIDA. EN ESTE SUPUESTO ESPECÍFICO,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PODRÁ INICIAR EL PROCEDIMIENTO DE RESCISIÓN ADMINISTRATIVA, CUANDO LAS AUTORIDADES JUDICIALES PERTINENTES, RESUELVAN SOBRE LA RESPONSABILIDAD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Y;</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J.</w:t>
      </w:r>
      <w:r w:rsidRPr="00793CDA">
        <w:rPr>
          <w:rFonts w:ascii="Univia Pro" w:eastAsia="Times New Roman" w:hAnsi="Univia Pro" w:cs="Leelawadee UI"/>
          <w:sz w:val="16"/>
          <w:szCs w:val="16"/>
          <w:lang w:val="es-ES" w:eastAsia="es-ES"/>
        </w:rPr>
        <w:t xml:space="preserve"> CUANDO CON MOTIVO DE LA EJECUCIÓN DE LOS TRABAJOS,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INCURRA EN DELITOS AMBIENTALES O INFRACCIONES A NORMAS Y/O LEYES AMBIENTALES EN MATERIA DE SEGURIDAD Y PROTECCIÓN AMBIENTAL, CUYO INCUMPLIMIENTO GENERE SUSPENSIÓN, CLAUSURA O CIERRE DEL SITIO DE LOS TRABAJOS, DURANTE O DESPUÉS DE LA REALIZACIÓN DE LOS TRABAJOS EN PERJUICIO DE LA MISMA.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lastRenderedPageBreak/>
        <w:t xml:space="preserve">CUANDO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DETERMINE RESCINDIR EL CONTRATO, DICHA RECISIÓN OPERARA DE PLENO DERECHO Y SIN NECESIDAD DE DECLARACIÓN JUDICIAL, BASTANDO PARA ELLO QUE SE CUMPLA EL PROCEDIMIENTO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w:t>
      </w:r>
      <w:r w:rsidRPr="00793CDA">
        <w:rPr>
          <w:rFonts w:ascii="Univia Pro" w:eastAsia="Times New Roman" w:hAnsi="Univia Pro" w:cs="Leelawadee UI"/>
          <w:b/>
          <w:sz w:val="16"/>
          <w:szCs w:val="16"/>
          <w:lang w:val="es-ES" w:eastAsia="es-ES"/>
        </w:rPr>
        <w:t xml:space="preserve"> “LA EJECUTORA DEL GASTO” </w:t>
      </w:r>
      <w:r w:rsidRPr="00793CDA">
        <w:rPr>
          <w:rFonts w:ascii="Univia Pro" w:eastAsia="Times New Roman" w:hAnsi="Univia Pro" w:cs="Leelawadee UI"/>
          <w:sz w:val="16"/>
          <w:szCs w:val="16"/>
          <w:lang w:val="es-ES" w:eastAsia="es-ES"/>
        </w:rPr>
        <w:t xml:space="preserve">COMUNICARÁ POR ESCRITO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LA RESCISIÓN DEL CONTRATO, A FIN DE QUE ESTÁ, DENTRO DEL TÉRMINO DE </w:t>
      </w:r>
      <w:r w:rsidRPr="00793CDA">
        <w:rPr>
          <w:rFonts w:ascii="Univia Pro" w:eastAsia="Times New Roman" w:hAnsi="Univia Pro" w:cs="Leelawadee UI"/>
          <w:b/>
          <w:bCs/>
          <w:sz w:val="16"/>
          <w:szCs w:val="16"/>
          <w:lang w:val="es-ES" w:eastAsia="es-ES"/>
        </w:rPr>
        <w:t>QUINCE DÍAS HÁBILES,</w:t>
      </w:r>
      <w:r w:rsidRPr="00793CDA">
        <w:rPr>
          <w:rFonts w:ascii="Univia Pro" w:eastAsia="Times New Roman" w:hAnsi="Univia Pro" w:cs="Leelawadee UI"/>
          <w:sz w:val="16"/>
          <w:szCs w:val="16"/>
          <w:lang w:val="es-ES" w:eastAsia="es-ES"/>
        </w:rPr>
        <w:t xml:space="preserve"> CONTADOS A PARTIR DE LA FECHA EN QUE RECIBA LA NOTIFICACIÓN DE LA RECISIÓN, EXPONGA LO QUE A SU DERECHO CONVENGA Y APORTE LAS PRUEBAS QUE ESTIME PERTINENTES.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II. TRANSCURRIDO EL TÉRMINO REFERIDO Y UNA VEZ ANALIZADAS LAS DOCUMENTALES PRESENTADAS POR PARTE DE </w:t>
      </w:r>
      <w:r w:rsidRPr="00793CDA">
        <w:rPr>
          <w:rFonts w:ascii="Univia Pro" w:eastAsia="Times New Roman" w:hAnsi="Univia Pro" w:cs="Leelawadee UI"/>
          <w:b/>
          <w:sz w:val="16"/>
          <w:szCs w:val="16"/>
          <w:lang w:val="es-ES" w:eastAsia="es-ES"/>
        </w:rPr>
        <w:t>“LA CONTRATISTA”, “LA EJECUTORA DEL GASTO</w:t>
      </w:r>
      <w:r w:rsidRPr="00793CDA">
        <w:rPr>
          <w:rFonts w:ascii="Univia Pro" w:eastAsia="Times New Roman" w:hAnsi="Univia Pro" w:cs="Leelawadee UI"/>
          <w:sz w:val="16"/>
          <w:szCs w:val="16"/>
          <w:lang w:val="es-ES" w:eastAsia="es-ES"/>
        </w:rPr>
        <w:t xml:space="preserve">” RESOLVERA Y NOTIFICARA A ESTA SU DETERMINACIÓN DENTRO DE LOS </w:t>
      </w:r>
      <w:r w:rsidRPr="00793CDA">
        <w:rPr>
          <w:rFonts w:ascii="Univia Pro" w:eastAsia="Times New Roman" w:hAnsi="Univia Pro" w:cs="Leelawadee UI"/>
          <w:b/>
          <w:bCs/>
          <w:sz w:val="16"/>
          <w:szCs w:val="16"/>
          <w:lang w:val="es-ES" w:eastAsia="es-ES"/>
        </w:rPr>
        <w:t>QUINCE DÍAS HÁBILES</w:t>
      </w:r>
      <w:r w:rsidRPr="00793CDA">
        <w:rPr>
          <w:rFonts w:ascii="Univia Pro" w:eastAsia="Times New Roman" w:hAnsi="Univia Pro" w:cs="Leelawadee UI"/>
          <w:sz w:val="16"/>
          <w:szCs w:val="16"/>
          <w:lang w:val="es-ES" w:eastAsia="es-ES"/>
        </w:rPr>
        <w:t xml:space="preserve"> SIGUIENTES.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III. CUMPLIDO LO ANTERIOR,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PODRÁ EXIGIRLE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EL CUMPLIMIENTO DEL CONTRATO DE AL PAGO DE LAS PENAS CONVENIDAS EN EL MISMO, INCLUIDA, NOTIFICARLE SU DECISIÓN DE RESCINDIR ADMINISTRATIVAMENTE EL PRESENTE CONTRATO.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UNA VEZ QUE SE COMUNICA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EL INICIO AL PROCEDIMIENTO DE RESCISIÓN DEL CONTRATO,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PROCEDERÁ A TOMAR INMEDIATA POSESIÓN DE LOS TRABAJOS EJECUTADOS PARA HACERSE CARGO DEL INMUEBLE Y DE LAS INSTALACIONES RESPECTIVAS, LEVANTANDO, CON O SIN LA COMPARECENCIA DE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ACTA CIRCUNSTANCIADA DEL ESTADO EN QUE SE ENCUENTRE LA OBRA, ASENTÁNDOSE LAS CAUSAS QUE MOTIVARON LA RECISIÓN, DICHA ACTA, SE LEVANTARÁ ANTE LA PRESENCIA DE FEDATARIO PÚBLICO.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ESTARÁ OBLIGADA, A DEVOLVER A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EN UN PLAZO DE </w:t>
      </w:r>
      <w:r w:rsidRPr="00793CDA">
        <w:rPr>
          <w:rFonts w:ascii="Univia Pro" w:eastAsia="Times New Roman" w:hAnsi="Univia Pro" w:cs="Leelawadee UI"/>
          <w:b/>
          <w:bCs/>
          <w:sz w:val="16"/>
          <w:szCs w:val="16"/>
          <w:lang w:val="es-ES" w:eastAsia="es-ES"/>
        </w:rPr>
        <w:t>DIEZ DÍAS NATURALES,</w:t>
      </w:r>
      <w:r w:rsidRPr="00793CDA">
        <w:rPr>
          <w:rFonts w:ascii="Univia Pro" w:eastAsia="Times New Roman" w:hAnsi="Univia Pro" w:cs="Leelawadee UI"/>
          <w:sz w:val="16"/>
          <w:szCs w:val="16"/>
          <w:lang w:val="es-ES" w:eastAsia="es-ES"/>
        </w:rPr>
        <w:t xml:space="preserve"> CONTADOS A PARTIR DE LA FECHA DE INICIO DEL PROCEDIMIENTO DE RESCISIÓN, TODA LA DOCUMENTACIÓN QUE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LO HUBIERA ENTREGADO PARA LA REALIZACIÓN DE LOS TRABAJOS.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LOS CASOS DE RESCISIÓN PREVISTOS EN FORMA ENUNCIATIVA Y NO LIMITATIVA EN ESTA CLÁUSULA Y EN LA DÉCIMA NOVENA, RELATIVA A LAS SANCIONES POR INCUMPLIMIENTO DEL PROGRAMA,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CONVIENEN EN QUE,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PROCEDERÁ A HACER EFECTIVAS LAS GARANTÍAS Y QUE DE FORMA PRECAUTORIA SE ABSTENDRÁ DE CUBRIR LOS IMPORTES RESULTANTES DE TRABAJOS EJECUTADOS AÚN NO LIQUIDADOS, DESDE EL INICIO DE DICHA RECISIÓN Y HASTA QUE SE OTORGUE EL FINIQUITO CORRESPONDIENTE, LO QUE DEBERÁ EFECTUARSE DENTRO DE LOS </w:t>
      </w:r>
      <w:r w:rsidRPr="00793CDA">
        <w:rPr>
          <w:rFonts w:ascii="Univia Pro" w:eastAsia="Times New Roman" w:hAnsi="Univia Pro" w:cs="Leelawadee UI"/>
          <w:b/>
          <w:bCs/>
          <w:sz w:val="16"/>
          <w:szCs w:val="16"/>
          <w:lang w:val="es-ES" w:eastAsia="es-ES"/>
        </w:rPr>
        <w:t>30 DÍAS NATURALES</w:t>
      </w:r>
      <w:r w:rsidRPr="00793CDA">
        <w:rPr>
          <w:rFonts w:ascii="Univia Pro" w:eastAsia="Times New Roman" w:hAnsi="Univia Pro" w:cs="Leelawadee UI"/>
          <w:sz w:val="16"/>
          <w:szCs w:val="16"/>
          <w:lang w:val="es-ES" w:eastAsia="es-ES"/>
        </w:rPr>
        <w:t xml:space="preserve"> SIGUIENTES A LA FECHA DE LA NOTIFICACIÓN DE LA RECISIÓN; EN DICHO FINIQUITO, DEBERÁ PREVEERSE EL SOBRECOSTO DE LOS TRABAJOS AÚN NO EJECUTADOS, ASÍ COMO LO RELATIVO A LA RECUPERACIÓN DE LOS MATERIALES Y EQUIPOS QUE EN SU CASO LE HAYAN SIDO ENTREGADOS A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QUINTA. - MODIFICACIONES: “AMBAS PARTES”</w:t>
      </w:r>
      <w:r w:rsidRPr="00793CDA">
        <w:rPr>
          <w:rFonts w:ascii="Univia Pro" w:eastAsia="Times New Roman" w:hAnsi="Univia Pro" w:cs="Leelawadee UI"/>
          <w:sz w:val="16"/>
          <w:szCs w:val="16"/>
          <w:lang w:val="es-ES" w:eastAsia="es-ES"/>
        </w:rPr>
        <w:t xml:space="preserve"> CONVIENEN QUE CUALQUIER MODIFICACIÓN A ESTE CONTRATO O A SUS ANEXOS, DEBERÁ REALIZARSE POR ESCRITO, MEDIANTE LA CELEBRACIÓN DEL CONVENIO ADICIONAL CORRESPONDIENTE.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CUANDO A JUICIO DE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SEA NECESARIO LLEVAR A CABO TRABAJOS QUE NO ESTÉN COMPRENDIDOS EN EL PROYECTO Y PROGRAMA, LE SOLICITARÁ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SU EJECUCIÓN Y ESTÁ SE COMPROMETE A LLEVARLOS A CABO, PARA LO CUAL, SE PROCEDERÁ DE LA SIGUIENTE FORMA: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A. TRABAJOS EXTRAORDINARIOS, BASADOS EN PRECIOS UNITARIOS: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 SÍ EXISTEN CONCEPTOS Y PRECIOS UNITARIOS ESTIPULADOS EN EL CONTRATO QUE SEAN APLICABLES A LOS TRABAJOS DE QUE SE TRATE,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ESTARÁ FACULTADA PARA ORDENAR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SU EJECUCIÓN, Y ESTÁ SE OBLIGA A REALIZAR LOS CONFORME A DICHOS PRECIOS.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II. SÍ PARA LOS TRABAJOS NO EXISTIERON CONCEPTOS Y PRECIOS UNITARIOS EN EL CONTRATO, SE CONSIDERARÁ FACTIBLE DETERMINAR LOS NUEVOS PRECIOS CON BASE EN ELEMENTOS CONTENIDOS EN LOS ANÁLISIS DE PRECIOS YA ESTABLECIDOS EN EL CONTRATO Y SE PROCEDERÁ A DETERMINAR LOS NUEVOS CON LA INTERVENCIÓN DE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QUIÉN QUEDARÁ OBLIGADA A EJECUTAR LOS TRABAJOS CONFORME A TALES PRECIOS.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III. SI NO FUERA POSIBLE DETERMINAR LOS NUEVOS PRECIOS UNITARIOS EN LA FORMA ESTABLECIDA EN LOS INCISOS ANTERIORES,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APLICARÁ PRECIOS UNITARIOS CONTENIDOS EN SUS TABULADORES EN VIGOR O EN SU DEFECTO, PARA CALCULAR LOS NUEVOS PRECIOS, TOMARA EN CUENTA LOS ELEMENTOS QUE SIRVIERON DE BASE PARA FORMULAR LOS PRECIOS DEL TABULADOR, EN UNO Y EN OTRO CASO,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xml:space="preserve"> ESTARÁ OBLIGADA A EJECUTAR LOS TRABAJOS CONFORME A LOS NUEVOS PRECIOS.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IV. SI NO FUERA POSIBLE DETERMINAR LOS NUEVOS PRECIOS UNITARIOS EN LA FORMA ESTABLECIDA EN LA FRACCIÓN ANTERIOR,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A REQUERIMIENTO DE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Y DENTRO DEL PLAZO QUE SE SEÑALE, SOMETERA A SU CONSIDERACIÓN, LOS NUEVOS PRECIOS UNITARIOS, ACOMPAÑADOS DE SUS </w:t>
      </w:r>
      <w:r w:rsidRPr="00793CDA">
        <w:rPr>
          <w:rFonts w:ascii="Univia Pro" w:eastAsia="Times New Roman" w:hAnsi="Univia Pro" w:cs="Leelawadee UI"/>
          <w:sz w:val="16"/>
          <w:szCs w:val="16"/>
          <w:lang w:val="es-ES" w:eastAsia="es-ES"/>
        </w:rPr>
        <w:lastRenderedPageBreak/>
        <w:t xml:space="preserve">RESPECTIVOS ANÁLISIS EN EL ENTENDIDO DE QUE PARA LA FIJACIÓN DE ESTOS PRECIOS, DEBERÁ APLICAR EL MISMO CRITERIO QUE SE HUBIESE SEGUIDO PARA LA DETERMINACIÓN DE LOS DEL CONTRATO, RESOLVIENDO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EN UN PLAZO NO MAYOR DE TREINTA DÍAS.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SÍ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LLEGARAN A UN ACUERDO RESPECTO A LOS PRECIOS UNITARIOS A QUE SE REFIERE EL PRESENTE INCISO,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SE OBLIGA A EJECUTAR LOS TRABAJOS EXTRAORDINARIOS CONFORME A ESTOS.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NO SE OTORGARÁN ANTICIPOS PARA LOS CONVENIOS ADICIONALES QUE SE CELEBREN.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SEXTA.- CLÁUSULA ANTICORRUPCIÓN:</w:t>
      </w:r>
      <w:r w:rsidRPr="00793CDA">
        <w:rPr>
          <w:rFonts w:ascii="Univia Pro" w:eastAsia="Times New Roman" w:hAnsi="Univia Pro" w:cs="Leelawadee UI"/>
          <w:sz w:val="16"/>
          <w:szCs w:val="16"/>
          <w:lang w:val="es-ES" w:eastAsia="es-ES"/>
        </w:rPr>
        <w:t xml:space="preserve"> DURANTE LA EJECUCIÓN DEL CONTRATO,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SE CONDUCIRÁN CON APEGO A LOS PRINCIPIOS QUE ESTABLECE EL ARTÍCULO 7 DELA LEY GENERAL DE RESPONSABILIDADES ADMINISTRATIVAS; ARTÍCULO 5 DE LA LEY GENERAL DEL SISTEMA ANTICORRUPCIÓN, ARTÍCULO 5 DE LA LEY DEL SISTEMA ESTATAL DE COMBATE A LA CORRUPCIÓN Y SE OBLIGAN A DENUNCIAR LOS ACTOS DE CORRUPCIÓN DE LOS CUALES TENGAN CONOCIMIENTO Y EN GENERAL, CUMPLIRÁN CON LO ESTABLECIDO EN LAS LEYES ANTERIORMENTE CITADAS, COMPROMETIÉNDOSE A ACTUAR, CONFORME A LOS PRINCIPIOS CONSIGNADOS EN INSTRUMENTOS INTERNACIONALES CÓMO LA CONVENCIÓN DE LAS NACIONES UNIDAS CONTRA LA CORRUPCIÓN, ADOPTADA EN LA CIUDAD DE NUEVA YORK, EL 31 DE OCTUBRE DEL 2003; CONVENCIÓN INTERAMERICANA CONTRA LA CORRUPCIÓN Y CONVENCIÓN PARA COMBATIR EL COHECHO DE SERVIDORES PÚBLICOS EXTRANJEROS EN TRANSACCIONES COMERCIALES INTERNACIONALES, ADOPTADA EN LA CIUDAD DE PARÍS, FRANCIA, EL 17 DE DICIEMBRE DE 1997.</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EN CASO QUE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INCURRA EN CUALQUIERA DE LOS ACTOS SEÑALADOS EN LOS ARTÍCULOS 108 DEL CÓDIGO FISCAL DE LA FEDERACIÓN; ARTÍCULO 1 FRACCIÓN I, III V INCISO F, G , H, I DE LA LEY NACIONAL DE EXTINCIÓN DE DOMINIO EN RELACIÓN AL TÍTULO DÉCIMO, CAPÍTULO I Y II DEL CÓDIGO PENAL FEDERAL; 400 Y 400 BIS DEL CÓDIGO PENAL FEDERAL RELACIONADO CON EL ARTÍCULO 2 FRACCIÓN I DE LA LEY FEDERAL CONTRA LA DELINCUENCIA ORGANIZADA; ASÍ COMO LO PREVISTO EN EL TÍTULO OCTAVO, DELITOS POR HECHOS DE CORRUPCIÓN, CAPÍTULO I AL VII DEL CÓDIGO PENAL PARA EL ESTADO LIBRE Y SOBERANO DE OAXACA Y NO COMETAN FALTAS ADMINISTRATIVAS PREVISTAS EN EL TÍTULO TERCERO DE LAS FALTAS ADMINISTRATIVAS DE LOS SERVIDORES PÚBLICOS Y ACTOS DE PARTICULARES VINCULADOS CON FALTAS ADMINISTRATIVAS GRAVES, CAPÍTULOS DEL I AL III DE LA LEY GENERAL DE RESPONSABILIDADES ADMINISTRATIVAS, DECRETADO EN RESOLUCIÓN DE AUTORIDAD GUBERNAMENTAL JURISDICCIONAL O ADMINISTRATIVA COMPETENTE EN TERRITORIO NACIONAL QUE CAUSA EJECUTORIA,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PODRÁ OPTAR POR LA RECISIÓN ADMINISTRATIVA DEL CONTRATO.</w:t>
      </w:r>
    </w:p>
    <w:p w:rsidR="00257E0E" w:rsidRPr="00793CDA" w:rsidRDefault="00257E0E" w:rsidP="00257E0E">
      <w:pPr>
        <w:spacing w:after="0" w:line="240" w:lineRule="auto"/>
        <w:jc w:val="both"/>
        <w:rPr>
          <w:rFonts w:ascii="Univia Pro" w:eastAsia="Times New Roman" w:hAnsi="Univia Pro" w:cs="Leelawadee UI"/>
          <w:b/>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ACUERDA QUE, DURANTE LA EJECUCIÓN DEL CONTRATO, NO OFRECERA, PROMETERA O DARA POR SÍ O POR INTERPÓSITA PERSONA, DINERO, OBJETOS DE VALOR O CUALQUIER OTRA DÁDIVA A SERVIDOR PÚBLICOS ALGUNO, QUE PUEDA CONSTITUIR UN INCUMPLIMIENTO A LA LEY, TALES COMO ROBO, FRAUDE, COHECHO O TRÁFICO DE INFLUENCIAS.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DURANTE LA VIGENCIA DEL CONTRATO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SE COMPROMETEN A ACTUAR CON ESTRICTO APEGO A LAS SIGUIENTES REGLAS DE CONDUCTA PARA COMBATIR LA EXTORSIÓN Y EL SOBORNO DE LA SIGUIENTE FORMA: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A.</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SE OBLIGA A LO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I.</w:t>
      </w:r>
      <w:r w:rsidRPr="00793CDA">
        <w:rPr>
          <w:rFonts w:ascii="Univia Pro" w:eastAsia="Times New Roman" w:hAnsi="Univia Pro" w:cs="Leelawadee UI"/>
          <w:sz w:val="16"/>
          <w:szCs w:val="16"/>
          <w:lang w:val="es-ES" w:eastAsia="es-ES"/>
        </w:rPr>
        <w:t xml:space="preserve"> VIGILAR QUE SUS EMPLEADOS, PERSONAS FÍSICAS O MORALES A QUIENES LES DELEGUE UNA CESIÓN DE DERECHOS DE COBRO Y AQUELLOS QUE INTERVENGAN EN LA ADMINISTRACIÓN, SUPERVISIÓN Y/O EJECUCIÓN DE LOS TRABAJOS, CUMPLAN CON LOS COMPROMISOS AQUÍ PACTADOS.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II. ACTUAR SIEMPRE CON LEALTAD Y MANTENER CONFIDENCIALIDAD SOBRE TODA INFORMACIÓN QUE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LE HAYA BRINDADO PARA LA REALIZACIÓN DE LOS TRABAJOS.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III. DESEMPEÑAR CON HONESTIDAD LAS ACTIVIDADES QUE CONFORMAN LA EJECUCIÓN DE LOS TRABAJOS.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IV. ACTUAR CON INTEGRIDAD PROFESIONAL CUIDANDO QUE NO SE PERJUDIQUEN LOS INTERESES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LA SOCIEDAD O LA NACIÓN.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V. QUE POR SÍ MISMO A TRAVÉS DE INTERPÓSITA PERSONA, INCLUYENDO A SUS EMPLEADOS Y/O REPRESENTANTES, SE ABSTENDRÁ DE OFRECER, PROMETER, DAR O ACEPTAR UNA GANANCIA PECUNIARIA INDEBIDA PARA O POR LOS SERVIDORES PÚBLICOS DE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CON EL FIN DE OBTENER O CONSERVAR, UN NEGOCIO U OTRA VENTAJA IMPROPIA.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VI. DENUNCIAR ANTE LAS AUTORIDADES GUBERNAMENTALES CORRESPONDIENTES, LOS HECHOS QUE LE CONSTEN Y QUE PUDIESEN SER CONSTITUTIVOS DE RESPONSABILIDADES ADMINISTRATIVAS Y/O PENALES DE LOS SERVIDORES PÚBLICOS.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lastRenderedPageBreak/>
        <w:t>VII. OMITIR ACTITUDES Y REALIZACIÓN DE ACTOS QUE PUEDAN DAÑAR LA REPUTACIÓN DE LAS INSTITUCIONES GUBERNAMENTALES O DE TERCEROS.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B.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SE OBLIGA A LO SIGUIENTE:</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 EXHORTAR A LAS PERSONAS SERVIDORAS PÚBLICAS, QUE POR RAZÓN DE SU ACTIVIDAD INTERVENGAN EN LA ADMINISTRACIÓN, SUPERVISIÓN Y/O EJECUCIÓN DE LOS TRABAJOS, CUMPLAN CON LOS COMPROMISOS AQUÍ PACTADOS Y DIFUNDIR EL PRESENTE COMPROMISO ENTRE SU PERSONAL.</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II. DESARROLLAR SUS ACTIVIDADES EN LA ADMINISTRACIÓN, SUPERVISIÓN Y/O EJECUCIÓN DE LAS OBRAS CON ÉTICA.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III. EVITAR POR SÍ MISMA O POR MEDIO DE SUS SERVIDORES PÚBLICOS, ARREGLOS COMPENSATORIOS O CONTRIBUCIONES DESTINADAS A FAVORECER INDEBIDAMENTE A LOS TRABAJOS.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IV. RECHAZAR POR SÍ MISMO POR MEDIO DE LAS PERSONAS SERVIDORAS PÚBLICAS, CUALQUIER TIPO DE COMPENSACIÓN QUE PUDIERA FAVORECER A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bCs/>
          <w:sz w:val="16"/>
          <w:szCs w:val="16"/>
          <w:lang w:val="es-ES" w:eastAsia="es-ES"/>
        </w:rPr>
        <w:t>U</w:t>
      </w:r>
      <w:r w:rsidRPr="00793CDA">
        <w:rPr>
          <w:rFonts w:ascii="Univia Pro" w:eastAsia="Times New Roman" w:hAnsi="Univia Pro" w:cs="Leelawadee UI"/>
          <w:b/>
          <w:sz w:val="16"/>
          <w:szCs w:val="16"/>
          <w:lang w:val="es-ES" w:eastAsia="es-ES"/>
        </w:rPr>
        <w:t xml:space="preserve"> </w:t>
      </w:r>
      <w:r w:rsidRPr="00793CDA">
        <w:rPr>
          <w:rFonts w:ascii="Univia Pro" w:eastAsia="Times New Roman" w:hAnsi="Univia Pro" w:cs="Leelawadee UI"/>
          <w:sz w:val="16"/>
          <w:szCs w:val="16"/>
          <w:lang w:val="es-ES" w:eastAsia="es-ES"/>
        </w:rPr>
        <w:t xml:space="preserve">OTORGARLE VENTAJAS IMPROPIAS. </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V. ACTUAR CON HONESTIDAD Y TRANSPARENCIA EN LA ADMINISTRACIÓN, SUPERVISIÓN Y/O EJECUCIÓN DE LOS TRABAJOS.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VI. LLEVAR A CABO SUS ACTIVIDADES CON INTEGRIDAD PROFESIONAL.</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SÉPTIMA. - DEL CONFLICTO DE INTERÉS:</w:t>
      </w:r>
      <w:r w:rsidRPr="00793CDA">
        <w:rPr>
          <w:rFonts w:ascii="Univia Pro" w:eastAsia="Times New Roman" w:hAnsi="Univia Pro" w:cs="Leelawadee UI"/>
          <w:sz w:val="16"/>
          <w:szCs w:val="16"/>
          <w:lang w:val="es-ES" w:eastAsia="es-ES"/>
        </w:rPr>
        <w:t xml:space="preserve"> DURANTE LA EJECUCIÓN DE LOS TRABAJOS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ESTARÁ OBLIGADA A TOMAR LAS MEDIDAS NECESARIAS PARA EVITAR SITUACIONES DE CONFLICTO DE INTERÉS, ENTENDIÉNDOSE POR ESTAS, CUALQUIER SITUACIÓN EN LA QUE LA EJECUCIÓN OBJETIVA E IMPARCIAL DEL CONTRATO SE VEA INFLUENCIADA COMO RESULTADO DE INTERESES DE CARÁCTER ECONÓMICO, VÍNCULOS FAMILIARES O AFECTIVOS RELACIONES POLÍTICAS O PERSONALES O CUALQUIER OTRO MOTIVO DE INTERÉS COMÚN.</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DURANTE LA VIGENCIA DEL PRESENTE CONTRATO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DEBERÁ COMUNICAR A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DE MANERA INMEDIATA LA EXISTENCIA DE CUALQUIER CIRCUNSTANCIA QUE GENERE UN CONFLICTO DE INTERÉS O QUE PUEDA ORIGINAR LA EXISTENCIA DE UN CONFLICTO DE INTERÉS PARA QUE, A SU VEZ, </w:t>
      </w:r>
      <w:r w:rsidRPr="00793CDA">
        <w:rPr>
          <w:rFonts w:ascii="Univia Pro" w:eastAsia="Times New Roman" w:hAnsi="Univia Pro" w:cs="Leelawadee UI"/>
          <w:b/>
          <w:bCs/>
          <w:sz w:val="16"/>
          <w:szCs w:val="16"/>
          <w:lang w:val="es-ES" w:eastAsia="es-ES"/>
        </w:rPr>
        <w:t>“LA EJECUTORA DEL GASTO”</w:t>
      </w:r>
      <w:r w:rsidRPr="00793CDA">
        <w:rPr>
          <w:rFonts w:ascii="Univia Pro" w:eastAsia="Times New Roman" w:hAnsi="Univia Pro" w:cs="Leelawadee UI"/>
          <w:sz w:val="16"/>
          <w:szCs w:val="16"/>
          <w:lang w:val="es-ES" w:eastAsia="es-ES"/>
        </w:rPr>
        <w:t xml:space="preserve"> COMUNIQUE DICHA SITUACIÓN A LA </w:t>
      </w:r>
      <w:r w:rsidRPr="00793CDA">
        <w:rPr>
          <w:rFonts w:ascii="Univia Pro" w:eastAsia="Times New Roman" w:hAnsi="Univia Pro" w:cs="Leelawadee UI"/>
          <w:b/>
          <w:sz w:val="16"/>
          <w:szCs w:val="16"/>
          <w:lang w:val="es-ES" w:eastAsia="es-ES"/>
        </w:rPr>
        <w:t>SECRETARÍA DE HONESTIDAD, TRANSPARENCIA Y FUNCIÓN PÚBLICA</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TOMARÁ LAS MEDIDAS QUE RESULTEN NECESARIAS PARA RESOLVER LA SITUACIÓN PRESENTADA Y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POR SU PARTE, ESTARÁ FACULTADA PARA REVISAR EL CUMPLIMIENTO DE DICHAS MEDIDAS CORRECTIVAS Y EN SU CASO, PODRA EXIGIR LA ADOPCIÓN DE MEDIDAS ADICIONALES DENTRO DE UN PLAZO DETERMINADO. EN ESTE TENOR </w:t>
      </w:r>
      <w:r w:rsidRPr="00793CDA">
        <w:rPr>
          <w:rFonts w:ascii="Univia Pro" w:eastAsia="Times New Roman" w:hAnsi="Univia Pro" w:cs="Leelawadee UI"/>
          <w:b/>
          <w:bCs/>
          <w:sz w:val="16"/>
          <w:szCs w:val="16"/>
          <w:lang w:val="es-ES" w:eastAsia="es-ES"/>
        </w:rPr>
        <w:t>“LA CONTRATISTA”</w:t>
      </w:r>
      <w:r w:rsidRPr="00793CDA">
        <w:rPr>
          <w:rFonts w:ascii="Univia Pro" w:eastAsia="Times New Roman" w:hAnsi="Univia Pro" w:cs="Leelawadee UI"/>
          <w:sz w:val="16"/>
          <w:szCs w:val="16"/>
          <w:lang w:val="es-ES" w:eastAsia="es-ES"/>
        </w:rPr>
        <w:t xml:space="preserve"> SE COMPROMETE A NO BUSCAR NI ACEPTAR EN NINGÚN MOMENTO CUALQUIER TIPO DE BENEFICIO ADICIONAL A LOS COMPROMISOS CONTRACTUALES ADQUIRIDOS BAJO EL PRESENTE CONTRATO QUE PUDIERA DERIVAR EN LA EXISTENCIA DE UN CONFLICTO DE INTERESES.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ADICIONALMENTE </w:t>
      </w: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SE COMPROMETE A SER EXTENSIVAS TODAS Y CADA UNA DE LAS OBLIGACIONES AQUÍ DESCRITAS A TODA SU PLANTILLA DE PERSONAL Y REPRESENTANTES QUE ESTÉN FACULTADOS PARA TOMAR DECISIONES A SU NOMBRE, CON EL OBJETO DE EVITAR CAER EN SITUACIONES QUE PUEDAN GENERAR CONFLICTOS DE INTERÉS. ASIMISMO, “</w:t>
      </w:r>
      <w:r w:rsidRPr="00793CDA">
        <w:rPr>
          <w:rFonts w:ascii="Univia Pro" w:eastAsia="Times New Roman" w:hAnsi="Univia Pro" w:cs="Leelawadee UI"/>
          <w:b/>
          <w:sz w:val="16"/>
          <w:szCs w:val="16"/>
          <w:lang w:val="es-ES" w:eastAsia="es-ES"/>
        </w:rPr>
        <w:t>LA CONTRATISTA</w:t>
      </w:r>
      <w:r w:rsidRPr="00793CDA">
        <w:rPr>
          <w:rFonts w:ascii="Univia Pro" w:eastAsia="Times New Roman" w:hAnsi="Univia Pro" w:cs="Leelawadee UI"/>
          <w:sz w:val="16"/>
          <w:szCs w:val="16"/>
          <w:lang w:val="es-ES" w:eastAsia="es-ES"/>
        </w:rPr>
        <w:t>”, DEBERÁ HACER EXTENSIVAS LAS OBLIGACIONES AQUÍ DESCRITAS, A LAS PERSONAS FÍSICAS Y MORALES A LAS QUE SE LES DIO EL DERECHO DE COBRO.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PREVIO A LA CELEBRACIÓN DEL PRESENTE CONTRATO,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 xml:space="preserve"> SE CERCIORÓ QUE EL PARTICULAR NO DESEMPEÑA EMPLEO, CARGO O COMISIÓN EN EL SERVICIO PÚBLICO O EN SU CASO, QUE, APESAR DE DESEMPEÑARLO, CON LA FORMALIZACIÓN DEL PRESENTE CONTRATO NO SE ACTUALIZA UN CONFLICTO DE INTERÉS. LAS MANIFESTACIONES RESPECTIVAS CONSTAN POR ESCRITO Y FORMAN PARTE DEL PRESENTE CONTRATO COMO ANEXO.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OCTAVA. - DE LA TRANSPARENCIA:</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SE OBLIGA A PONER A DISPOSICIÓN DEL PÚBLICO EN GENERAL Y MANTENER ACTUALIZADA LA INFORMACIÓN EN LA PLATAFORMA NACIONAL DE TRANSPARENCIA (PNT), COMPRANET Y DEMÁS PORTALES ELECTRÓNICOS, CON LA INFORMACIÓN A LA QUE SE REFIERE LA FRACCIÓN XXVIII DEL ARTÍCULO 70 DE LA LEY GENERAL DE TRANSPARENCIA Y ACCESO ALA INFORMACIÓN PÚBLICA.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VIGÉSIMA NOVENA. -DOMICILIOS:</w:t>
      </w:r>
      <w:r w:rsidRPr="00793CDA">
        <w:rPr>
          <w:rFonts w:ascii="Univia Pro" w:eastAsia="Times New Roman" w:hAnsi="Univia Pro" w:cs="Leelawadee UI"/>
          <w:sz w:val="16"/>
          <w:szCs w:val="16"/>
          <w:lang w:val="es-ES" w:eastAsia="es-ES"/>
        </w:rPr>
        <w:t xml:space="preserve"> PARA TODOS LOS EFECTOS RELACIONADOS CON EL PRESENTE CONTRATO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SEÑALAN COMO SUS DOMICILIOS Y CORREOS ELECTRÓNICOS LOS SIGUIENTES:</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b/>
          <w:noProof/>
          <w:color w:val="0000FF"/>
          <w:sz w:val="16"/>
          <w:szCs w:val="16"/>
          <w:lang w:val="es-ES" w:eastAsia="es-ES"/>
        </w:rPr>
      </w:pPr>
      <w:r w:rsidRPr="00793CDA">
        <w:rPr>
          <w:rFonts w:ascii="Univia Pro" w:eastAsia="Times New Roman" w:hAnsi="Univia Pro" w:cs="Leelawadee UI"/>
          <w:b/>
          <w:bCs/>
          <w:sz w:val="16"/>
          <w:szCs w:val="16"/>
          <w:lang w:val="es-ES" w:eastAsia="es-ES"/>
        </w:rPr>
        <w:t>“LA CONTRATISTA”:</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noProof/>
          <w:color w:val="0000FF"/>
          <w:sz w:val="16"/>
          <w:szCs w:val="16"/>
          <w:lang w:val="es-ES" w:eastAsia="es-ES"/>
        </w:rPr>
        <w:t xml:space="preserve">_____________, </w:t>
      </w:r>
    </w:p>
    <w:p w:rsidR="00257E0E" w:rsidRPr="00793CDA" w:rsidRDefault="00257E0E" w:rsidP="00257E0E">
      <w:pPr>
        <w:spacing w:after="0" w:line="240" w:lineRule="auto"/>
        <w:jc w:val="both"/>
        <w:rPr>
          <w:rFonts w:ascii="Univia Pro" w:eastAsia="Times New Roman" w:hAnsi="Univia Pro" w:cs="Leelawadee UI"/>
          <w:b/>
          <w:noProof/>
          <w:color w:val="0000FF"/>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bCs/>
          <w:sz w:val="16"/>
          <w:szCs w:val="16"/>
          <w:lang w:val="es-ES" w:eastAsia="es-ES"/>
        </w:rPr>
        <w:t xml:space="preserve">“LA </w:t>
      </w:r>
      <w:r w:rsidRPr="00793CDA">
        <w:rPr>
          <w:rFonts w:ascii="Univia Pro" w:eastAsia="Times New Roman" w:hAnsi="Univia Pro" w:cs="Leelawadee UI"/>
          <w:b/>
          <w:noProof/>
          <w:sz w:val="16"/>
          <w:szCs w:val="16"/>
          <w:lang w:val="es-ES" w:eastAsia="es-ES"/>
        </w:rPr>
        <w:t>EJECUTORA</w:t>
      </w:r>
      <w:r w:rsidRPr="00793CDA">
        <w:rPr>
          <w:rFonts w:ascii="Univia Pro" w:eastAsia="Times New Roman" w:hAnsi="Univia Pro" w:cs="Leelawadee UI"/>
          <w:b/>
          <w:bCs/>
          <w:sz w:val="16"/>
          <w:szCs w:val="16"/>
          <w:lang w:val="es-ES" w:eastAsia="es-ES"/>
        </w:rPr>
        <w:t xml:space="preserve"> DEL GASTO”</w:t>
      </w:r>
      <w:r w:rsidRPr="00793CDA">
        <w:rPr>
          <w:rFonts w:ascii="Univia Pro" w:eastAsia="Times New Roman" w:hAnsi="Univia Pro" w:cs="Leelawadee UI"/>
          <w:sz w:val="16"/>
          <w:szCs w:val="16"/>
          <w:lang w:val="es-ES" w:eastAsia="es-ES"/>
        </w:rPr>
        <w:t>: DR. MANUEL ALVAREZ BRAVO NUMERO 101, COLONIA REFORMA, C.P. 68050</w:t>
      </w:r>
      <w:r w:rsidRPr="00793CDA">
        <w:rPr>
          <w:rFonts w:ascii="Univia Pro" w:eastAsia="Times New Roman" w:hAnsi="Univia Pro" w:cs="Leelawadee UI"/>
          <w:b/>
          <w:color w:val="0000FF"/>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 xml:space="preserve">“LA CONTRATISTA” </w:t>
      </w:r>
      <w:r w:rsidRPr="00793CDA">
        <w:rPr>
          <w:rFonts w:ascii="Univia Pro" w:eastAsia="Times New Roman" w:hAnsi="Univia Pro" w:cs="Leelawadee UI"/>
          <w:sz w:val="16"/>
          <w:szCs w:val="16"/>
          <w:lang w:val="es-ES" w:eastAsia="es-ES"/>
        </w:rPr>
        <w:t xml:space="preserve">SE OBLIGA A COMUNICAR A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sz w:val="16"/>
          <w:szCs w:val="16"/>
          <w:lang w:val="es-ES" w:eastAsia="es-ES"/>
        </w:rPr>
        <w:t xml:space="preserve">POR ESCRITO, CUALQUIER MODIFICACIÓN O CAMBIO DE DOMICILIO, EN EL ENTENDIDO QUE, DE NO CUMPLIR CON ESTE REQUISITO, </w:t>
      </w:r>
      <w:r w:rsidRPr="00793CDA">
        <w:rPr>
          <w:rFonts w:ascii="Univia Pro" w:eastAsia="Times New Roman" w:hAnsi="Univia Pro" w:cs="Leelawadee UI"/>
          <w:b/>
          <w:sz w:val="16"/>
          <w:szCs w:val="16"/>
          <w:lang w:val="es-ES" w:eastAsia="es-ES"/>
        </w:rPr>
        <w:t xml:space="preserve">“LA EJECUTORA DEL GASTO” </w:t>
      </w:r>
      <w:r w:rsidRPr="00793CDA">
        <w:rPr>
          <w:rFonts w:ascii="Univia Pro" w:eastAsia="Times New Roman" w:hAnsi="Univia Pro" w:cs="Leelawadee UI"/>
          <w:bCs/>
          <w:sz w:val="16"/>
          <w:szCs w:val="16"/>
          <w:lang w:val="es-ES" w:eastAsia="es-ES"/>
        </w:rPr>
        <w:t>EFECTUARÁ</w:t>
      </w:r>
      <w:r w:rsidRPr="00793CDA">
        <w:rPr>
          <w:rFonts w:ascii="Univia Pro" w:eastAsia="Times New Roman" w:hAnsi="Univia Pro" w:cs="Leelawadee UI"/>
          <w:sz w:val="16"/>
          <w:szCs w:val="16"/>
          <w:lang w:val="es-ES" w:eastAsia="es-ES"/>
        </w:rPr>
        <w:t xml:space="preserve"> LAS NOTIFICACIONES AÚN LAS DE CARÁCTER PERSONAL EN EL DOMICILIO SEÑALADO ORIGINALMENTE, ASÍ COMO POR MEDIO DE CÉDULA QUE SERÁ FIJADA POR TRES DÍAS EN EL LUGAR VISIBLE DE LAS OFICINAS DE </w:t>
      </w:r>
      <w:r w:rsidRPr="00793CDA">
        <w:rPr>
          <w:rFonts w:ascii="Univia Pro" w:eastAsia="Times New Roman" w:hAnsi="Univia Pro" w:cs="Leelawadee UI"/>
          <w:b/>
          <w:sz w:val="16"/>
          <w:szCs w:val="16"/>
          <w:lang w:val="es-ES" w:eastAsia="es-ES"/>
        </w:rPr>
        <w:t>“LA EJECUTORA DEL GASTO”</w:t>
      </w:r>
      <w:r w:rsidRPr="00793CDA">
        <w:rPr>
          <w:rFonts w:ascii="Univia Pro" w:eastAsia="Times New Roman" w:hAnsi="Univia Pro" w:cs="Leelawadee UI"/>
          <w:sz w:val="16"/>
          <w:szCs w:val="16"/>
          <w:lang w:val="es-ES" w:eastAsia="es-ES"/>
        </w:rPr>
        <w:t>.</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TRIGÉSIMA. -PREDOMINIO DEL CONTRATO:</w:t>
      </w:r>
      <w:r w:rsidRPr="00793CDA">
        <w:rPr>
          <w:rFonts w:ascii="Univia Pro" w:eastAsia="Times New Roman" w:hAnsi="Univia Pro" w:cs="Leelawadee UI"/>
          <w:sz w:val="16"/>
          <w:szCs w:val="16"/>
          <w:lang w:val="es-ES" w:eastAsia="es-ES"/>
        </w:rPr>
        <w:t xml:space="preserve"> </w:t>
      </w:r>
      <w:r w:rsidRPr="00793CDA">
        <w:rPr>
          <w:rFonts w:ascii="Univia Pro" w:eastAsia="Times New Roman" w:hAnsi="Univia Pro" w:cs="Leelawadee UI"/>
          <w:b/>
          <w:sz w:val="16"/>
          <w:szCs w:val="16"/>
          <w:lang w:val="es-ES" w:eastAsia="es-ES"/>
        </w:rPr>
        <w:t>“AMBAS PARTES”</w:t>
      </w:r>
      <w:r w:rsidRPr="00793CDA">
        <w:rPr>
          <w:rFonts w:ascii="Univia Pro" w:eastAsia="Times New Roman" w:hAnsi="Univia Pro" w:cs="Leelawadee UI"/>
          <w:sz w:val="16"/>
          <w:szCs w:val="16"/>
          <w:lang w:val="es-ES" w:eastAsia="es-ES"/>
        </w:rPr>
        <w:t xml:space="preserve"> CONVIENEN QUE, EN CASO DE EXISTIR ALGUNA DISCREPANCIA ENTRE EL CONTENIDO DEL CLAUSULADO DEL PRESENTE CONTRATO Y EL DE ALGUNO DE SUS ANEXOS, PREVALECERÁ LO SEÑALADO EN EL CLAUSULADO.</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TRIGÉSIMA PRIMERA. - LEGISLACIÓN: “AMBAS PARTES”</w:t>
      </w:r>
      <w:r w:rsidRPr="00793CDA">
        <w:rPr>
          <w:rFonts w:ascii="Univia Pro" w:eastAsia="Times New Roman" w:hAnsi="Univia Pro" w:cs="Leelawadee UI"/>
          <w:sz w:val="16"/>
          <w:szCs w:val="16"/>
          <w:lang w:val="es-ES" w:eastAsia="es-ES"/>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b/>
          <w:sz w:val="16"/>
          <w:szCs w:val="16"/>
          <w:lang w:val="es-ES" w:eastAsia="es-ES"/>
        </w:rPr>
        <w:t>TRIGÉSIMA SEGUNDA. -JURISDICCIÓN Y TRIBUNALES COMPETENTES:</w:t>
      </w:r>
      <w:r w:rsidRPr="00793CDA">
        <w:rPr>
          <w:rFonts w:ascii="Univia Pro" w:eastAsia="Times New Roman" w:hAnsi="Univia Pro" w:cs="Leelawadee UI"/>
          <w:sz w:val="16"/>
          <w:szCs w:val="16"/>
          <w:lang w:val="es-ES" w:eastAsia="es-ES"/>
        </w:rPr>
        <w:t xml:space="preserve"> PARA LA INTERPRETACIÓN Y CUMPLIMIENTO DEL PRESENTE CONTRATO, AMBAS PARTES SE SOMETEN A LA JURISDICCIÓN Y COMPETENCIA DE LOS TRIBUNALES COMPETENTES DE LA CIUDAD DE OAXACA DE JUÁREZ, POR LO TANTO, LA CONTRATISTA RENUNCIA AL FUERO QUE PUDIERA CORRESPONDERLE POR CUALQUIER OTRA CAUSA.</w:t>
      </w: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p>
    <w:p w:rsidR="00257E0E" w:rsidRPr="00793CDA" w:rsidRDefault="00257E0E" w:rsidP="00257E0E">
      <w:pPr>
        <w:spacing w:after="0" w:line="240" w:lineRule="auto"/>
        <w:jc w:val="both"/>
        <w:rPr>
          <w:rFonts w:ascii="Univia Pro" w:eastAsia="Times New Roman" w:hAnsi="Univia Pro" w:cs="Leelawadee UI"/>
          <w:sz w:val="16"/>
          <w:szCs w:val="16"/>
          <w:lang w:val="es-ES" w:eastAsia="es-ES"/>
        </w:rPr>
      </w:pPr>
      <w:r w:rsidRPr="00793CDA">
        <w:rPr>
          <w:rFonts w:ascii="Univia Pro" w:eastAsia="Times New Roman" w:hAnsi="Univia Pro" w:cs="Leelawadee UI"/>
          <w:sz w:val="16"/>
          <w:szCs w:val="16"/>
          <w:lang w:val="es-ES" w:eastAsia="es-ES"/>
        </w:rPr>
        <w:t xml:space="preserve">LEÍDO QUE FUE EL PRESENTE CONTRATO, Y COMPRENDIDOS LOS SUS ALCANCES LEGALES POR AMBAS PARTES, SE FIRMA EL PRESENTE POR TRIPLICADO EN LA CIUDAD DE OAXACA DE JUÁREZ OAXACA, A </w:t>
      </w:r>
      <w:r w:rsidRPr="00793CDA">
        <w:rPr>
          <w:rFonts w:ascii="Univia Pro" w:eastAsia="Times New Roman" w:hAnsi="Univia Pro" w:cs="Leelawadee UI"/>
          <w:b/>
          <w:bCs/>
          <w:color w:val="0000FF"/>
          <w:sz w:val="16"/>
          <w:szCs w:val="16"/>
          <w:lang w:val="es-ES" w:eastAsia="es-ES"/>
        </w:rPr>
        <w:fldChar w:fldCharType="begin"/>
      </w:r>
      <w:r w:rsidRPr="00793CDA">
        <w:rPr>
          <w:rFonts w:ascii="Univia Pro" w:eastAsia="Times New Roman" w:hAnsi="Univia Pro" w:cs="Leelawadee UI"/>
          <w:b/>
          <w:bCs/>
          <w:color w:val="0000FF"/>
          <w:sz w:val="16"/>
          <w:szCs w:val="16"/>
          <w:lang w:val="es-ES" w:eastAsia="es-ES"/>
        </w:rPr>
        <w:instrText xml:space="preserve"> MERGEFIELD REG </w:instrText>
      </w:r>
      <w:r w:rsidRPr="00793CDA">
        <w:rPr>
          <w:rFonts w:ascii="Univia Pro" w:eastAsia="Times New Roman" w:hAnsi="Univia Pro" w:cs="Leelawadee UI"/>
          <w:b/>
          <w:bCs/>
          <w:color w:val="0000FF"/>
          <w:sz w:val="16"/>
          <w:szCs w:val="16"/>
          <w:lang w:val="es-ES" w:eastAsia="es-ES"/>
        </w:rPr>
        <w:fldChar w:fldCharType="separate"/>
      </w:r>
      <w:r w:rsidRPr="00793CDA">
        <w:rPr>
          <w:rFonts w:ascii="Univia Pro" w:eastAsia="Times New Roman" w:hAnsi="Univia Pro" w:cs="Leelawadee UI"/>
          <w:b/>
          <w:bCs/>
          <w:noProof/>
          <w:color w:val="0000FF"/>
          <w:sz w:val="16"/>
          <w:szCs w:val="16"/>
          <w:lang w:val="es-ES" w:eastAsia="es-ES"/>
        </w:rPr>
        <w:t>14</w:t>
      </w:r>
      <w:r w:rsidRPr="00793CDA">
        <w:rPr>
          <w:rFonts w:ascii="Univia Pro" w:eastAsia="Times New Roman" w:hAnsi="Univia Pro" w:cs="Leelawadee UI"/>
          <w:b/>
          <w:bCs/>
          <w:color w:val="0000FF"/>
          <w:sz w:val="16"/>
          <w:szCs w:val="16"/>
          <w:lang w:val="es-ES" w:eastAsia="es-ES"/>
        </w:rPr>
        <w:fldChar w:fldCharType="end"/>
      </w:r>
      <w:r w:rsidRPr="00793CDA">
        <w:rPr>
          <w:rFonts w:ascii="Univia Pro" w:eastAsia="Times New Roman" w:hAnsi="Univia Pro" w:cs="Leelawadee UI"/>
          <w:sz w:val="16"/>
          <w:szCs w:val="16"/>
          <w:lang w:val="es-ES" w:eastAsia="es-ES"/>
        </w:rPr>
        <w:t xml:space="preserve"> DE </w:t>
      </w:r>
      <w:r w:rsidRPr="00793CDA">
        <w:rPr>
          <w:rFonts w:ascii="Univia Pro" w:eastAsia="Times New Roman" w:hAnsi="Univia Pro" w:cs="Leelawadee UI"/>
          <w:b/>
          <w:bCs/>
          <w:color w:val="0000FF"/>
          <w:sz w:val="16"/>
          <w:szCs w:val="16"/>
          <w:lang w:val="es-ES" w:eastAsia="es-ES"/>
        </w:rPr>
        <w:fldChar w:fldCharType="begin"/>
      </w:r>
      <w:r w:rsidRPr="00793CDA">
        <w:rPr>
          <w:rFonts w:ascii="Univia Pro" w:eastAsia="Times New Roman" w:hAnsi="Univia Pro" w:cs="Leelawadee UI"/>
          <w:b/>
          <w:bCs/>
          <w:color w:val="0000FF"/>
          <w:sz w:val="16"/>
          <w:szCs w:val="16"/>
          <w:lang w:val="es-ES" w:eastAsia="es-ES"/>
        </w:rPr>
        <w:instrText xml:space="preserve"> MERGEFIELD REG </w:instrText>
      </w:r>
      <w:r w:rsidRPr="00793CDA">
        <w:rPr>
          <w:rFonts w:ascii="Univia Pro" w:eastAsia="Times New Roman" w:hAnsi="Univia Pro" w:cs="Leelawadee UI"/>
          <w:b/>
          <w:bCs/>
          <w:color w:val="0000FF"/>
          <w:sz w:val="16"/>
          <w:szCs w:val="16"/>
          <w:lang w:val="es-ES" w:eastAsia="es-ES"/>
        </w:rPr>
        <w:fldChar w:fldCharType="separate"/>
      </w:r>
      <w:r w:rsidRPr="00793CDA">
        <w:rPr>
          <w:rFonts w:ascii="Univia Pro" w:eastAsia="Times New Roman" w:hAnsi="Univia Pro" w:cs="Leelawadee UI"/>
          <w:b/>
          <w:bCs/>
          <w:noProof/>
          <w:color w:val="0000FF"/>
          <w:sz w:val="16"/>
          <w:szCs w:val="16"/>
          <w:lang w:val="es-ES" w:eastAsia="es-ES"/>
        </w:rPr>
        <w:t>14</w:t>
      </w:r>
      <w:r w:rsidRPr="00793CDA">
        <w:rPr>
          <w:rFonts w:ascii="Univia Pro" w:eastAsia="Times New Roman" w:hAnsi="Univia Pro" w:cs="Leelawadee UI"/>
          <w:b/>
          <w:bCs/>
          <w:color w:val="0000FF"/>
          <w:sz w:val="16"/>
          <w:szCs w:val="16"/>
          <w:lang w:val="es-ES" w:eastAsia="es-ES"/>
        </w:rPr>
        <w:fldChar w:fldCharType="end"/>
      </w:r>
      <w:r w:rsidRPr="00793CDA">
        <w:rPr>
          <w:rFonts w:ascii="Univia Pro" w:eastAsia="Times New Roman" w:hAnsi="Univia Pro" w:cs="Leelawadee UI"/>
          <w:sz w:val="16"/>
          <w:szCs w:val="16"/>
          <w:lang w:val="es-ES" w:eastAsia="es-ES"/>
        </w:rPr>
        <w:t xml:space="preserve"> 2023.</w:t>
      </w:r>
    </w:p>
    <w:p w:rsidR="00257E0E" w:rsidRPr="00257E0E" w:rsidRDefault="00257E0E" w:rsidP="00257E0E">
      <w:pPr>
        <w:spacing w:after="0" w:line="240" w:lineRule="auto"/>
        <w:jc w:val="both"/>
        <w:rPr>
          <w:rFonts w:ascii="Univia Pro" w:eastAsia="Times New Roman" w:hAnsi="Univia Pro" w:cs="Leelawadee UI"/>
          <w:sz w:val="18"/>
          <w:szCs w:val="18"/>
          <w:lang w:val="es-ES" w:eastAsia="es-ES"/>
        </w:rPr>
      </w:pPr>
    </w:p>
    <w:p w:rsidR="00257E0E" w:rsidRPr="00257E0E" w:rsidRDefault="00257E0E" w:rsidP="00257E0E">
      <w:pPr>
        <w:spacing w:after="0" w:line="240" w:lineRule="auto"/>
        <w:jc w:val="center"/>
        <w:rPr>
          <w:rFonts w:ascii="Univia Pro" w:eastAsia="Times New Roman" w:hAnsi="Univia Pro" w:cs="Leelawadee UI"/>
          <w:b/>
          <w:sz w:val="24"/>
          <w:szCs w:val="24"/>
          <w:lang w:val="es-ES" w:eastAsia="es-ES"/>
        </w:rPr>
      </w:pPr>
      <w:r w:rsidRPr="00257E0E">
        <w:rPr>
          <w:rFonts w:ascii="Univia Pro" w:eastAsia="Times New Roman" w:hAnsi="Univia Pro" w:cs="Leelawadee UI"/>
          <w:sz w:val="24"/>
          <w:szCs w:val="24"/>
          <w:lang w:val="es-ES" w:eastAsia="es-ES"/>
        </w:rPr>
        <w:t>POR “</w:t>
      </w:r>
      <w:r w:rsidRPr="00257E0E">
        <w:rPr>
          <w:rFonts w:ascii="Univia Pro" w:eastAsia="Times New Roman" w:hAnsi="Univia Pro" w:cs="Leelawadee UI"/>
          <w:b/>
          <w:sz w:val="24"/>
          <w:szCs w:val="24"/>
          <w:lang w:val="es-ES" w:eastAsia="es-ES"/>
        </w:rPr>
        <w:t>LA EJECUTORA DEL GASTO”</w:t>
      </w:r>
    </w:p>
    <w:p w:rsidR="00257E0E" w:rsidRPr="00257E0E" w:rsidRDefault="00257E0E" w:rsidP="00257E0E">
      <w:pPr>
        <w:spacing w:after="0" w:line="240" w:lineRule="auto"/>
        <w:jc w:val="center"/>
        <w:rPr>
          <w:rFonts w:ascii="Univia Pro" w:eastAsia="Times New Roman" w:hAnsi="Univia Pro" w:cs="Leelawadee UI"/>
          <w:b/>
          <w:sz w:val="18"/>
          <w:szCs w:val="18"/>
          <w:lang w:val="es-ES" w:eastAsia="es-ES"/>
        </w:rPr>
      </w:pPr>
    </w:p>
    <w:p w:rsidR="00257E0E" w:rsidRPr="00257E0E" w:rsidRDefault="00257E0E" w:rsidP="00257E0E">
      <w:pPr>
        <w:spacing w:after="0" w:line="240" w:lineRule="auto"/>
        <w:jc w:val="center"/>
        <w:rPr>
          <w:rFonts w:ascii="Univia Pro" w:eastAsia="Arial Unicode MS" w:hAnsi="Univia Pro" w:cs="Leelawadee UI"/>
          <w:b/>
          <w:sz w:val="18"/>
          <w:szCs w:val="18"/>
          <w:lang w:val="es-ES" w:eastAsia="es-ES"/>
        </w:rPr>
      </w:pPr>
      <w:r w:rsidRPr="00257E0E">
        <w:rPr>
          <w:rFonts w:ascii="Univia Pro" w:eastAsia="Arial Unicode MS" w:hAnsi="Univia Pro" w:cs="Leelawadee UI"/>
          <w:b/>
          <w:sz w:val="18"/>
          <w:szCs w:val="18"/>
          <w:lang w:val="es-ES" w:eastAsia="es-ES"/>
        </w:rPr>
        <w:t>LIC. EMMANUEL ALEJANDRO LOPEZ JARQUIN</w:t>
      </w:r>
    </w:p>
    <w:p w:rsidR="00257E0E" w:rsidRPr="00257E0E" w:rsidRDefault="00257E0E" w:rsidP="00257E0E">
      <w:pPr>
        <w:spacing w:after="0" w:line="240" w:lineRule="auto"/>
        <w:jc w:val="center"/>
        <w:rPr>
          <w:rFonts w:ascii="Univia Pro" w:eastAsia="Times New Roman" w:hAnsi="Univia Pro" w:cs="Leelawadee UI"/>
          <w:b/>
          <w:sz w:val="18"/>
          <w:szCs w:val="18"/>
          <w:lang w:val="es-ES" w:eastAsia="es-ES"/>
        </w:rPr>
      </w:pPr>
      <w:r w:rsidRPr="00257E0E">
        <w:rPr>
          <w:rFonts w:ascii="Univia Pro" w:eastAsia="Times New Roman" w:hAnsi="Univia Pro" w:cs="Leelawadee UI"/>
          <w:b/>
          <w:sz w:val="18"/>
          <w:szCs w:val="18"/>
          <w:lang w:val="es-ES" w:eastAsia="es-ES"/>
        </w:rPr>
        <w:t>DIRECTOR GENERAL DEL IOCIED</w:t>
      </w:r>
    </w:p>
    <w:p w:rsidR="00257E0E" w:rsidRPr="00257E0E" w:rsidRDefault="00257E0E" w:rsidP="00257E0E">
      <w:pPr>
        <w:spacing w:after="0" w:line="240" w:lineRule="auto"/>
        <w:jc w:val="center"/>
        <w:rPr>
          <w:rFonts w:ascii="Univia Pro" w:eastAsia="Times New Roman" w:hAnsi="Univia Pro" w:cs="Leelawadee UI"/>
          <w:b/>
          <w:sz w:val="18"/>
          <w:szCs w:val="18"/>
          <w:lang w:val="es-ES" w:eastAsia="es-ES"/>
        </w:rPr>
      </w:pPr>
    </w:p>
    <w:p w:rsidR="00257E0E" w:rsidRPr="00257E0E" w:rsidRDefault="00257E0E" w:rsidP="00257E0E">
      <w:pPr>
        <w:spacing w:after="0" w:line="240" w:lineRule="auto"/>
        <w:jc w:val="center"/>
        <w:rPr>
          <w:rFonts w:ascii="Univia Pro" w:eastAsia="Times New Roman" w:hAnsi="Univia Pro" w:cs="Leelawadee UI"/>
          <w:b/>
          <w:sz w:val="24"/>
          <w:szCs w:val="24"/>
          <w:lang w:val="es-ES" w:eastAsia="es-ES"/>
        </w:rPr>
      </w:pPr>
      <w:r w:rsidRPr="00257E0E">
        <w:rPr>
          <w:rFonts w:ascii="Univia Pro" w:eastAsia="Times New Roman" w:hAnsi="Univia Pro" w:cs="Leelawadee UI"/>
          <w:b/>
          <w:sz w:val="24"/>
          <w:szCs w:val="24"/>
          <w:lang w:val="es-ES" w:eastAsia="es-ES"/>
        </w:rPr>
        <w:t>POR LA CONTRATISTA</w:t>
      </w:r>
    </w:p>
    <w:p w:rsidR="00257E0E" w:rsidRPr="00257E0E" w:rsidRDefault="00257E0E" w:rsidP="00257E0E">
      <w:pPr>
        <w:spacing w:after="0" w:line="240" w:lineRule="auto"/>
        <w:jc w:val="center"/>
        <w:rPr>
          <w:rFonts w:ascii="Univia Pro" w:eastAsia="Times New Roman" w:hAnsi="Univia Pro" w:cs="Leelawadee UI"/>
          <w:b/>
          <w:sz w:val="24"/>
          <w:szCs w:val="24"/>
          <w:lang w:val="es-ES" w:eastAsia="es-ES"/>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07"/>
        <w:gridCol w:w="4816"/>
      </w:tblGrid>
      <w:tr w:rsidR="00257E0E" w:rsidRPr="00257E0E" w:rsidTr="00257E0E">
        <w:trPr>
          <w:trHeight w:val="338"/>
        </w:trPr>
        <w:tc>
          <w:tcPr>
            <w:tcW w:w="4914" w:type="dxa"/>
            <w:shd w:val="clear" w:color="auto" w:fill="auto"/>
          </w:tcPr>
          <w:p w:rsidR="00257E0E" w:rsidRPr="00257E0E" w:rsidRDefault="00257E0E" w:rsidP="00257E0E">
            <w:pPr>
              <w:spacing w:after="0" w:line="240" w:lineRule="auto"/>
              <w:jc w:val="center"/>
              <w:rPr>
                <w:rFonts w:ascii="Univia Pro" w:eastAsia="Times New Roman" w:hAnsi="Univia Pro" w:cs="Leelawadee UI"/>
                <w:b/>
                <w:bCs/>
                <w:color w:val="0000FF"/>
                <w:sz w:val="18"/>
                <w:szCs w:val="18"/>
                <w:lang w:val="es-ES" w:eastAsia="es-ES"/>
              </w:rPr>
            </w:pPr>
            <w:r w:rsidRPr="00257E0E">
              <w:rPr>
                <w:rFonts w:ascii="Univia Pro" w:eastAsia="Times New Roman" w:hAnsi="Univia Pro" w:cs="Leelawadee UI"/>
                <w:b/>
                <w:bCs/>
                <w:color w:val="0000FF"/>
                <w:sz w:val="18"/>
                <w:szCs w:val="18"/>
                <w:lang w:val="es-ES" w:eastAsia="es-ES"/>
              </w:rPr>
              <w:t>ADMINISTRADOR UNICO</w:t>
            </w:r>
          </w:p>
          <w:p w:rsidR="00257E0E" w:rsidRPr="00257E0E" w:rsidRDefault="00257E0E" w:rsidP="00257E0E">
            <w:pPr>
              <w:spacing w:after="0" w:line="240" w:lineRule="auto"/>
              <w:jc w:val="center"/>
              <w:rPr>
                <w:rFonts w:ascii="Univia Pro" w:eastAsia="Times New Roman" w:hAnsi="Univia Pro" w:cs="Leelawadee UI"/>
                <w:b/>
                <w:bCs/>
                <w:color w:val="0000FF"/>
                <w:sz w:val="18"/>
                <w:szCs w:val="18"/>
                <w:lang w:val="es-ES" w:eastAsia="es-ES"/>
              </w:rPr>
            </w:pPr>
            <w:r w:rsidRPr="00257E0E">
              <w:rPr>
                <w:rFonts w:ascii="Univia Pro" w:eastAsia="Times New Roman" w:hAnsi="Univia Pro" w:cs="Leelawadee UI"/>
                <w:b/>
                <w:bCs/>
                <w:color w:val="0000FF"/>
                <w:sz w:val="18"/>
                <w:szCs w:val="18"/>
                <w:lang w:val="es-ES" w:eastAsia="es-ES"/>
              </w:rPr>
              <w:t>EMPRESA</w:t>
            </w:r>
          </w:p>
        </w:tc>
        <w:tc>
          <w:tcPr>
            <w:tcW w:w="4914" w:type="dxa"/>
            <w:shd w:val="clear" w:color="auto" w:fill="auto"/>
          </w:tcPr>
          <w:p w:rsidR="00257E0E" w:rsidRPr="00257E0E" w:rsidRDefault="00257E0E" w:rsidP="00257E0E">
            <w:pPr>
              <w:tabs>
                <w:tab w:val="left" w:pos="8080"/>
              </w:tabs>
              <w:spacing w:after="0" w:line="240" w:lineRule="auto"/>
              <w:jc w:val="center"/>
              <w:rPr>
                <w:rFonts w:ascii="Univia Pro" w:eastAsia="Times New Roman" w:hAnsi="Univia Pro" w:cs="Leelawadee UI"/>
                <w:b/>
                <w:bCs/>
                <w:noProof/>
                <w:color w:val="0000FF"/>
                <w:sz w:val="18"/>
                <w:szCs w:val="18"/>
                <w:lang w:val="es-ES" w:eastAsia="es-ES"/>
              </w:rPr>
            </w:pPr>
            <w:r w:rsidRPr="00257E0E">
              <w:rPr>
                <w:rFonts w:ascii="Univia Pro" w:eastAsia="Times New Roman" w:hAnsi="Univia Pro" w:cs="Leelawadee UI"/>
                <w:b/>
                <w:bCs/>
                <w:noProof/>
                <w:color w:val="0000FF"/>
                <w:sz w:val="18"/>
                <w:szCs w:val="18"/>
                <w:lang w:val="es-ES" w:eastAsia="es-ES"/>
              </w:rPr>
              <w:t>SUPERINTENDENTE DE CONSTRUCCIÓN</w:t>
            </w:r>
          </w:p>
          <w:p w:rsidR="00257E0E" w:rsidRPr="00257E0E" w:rsidRDefault="00257E0E" w:rsidP="00257E0E">
            <w:pPr>
              <w:spacing w:after="0" w:line="240" w:lineRule="auto"/>
              <w:jc w:val="center"/>
              <w:rPr>
                <w:rFonts w:ascii="Univia Pro" w:eastAsia="Times New Roman" w:hAnsi="Univia Pro" w:cs="Leelawadee UI"/>
                <w:b/>
                <w:bCs/>
                <w:noProof/>
                <w:color w:val="0000FF"/>
                <w:sz w:val="18"/>
                <w:szCs w:val="18"/>
                <w:lang w:val="es-ES" w:eastAsia="es-ES"/>
              </w:rPr>
            </w:pPr>
            <w:r w:rsidRPr="00257E0E">
              <w:rPr>
                <w:rFonts w:ascii="Univia Pro" w:eastAsia="Times New Roman" w:hAnsi="Univia Pro" w:cs="Leelawadee UI"/>
                <w:b/>
                <w:bCs/>
                <w:noProof/>
                <w:color w:val="0000FF"/>
                <w:sz w:val="18"/>
                <w:szCs w:val="18"/>
                <w:lang w:val="es-ES" w:eastAsia="es-ES"/>
              </w:rPr>
              <w:t xml:space="preserve">D.R.O. </w:t>
            </w:r>
          </w:p>
        </w:tc>
      </w:tr>
    </w:tbl>
    <w:p w:rsidR="00257E0E" w:rsidRPr="00257E0E" w:rsidRDefault="00257E0E" w:rsidP="00257E0E">
      <w:pPr>
        <w:spacing w:after="0" w:line="240" w:lineRule="auto"/>
        <w:rPr>
          <w:rFonts w:ascii="Univia Pro" w:eastAsia="Times New Roman" w:hAnsi="Univia Pro" w:cs="Leelawadee UI"/>
          <w:sz w:val="18"/>
          <w:szCs w:val="18"/>
          <w:lang w:val="es-ES" w:eastAsia="es-ES"/>
        </w:rPr>
      </w:pPr>
    </w:p>
    <w:p w:rsidR="00257E0E" w:rsidRPr="00CA7CFD" w:rsidRDefault="00257E0E" w:rsidP="00257E0E">
      <w:pPr>
        <w:spacing w:after="0" w:line="240" w:lineRule="auto"/>
        <w:ind w:right="284"/>
        <w:jc w:val="both"/>
        <w:rPr>
          <w:rFonts w:ascii="Arial" w:eastAsia="Calibri" w:hAnsi="Arial" w:cs="Arial"/>
          <w:caps/>
          <w:noProof/>
          <w:sz w:val="12"/>
          <w:szCs w:val="12"/>
          <w:lang w:val="es-ES" w:eastAsia="es-ES"/>
        </w:rPr>
      </w:pPr>
      <w:r w:rsidRPr="00CA7CFD">
        <w:rPr>
          <w:rFonts w:ascii="Univia Pro" w:eastAsia="Times New Roman" w:hAnsi="Univia Pro" w:cs="Leelawadee UI"/>
          <w:sz w:val="12"/>
          <w:szCs w:val="12"/>
          <w:lang w:val="es-ES" w:eastAsia="es-ES"/>
        </w:rPr>
        <w:t xml:space="preserve">LA PERSENTE HOJA DE FIRMAS, CORRESPONDE AL CONTRATO DE OBRA PUBLICA Y SERVICIOS RELACIONADOS CON LA MISMA DEL ESTADO DE OAXACA NUMERO: </w:t>
      </w:r>
      <w:r w:rsidRPr="00CA7CFD">
        <w:rPr>
          <w:rFonts w:ascii="Univia Pro" w:eastAsia="Times New Roman" w:hAnsi="Univia Pro" w:cs="Leelawadee UI"/>
          <w:b/>
          <w:bCs/>
          <w:color w:val="0000FF"/>
          <w:sz w:val="12"/>
          <w:szCs w:val="12"/>
          <w:lang w:val="es-ES" w:eastAsia="es-ES"/>
        </w:rPr>
        <w:t>_______</w:t>
      </w:r>
      <w:r w:rsidRPr="00CA7CFD">
        <w:rPr>
          <w:rFonts w:ascii="Univia Pro" w:eastAsia="Times New Roman" w:hAnsi="Univia Pro" w:cs="Leelawadee UI"/>
          <w:sz w:val="12"/>
          <w:szCs w:val="12"/>
          <w:lang w:val="es-ES" w:eastAsia="es-ES"/>
        </w:rPr>
        <w:t xml:space="preserve">, CELEBRADO CON FECHA: </w:t>
      </w:r>
      <w:r w:rsidRPr="00CA7CFD">
        <w:rPr>
          <w:rFonts w:ascii="Univia Pro" w:eastAsia="Times New Roman" w:hAnsi="Univia Pro" w:cs="Leelawadee UI"/>
          <w:b/>
          <w:bCs/>
          <w:color w:val="0000FF"/>
          <w:sz w:val="12"/>
          <w:szCs w:val="12"/>
          <w:lang w:val="es-ES" w:eastAsia="es-ES"/>
        </w:rPr>
        <w:t xml:space="preserve">_____ </w:t>
      </w:r>
      <w:r w:rsidRPr="00CA7CFD">
        <w:rPr>
          <w:rFonts w:ascii="Univia Pro" w:eastAsia="Times New Roman" w:hAnsi="Univia Pro" w:cs="Leelawadee UI"/>
          <w:sz w:val="12"/>
          <w:szCs w:val="12"/>
          <w:lang w:val="es-ES" w:eastAsia="es-ES"/>
        </w:rPr>
        <w:t xml:space="preserve">DE </w:t>
      </w:r>
      <w:r w:rsidRPr="00CA7CFD">
        <w:rPr>
          <w:rFonts w:ascii="Univia Pro" w:eastAsia="Times New Roman" w:hAnsi="Univia Pro" w:cs="Leelawadee UI"/>
          <w:b/>
          <w:bCs/>
          <w:color w:val="0000FF"/>
          <w:sz w:val="12"/>
          <w:szCs w:val="12"/>
          <w:lang w:val="es-ES" w:eastAsia="es-ES"/>
        </w:rPr>
        <w:t>__________________</w:t>
      </w:r>
      <w:r w:rsidRPr="00CA7CFD">
        <w:rPr>
          <w:rFonts w:ascii="Univia Pro" w:eastAsia="Times New Roman" w:hAnsi="Univia Pro" w:cs="Leelawadee UI"/>
          <w:sz w:val="12"/>
          <w:szCs w:val="12"/>
          <w:lang w:val="es-ES" w:eastAsia="es-ES"/>
        </w:rPr>
        <w:t xml:space="preserve"> DE 2023, PARA LA EJECUCIÓN DE LOS TRABAJOS DE LA OBRA: CODIFICACION: </w:t>
      </w:r>
      <w:r w:rsidRPr="00CA7CFD">
        <w:rPr>
          <w:rFonts w:ascii="Univia Pro" w:eastAsia="Times New Roman" w:hAnsi="Univia Pro" w:cs="Leelawadee UI"/>
          <w:b/>
          <w:bCs/>
          <w:color w:val="0000FF"/>
          <w:sz w:val="12"/>
          <w:szCs w:val="12"/>
          <w:lang w:val="es-ES" w:eastAsia="es-ES"/>
        </w:rPr>
        <w:t>_________</w:t>
      </w:r>
      <w:r w:rsidRPr="00CA7CFD">
        <w:rPr>
          <w:rFonts w:ascii="Univia Pro" w:eastAsia="Times New Roman" w:hAnsi="Univia Pro" w:cs="Leelawadee UI"/>
          <w:sz w:val="12"/>
          <w:szCs w:val="12"/>
          <w:lang w:val="es-ES" w:eastAsia="es-ES"/>
        </w:rPr>
        <w:t xml:space="preserve">, CCT: </w:t>
      </w:r>
      <w:r w:rsidRPr="00CA7CFD">
        <w:rPr>
          <w:rFonts w:ascii="Univia Pro" w:eastAsia="Times New Roman" w:hAnsi="Univia Pro" w:cs="Leelawadee UI"/>
          <w:b/>
          <w:bCs/>
          <w:color w:val="0000FF"/>
          <w:sz w:val="12"/>
          <w:szCs w:val="12"/>
          <w:lang w:val="es-ES" w:eastAsia="es-ES"/>
        </w:rPr>
        <w:t>____________,</w:t>
      </w:r>
      <w:r w:rsidRPr="00CA7CFD">
        <w:rPr>
          <w:rFonts w:ascii="Univia Pro" w:eastAsia="Times New Roman" w:hAnsi="Univia Pro" w:cs="Leelawadee UI"/>
          <w:sz w:val="12"/>
          <w:szCs w:val="12"/>
          <w:lang w:val="es-ES" w:eastAsia="es-ES"/>
        </w:rPr>
        <w:t xml:space="preserve"> A REALIZARSE EN LA LOCALIDAD DE: </w:t>
      </w:r>
      <w:r w:rsidRPr="00CA7CFD">
        <w:rPr>
          <w:rFonts w:ascii="Univia Pro" w:eastAsia="Times New Roman" w:hAnsi="Univia Pro" w:cs="Leelawadee UI"/>
          <w:b/>
          <w:bCs/>
          <w:color w:val="0000FF"/>
          <w:sz w:val="12"/>
          <w:szCs w:val="12"/>
          <w:lang w:val="es-ES" w:eastAsia="es-ES"/>
        </w:rPr>
        <w:t>__________________</w:t>
      </w:r>
      <w:r w:rsidRPr="00CA7CFD">
        <w:rPr>
          <w:rFonts w:ascii="Univia Pro" w:eastAsia="Times New Roman" w:hAnsi="Univia Pro" w:cs="Leelawadee UI"/>
          <w:sz w:val="12"/>
          <w:szCs w:val="12"/>
          <w:lang w:val="es-ES" w:eastAsia="es-ES"/>
        </w:rPr>
        <w:t xml:space="preserve">, MUNICIPIO DE: </w:t>
      </w:r>
      <w:r w:rsidRPr="00CA7CFD">
        <w:rPr>
          <w:rFonts w:ascii="Univia Pro" w:eastAsia="Times New Roman" w:hAnsi="Univia Pro" w:cs="Leelawadee UI"/>
          <w:b/>
          <w:bCs/>
          <w:color w:val="0000FF"/>
          <w:sz w:val="12"/>
          <w:szCs w:val="12"/>
          <w:lang w:val="es-ES" w:eastAsia="es-ES"/>
        </w:rPr>
        <w:t>_____________________</w:t>
      </w:r>
      <w:r w:rsidRPr="00CA7CFD">
        <w:rPr>
          <w:rFonts w:ascii="Univia Pro" w:eastAsia="Times New Roman" w:hAnsi="Univia Pro" w:cs="Leelawadee UI"/>
          <w:sz w:val="12"/>
          <w:szCs w:val="12"/>
          <w:lang w:val="es-ES" w:eastAsia="es-ES"/>
        </w:rPr>
        <w:t xml:space="preserve">, DISTRITO DE: </w:t>
      </w:r>
      <w:r w:rsidRPr="00CA7CFD">
        <w:rPr>
          <w:rFonts w:ascii="Univia Pro" w:eastAsia="Times New Roman" w:hAnsi="Univia Pro" w:cs="Leelawadee UI"/>
          <w:b/>
          <w:bCs/>
          <w:color w:val="0000FF"/>
          <w:sz w:val="12"/>
          <w:szCs w:val="12"/>
          <w:lang w:val="es-ES" w:eastAsia="es-ES"/>
        </w:rPr>
        <w:t>____________________</w:t>
      </w:r>
      <w:r w:rsidRPr="00CA7CFD">
        <w:rPr>
          <w:rFonts w:ascii="Univia Pro" w:eastAsia="Times New Roman" w:hAnsi="Univia Pro" w:cs="Leelawadee UI"/>
          <w:sz w:val="12"/>
          <w:szCs w:val="12"/>
          <w:lang w:val="es-ES" w:eastAsia="es-ES"/>
        </w:rPr>
        <w:t xml:space="preserve">, DE LA REGION: </w:t>
      </w:r>
      <w:r w:rsidRPr="00CA7CFD">
        <w:rPr>
          <w:rFonts w:ascii="Univia Pro" w:eastAsia="Times New Roman" w:hAnsi="Univia Pro" w:cs="Leelawadee UI"/>
          <w:b/>
          <w:bCs/>
          <w:color w:val="0000FF"/>
          <w:sz w:val="12"/>
          <w:szCs w:val="12"/>
          <w:lang w:val="es-ES" w:eastAsia="es-ES"/>
        </w:rPr>
        <w:t xml:space="preserve">_________________________________ </w:t>
      </w:r>
      <w:r w:rsidRPr="00CA7CFD">
        <w:rPr>
          <w:rFonts w:ascii="Univia Pro" w:eastAsia="Times New Roman" w:hAnsi="Univia Pro" w:cs="Leelawadee UI"/>
          <w:sz w:val="12"/>
          <w:szCs w:val="12"/>
          <w:lang w:val="es-ES" w:eastAsia="es-ES"/>
        </w:rPr>
        <w:t>EN EL ESTADO DE OAXACA</w:t>
      </w:r>
    </w:p>
    <w:p w:rsidR="00257E0E" w:rsidRPr="00257E0E" w:rsidRDefault="00257E0E" w:rsidP="00257E0E">
      <w:pPr>
        <w:spacing w:after="0" w:line="240" w:lineRule="auto"/>
        <w:ind w:right="284"/>
        <w:jc w:val="both"/>
        <w:rPr>
          <w:rFonts w:ascii="Times New Roman" w:eastAsia="Times New Roman" w:hAnsi="Times New Roman" w:cs="Times New Roman"/>
          <w:b/>
          <w:i/>
          <w:sz w:val="24"/>
          <w:szCs w:val="24"/>
          <w:lang w:val="es-ES"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Default="002B5705"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57E0E" w:rsidRPr="00257E0E" w:rsidRDefault="00257E0E" w:rsidP="00257E0E">
      <w:pPr>
        <w:keepNext/>
        <w:spacing w:after="0" w:line="240" w:lineRule="auto"/>
        <w:ind w:left="851" w:hanging="851"/>
        <w:jc w:val="center"/>
        <w:outlineLvl w:val="7"/>
        <w:rPr>
          <w:rFonts w:ascii="Times New Roman" w:eastAsia="Times New Roman" w:hAnsi="Times New Roman" w:cs="Times New Roman"/>
          <w:i/>
          <w:sz w:val="24"/>
          <w:szCs w:val="20"/>
          <w:lang w:val="es-ES_tradnl" w:eastAsia="es-ES"/>
        </w:rPr>
      </w:pPr>
    </w:p>
    <w:p w:rsidR="002B5705" w:rsidRPr="00257E0E" w:rsidRDefault="002B5705" w:rsidP="002B5705">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10</w:t>
      </w:r>
    </w:p>
    <w:p w:rsidR="002B5705" w:rsidRPr="00257E0E" w:rsidRDefault="002B5705" w:rsidP="002B5705">
      <w:pPr>
        <w:spacing w:after="0" w:line="240" w:lineRule="auto"/>
        <w:jc w:val="center"/>
        <w:rPr>
          <w:rFonts w:ascii="Antique Olive" w:eastAsia="Times New Roman" w:hAnsi="Antique Olive" w:cs="Times New Roman"/>
          <w:sz w:val="19"/>
          <w:szCs w:val="24"/>
          <w:lang w:eastAsia="es-ES"/>
        </w:rPr>
      </w:pPr>
    </w:p>
    <w:p w:rsidR="002B5705" w:rsidRPr="002B5705" w:rsidRDefault="002B5705" w:rsidP="002B5705">
      <w:pPr>
        <w:tabs>
          <w:tab w:val="left" w:pos="709"/>
        </w:tabs>
        <w:spacing w:after="0" w:line="240" w:lineRule="auto"/>
        <w:jc w:val="both"/>
        <w:rPr>
          <w:rFonts w:ascii="Antique Olive" w:eastAsia="Times New Roman" w:hAnsi="Antique Olive" w:cs="Times New Roman"/>
          <w:b/>
          <w:i/>
          <w:sz w:val="32"/>
          <w:szCs w:val="32"/>
          <w:lang w:val="es-ES" w:eastAsia="es-ES"/>
        </w:rPr>
      </w:pPr>
      <w:r w:rsidRPr="002B5705">
        <w:rPr>
          <w:rFonts w:ascii="Antique Olive" w:eastAsia="Arial" w:hAnsi="Antique Olive" w:cstheme="majorHAnsi"/>
          <w:sz w:val="32"/>
          <w:szCs w:val="32"/>
        </w:rPr>
        <w:t>MANIFESTACIÓN ESCRITA DE CONOCER EL CONTENIDO DE LAS BASES, GUÍA DE LLENADO, CATÁLOGO DE CONCEPTOS, PLANOS DEL PROYECTO Y DEMÁS DOCUMENTOS PROPORCIONADOS POR LA CONVOCANTE; LOS CUALES DEBERÁN SER ANEXADOS DEBIDAMENTE FIRMADOS Y SELLADOS.</w:t>
      </w:r>
    </w:p>
    <w:p w:rsidR="002B5705" w:rsidRPr="002B5705" w:rsidRDefault="002B5705" w:rsidP="002B5705">
      <w:pPr>
        <w:tabs>
          <w:tab w:val="left" w:pos="709"/>
        </w:tabs>
        <w:spacing w:after="0" w:line="240" w:lineRule="auto"/>
        <w:jc w:val="both"/>
        <w:rPr>
          <w:rFonts w:ascii="Antique Olive" w:eastAsia="Times New Roman" w:hAnsi="Antique Olive" w:cs="Times New Roman"/>
          <w:b/>
          <w:i/>
          <w:sz w:val="32"/>
          <w:szCs w:val="32"/>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CA7CFD" w:rsidRDefault="00CA7CFD" w:rsidP="002B5705">
      <w:pPr>
        <w:spacing w:after="0" w:line="240" w:lineRule="auto"/>
        <w:jc w:val="center"/>
        <w:rPr>
          <w:rFonts w:ascii="Antique Olive" w:eastAsia="Times New Roman" w:hAnsi="Antique Olive" w:cs="Times New Roman"/>
          <w:b/>
          <w:sz w:val="28"/>
          <w:szCs w:val="28"/>
          <w:lang w:val="es-ES" w:eastAsia="es-ES"/>
        </w:rPr>
      </w:pPr>
    </w:p>
    <w:p w:rsidR="00CA7CFD" w:rsidRDefault="00CA7CFD" w:rsidP="002B5705">
      <w:pPr>
        <w:spacing w:after="0" w:line="240" w:lineRule="auto"/>
        <w:jc w:val="center"/>
        <w:rPr>
          <w:rFonts w:ascii="Antique Olive" w:eastAsia="Times New Roman" w:hAnsi="Antique Olive" w:cs="Times New Roman"/>
          <w:b/>
          <w:sz w:val="28"/>
          <w:szCs w:val="28"/>
          <w:lang w:val="es-ES" w:eastAsia="es-ES"/>
        </w:rPr>
      </w:pPr>
    </w:p>
    <w:p w:rsidR="00CA7CFD" w:rsidRDefault="00CA7CFD" w:rsidP="002B5705">
      <w:pPr>
        <w:spacing w:after="0" w:line="240" w:lineRule="auto"/>
        <w:jc w:val="center"/>
        <w:rPr>
          <w:rFonts w:ascii="Antique Olive" w:eastAsia="Times New Roman" w:hAnsi="Antique Olive" w:cs="Times New Roman"/>
          <w:b/>
          <w:sz w:val="28"/>
          <w:szCs w:val="28"/>
          <w:lang w:val="es-ES" w:eastAsia="es-ES"/>
        </w:rPr>
      </w:pPr>
    </w:p>
    <w:p w:rsidR="00CA7CFD" w:rsidRDefault="00CA7CFD" w:rsidP="002B5705">
      <w:pPr>
        <w:spacing w:after="0" w:line="240" w:lineRule="auto"/>
        <w:jc w:val="center"/>
        <w:rPr>
          <w:rFonts w:ascii="Antique Olive" w:eastAsia="Times New Roman" w:hAnsi="Antique Olive" w:cs="Times New Roman"/>
          <w:b/>
          <w:sz w:val="28"/>
          <w:szCs w:val="28"/>
          <w:lang w:val="es-ES" w:eastAsia="es-ES"/>
        </w:rPr>
      </w:pPr>
    </w:p>
    <w:p w:rsidR="00CA7CFD" w:rsidRDefault="00CA7CFD" w:rsidP="002B5705">
      <w:pPr>
        <w:spacing w:after="0" w:line="240" w:lineRule="auto"/>
        <w:jc w:val="center"/>
        <w:rPr>
          <w:rFonts w:ascii="Antique Olive" w:eastAsia="Times New Roman" w:hAnsi="Antique Olive" w:cs="Times New Roman"/>
          <w:b/>
          <w:sz w:val="28"/>
          <w:szCs w:val="28"/>
          <w:lang w:val="es-ES" w:eastAsia="es-ES"/>
        </w:rPr>
      </w:pPr>
    </w:p>
    <w:p w:rsidR="00CA7CFD" w:rsidRPr="00257E0E" w:rsidRDefault="00CA7CFD" w:rsidP="00CA7CFD">
      <w:pPr>
        <w:spacing w:after="0" w:line="240" w:lineRule="auto"/>
        <w:jc w:val="center"/>
        <w:rPr>
          <w:rFonts w:ascii="Antique Olive" w:eastAsia="Times New Roman" w:hAnsi="Antique Olive" w:cs="Times New Roman"/>
          <w:sz w:val="28"/>
          <w:szCs w:val="20"/>
          <w:lang w:val="es-ES" w:eastAsia="es-ES"/>
        </w:rPr>
      </w:pPr>
      <w:r w:rsidRPr="00257E0E">
        <w:rPr>
          <w:rFonts w:ascii="Antique Olive" w:eastAsia="Times New Roman" w:hAnsi="Antique Olive" w:cs="Times New Roman"/>
          <w:b/>
          <w:sz w:val="28"/>
          <w:szCs w:val="20"/>
          <w:lang w:val="es-ES" w:eastAsia="es-ES"/>
        </w:rPr>
        <w:t xml:space="preserve">MANIFESTACIÓN DE </w:t>
      </w:r>
      <w:r>
        <w:rPr>
          <w:rFonts w:ascii="Antique Olive" w:eastAsia="Times New Roman" w:hAnsi="Antique Olive" w:cs="Times New Roman"/>
          <w:b/>
          <w:sz w:val="28"/>
          <w:szCs w:val="20"/>
          <w:lang w:val="es-ES" w:eastAsia="es-ES"/>
        </w:rPr>
        <w:t>CONOCER EL CONTENIDO DE LAS BASES</w:t>
      </w:r>
    </w:p>
    <w:p w:rsidR="00CA7CFD" w:rsidRDefault="00CA7CFD" w:rsidP="002B5705">
      <w:pPr>
        <w:spacing w:after="0" w:line="240" w:lineRule="auto"/>
        <w:jc w:val="center"/>
        <w:rPr>
          <w:rFonts w:ascii="Antique Olive" w:eastAsia="Times New Roman" w:hAnsi="Antique Olive" w:cs="Times New Roman"/>
          <w:b/>
          <w:sz w:val="28"/>
          <w:szCs w:val="28"/>
          <w:lang w:val="es-ES" w:eastAsia="es-ES"/>
        </w:rPr>
      </w:pPr>
    </w:p>
    <w:p w:rsidR="002B5705" w:rsidRPr="00257E0E" w:rsidRDefault="002B5705" w:rsidP="002B5705">
      <w:pPr>
        <w:spacing w:after="0" w:line="240" w:lineRule="auto"/>
        <w:jc w:val="center"/>
        <w:rPr>
          <w:rFonts w:ascii="Antique Olive" w:eastAsia="Times New Roman" w:hAnsi="Antique Olive" w:cs="Times New Roman"/>
          <w:b/>
          <w:sz w:val="28"/>
          <w:szCs w:val="28"/>
          <w:lang w:val="es-ES" w:eastAsia="es-ES"/>
        </w:rPr>
      </w:pPr>
      <w:r w:rsidRPr="00257E0E">
        <w:rPr>
          <w:rFonts w:ascii="Antique Olive" w:eastAsia="Times New Roman" w:hAnsi="Antique Olive" w:cs="Times New Roman"/>
          <w:b/>
          <w:sz w:val="28"/>
          <w:szCs w:val="28"/>
          <w:lang w:val="es-ES" w:eastAsia="es-ES"/>
        </w:rPr>
        <w:t>ANEXO 1</w:t>
      </w:r>
      <w:r>
        <w:rPr>
          <w:rFonts w:ascii="Antique Olive" w:eastAsia="Times New Roman" w:hAnsi="Antique Olive" w:cs="Times New Roman"/>
          <w:b/>
          <w:sz w:val="28"/>
          <w:szCs w:val="28"/>
          <w:lang w:val="es-ES" w:eastAsia="es-ES"/>
        </w:rPr>
        <w:t>0</w:t>
      </w:r>
    </w:p>
    <w:p w:rsidR="002B5705" w:rsidRPr="00257E0E" w:rsidRDefault="002B5705" w:rsidP="002B5705">
      <w:pPr>
        <w:spacing w:after="0" w:line="240" w:lineRule="auto"/>
        <w:jc w:val="center"/>
        <w:rPr>
          <w:rFonts w:ascii="Times New Roman" w:eastAsia="Times New Roman" w:hAnsi="Times New Roman" w:cs="Times New Roman"/>
          <w:sz w:val="23"/>
          <w:szCs w:val="24"/>
          <w:lang w:val="es-ES" w:eastAsia="es-ES"/>
        </w:rPr>
      </w:pPr>
    </w:p>
    <w:p w:rsidR="002B5705" w:rsidRPr="00257E0E" w:rsidRDefault="002B5705" w:rsidP="002B5705">
      <w:pPr>
        <w:spacing w:after="0" w:line="240" w:lineRule="auto"/>
        <w:rPr>
          <w:rFonts w:ascii="Times New Roman" w:eastAsia="Times New Roman" w:hAnsi="Times New Roman" w:cs="Times New Roman"/>
          <w:b/>
          <w:sz w:val="23"/>
          <w:szCs w:val="24"/>
          <w:lang w:val="es-ES" w:eastAsia="es-ES"/>
        </w:rPr>
      </w:pPr>
    </w:p>
    <w:p w:rsidR="002B5705" w:rsidRPr="00257E0E" w:rsidRDefault="002B5705" w:rsidP="002B5705">
      <w:pPr>
        <w:spacing w:after="0" w:line="240" w:lineRule="auto"/>
        <w:jc w:val="right"/>
        <w:rPr>
          <w:rFonts w:ascii="Times New Roman" w:eastAsia="Times New Roman" w:hAnsi="Times New Roman" w:cs="Times New Roman"/>
          <w:b/>
          <w:sz w:val="21"/>
          <w:szCs w:val="24"/>
          <w:lang w:val="es-ES" w:eastAsia="es-ES"/>
        </w:rPr>
      </w:pPr>
    </w:p>
    <w:p w:rsidR="002B5705" w:rsidRPr="00257E0E" w:rsidRDefault="002B5705" w:rsidP="002B5705">
      <w:pPr>
        <w:spacing w:after="0" w:line="240" w:lineRule="auto"/>
        <w:jc w:val="right"/>
        <w:rPr>
          <w:rFonts w:ascii="Times New Roman" w:eastAsia="Times New Roman" w:hAnsi="Times New Roman" w:cs="Times New Roman"/>
          <w:b/>
          <w:sz w:val="21"/>
          <w:szCs w:val="24"/>
          <w:lang w:val="es-ES" w:eastAsia="es-ES"/>
        </w:rPr>
      </w:pPr>
    </w:p>
    <w:p w:rsidR="002B5705" w:rsidRPr="00257E0E" w:rsidRDefault="002B5705" w:rsidP="002B5705">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LUGAR Y FECHA</w:t>
      </w:r>
    </w:p>
    <w:p w:rsidR="002B5705" w:rsidRPr="00257E0E" w:rsidRDefault="002B5705" w:rsidP="002B5705">
      <w:pPr>
        <w:spacing w:after="0" w:line="240" w:lineRule="auto"/>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2B5705" w:rsidRPr="00257E0E" w:rsidRDefault="002B5705" w:rsidP="002B5705">
      <w:pPr>
        <w:spacing w:after="0" w:line="240" w:lineRule="auto"/>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 xml:space="preserve">DIRECTOR GENERAL DEL </w:t>
      </w:r>
    </w:p>
    <w:p w:rsidR="002B5705" w:rsidRPr="00257E0E" w:rsidRDefault="002B5705" w:rsidP="002B5705">
      <w:pPr>
        <w:spacing w:after="0" w:line="240" w:lineRule="auto"/>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2B5705" w:rsidRPr="00257E0E" w:rsidRDefault="002B5705" w:rsidP="002B5705">
      <w:pPr>
        <w:spacing w:after="0" w:line="240" w:lineRule="auto"/>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PRSENTE</w:t>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B5705" w:rsidRDefault="002B5705" w:rsidP="002B5705">
      <w:pPr>
        <w:tabs>
          <w:tab w:val="left" w:pos="709"/>
        </w:tabs>
        <w:spacing w:after="0" w:line="240" w:lineRule="auto"/>
        <w:jc w:val="both"/>
        <w:rPr>
          <w:rFonts w:ascii="Antique Olive" w:eastAsia="Times New Roman" w:hAnsi="Antique Olive" w:cs="Times New Roman"/>
          <w:b/>
          <w:i/>
          <w:sz w:val="20"/>
          <w:szCs w:val="20"/>
          <w:lang w:val="es-ES" w:eastAsia="es-ES"/>
        </w:rPr>
      </w:pPr>
      <w:r w:rsidRPr="002B5705">
        <w:rPr>
          <w:rFonts w:ascii="Antique Olive" w:eastAsia="Times New Roman" w:hAnsi="Antique Olive" w:cs="Times New Roman"/>
          <w:sz w:val="20"/>
          <w:szCs w:val="20"/>
          <w:lang w:val="es-ES" w:eastAsia="es-ES"/>
        </w:rPr>
        <w:t xml:space="preserve">                      POR ESTE CONDUCTO, BAJO PROTESTA DE DECIR VERDAD, </w:t>
      </w:r>
      <w:r w:rsidRPr="002B5705">
        <w:rPr>
          <w:rFonts w:ascii="Antique Olive" w:eastAsia="Times New Roman" w:hAnsi="Antique Olive" w:cs="Times New Roman"/>
          <w:b/>
          <w:sz w:val="20"/>
          <w:szCs w:val="20"/>
          <w:lang w:val="es-ES" w:eastAsia="es-ES"/>
        </w:rPr>
        <w:t xml:space="preserve">MANIFIESTO DE CONOCER EN SU TOTALIDAD EL ó LOS PROYECTOS Y LAS ESPECIFICACIONES GENERALES Y PARTICULARES DE LAS OBRAS MOTIVO DE LA PRESENTE </w:t>
      </w:r>
      <w:r w:rsidR="00A30657">
        <w:rPr>
          <w:rFonts w:ascii="Antique Olive" w:eastAsia="Times New Roman" w:hAnsi="Antique Olive" w:cs="Times New Roman"/>
          <w:b/>
          <w:sz w:val="20"/>
          <w:szCs w:val="20"/>
          <w:lang w:val="es-ES" w:eastAsia="es-ES"/>
        </w:rPr>
        <w:t>INVITACION</w:t>
      </w:r>
      <w:r w:rsidRPr="002B5705">
        <w:rPr>
          <w:rFonts w:ascii="Antique Olive" w:eastAsia="Times New Roman" w:hAnsi="Antique Olive" w:cs="Times New Roman"/>
          <w:b/>
          <w:sz w:val="20"/>
          <w:szCs w:val="20"/>
          <w:lang w:val="es-ES" w:eastAsia="es-ES"/>
        </w:rPr>
        <w:t xml:space="preserve">; POR LO CUAL ANEXO LOS PLANOS DEBIDAMENTE SELLADOS Y FIRMADOS, ASI COMO DE </w:t>
      </w:r>
      <w:r w:rsidRPr="002B5705">
        <w:rPr>
          <w:rFonts w:ascii="Antique Olive" w:eastAsia="Arial" w:hAnsi="Antique Olive" w:cstheme="majorHAnsi"/>
          <w:sz w:val="20"/>
          <w:szCs w:val="20"/>
        </w:rPr>
        <w:t>DE LAS BASES, GUÍA DE LLENADO, CATÁLOGO DE CONCEPTOS, Y DEMÁS DOCUMENTOS PROPORCIONADOS POR LA CONVOCANTE; LOS CUALES ANEXO DEBIDAMENTE FIRMADOS Y SELLADOS.</w:t>
      </w:r>
    </w:p>
    <w:p w:rsidR="002B5705" w:rsidRPr="00257E0E" w:rsidRDefault="002B5705" w:rsidP="002B5705">
      <w:pPr>
        <w:spacing w:after="0" w:line="36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36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    </w:t>
      </w:r>
    </w:p>
    <w:p w:rsidR="002B5705" w:rsidRPr="00257E0E" w:rsidRDefault="002B5705" w:rsidP="002B5705">
      <w:pPr>
        <w:spacing w:after="0" w:line="240" w:lineRule="auto"/>
        <w:jc w:val="center"/>
        <w:rPr>
          <w:rFonts w:ascii="Antique Olive" w:eastAsia="Times New Roman" w:hAnsi="Antique Olive" w:cs="Times New Roman"/>
          <w:b/>
          <w:sz w:val="20"/>
          <w:szCs w:val="20"/>
          <w:lang w:val="es-ES" w:eastAsia="es-ES"/>
        </w:rPr>
      </w:pPr>
    </w:p>
    <w:p w:rsidR="002B5705" w:rsidRPr="00257E0E" w:rsidRDefault="002B5705" w:rsidP="002B5705">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 T E N T A M E N T E</w:t>
      </w:r>
    </w:p>
    <w:p w:rsidR="002B5705" w:rsidRPr="00257E0E" w:rsidRDefault="002B5705" w:rsidP="002B5705">
      <w:pPr>
        <w:spacing w:after="0" w:line="240" w:lineRule="auto"/>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noProof/>
          <w:sz w:val="20"/>
          <w:szCs w:val="20"/>
          <w:lang w:eastAsia="es-MX"/>
        </w:rPr>
        <mc:AlternateContent>
          <mc:Choice Requires="wps">
            <w:drawing>
              <wp:anchor distT="0" distB="0" distL="114300" distR="114300" simplePos="0" relativeHeight="251929600" behindDoc="0" locked="0" layoutInCell="0" allowOverlap="1" wp14:anchorId="0B54FCA1" wp14:editId="566C7278">
                <wp:simplePos x="0" y="0"/>
                <wp:positionH relativeFrom="column">
                  <wp:posOffset>1657350</wp:posOffset>
                </wp:positionH>
                <wp:positionV relativeFrom="paragraph">
                  <wp:posOffset>63500</wp:posOffset>
                </wp:positionV>
                <wp:extent cx="2926080" cy="0"/>
                <wp:effectExtent l="9525" t="11430" r="7620" b="7620"/>
                <wp:wrapNone/>
                <wp:docPr id="5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C20AC" id="Line 15" o:spid="_x0000_s1026" style="position:absolute;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OVFAIAACo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Ni4&#10;05UUAgAAKgQAAA4AAAAAAAAAAAAAAAAALgIAAGRycy9lMm9Eb2MueG1sUEsBAi0AFAAGAAgAAAAh&#10;AGQWaSrcAAAACQEAAA8AAAAAAAAAAAAAAAAAbgQAAGRycy9kb3ducmV2LnhtbFBLBQYAAAAABAAE&#10;APMAAAB3BQAAAAA=&#10;" o:allowincell="f"/>
            </w:pict>
          </mc:Fallback>
        </mc:AlternateContent>
      </w:r>
    </w:p>
    <w:p w:rsidR="002B5705" w:rsidRPr="00257E0E" w:rsidRDefault="002B5705" w:rsidP="002B5705">
      <w:pPr>
        <w:tabs>
          <w:tab w:val="center" w:pos="4252"/>
          <w:tab w:val="right" w:pos="8504"/>
        </w:tabs>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NOMBRE, FIRMA Y SELLO DEL</w:t>
      </w:r>
    </w:p>
    <w:p w:rsidR="002B5705" w:rsidRPr="00257E0E" w:rsidRDefault="002B5705" w:rsidP="002B5705">
      <w:pPr>
        <w:spacing w:after="0" w:line="240" w:lineRule="auto"/>
        <w:jc w:val="center"/>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REPRESENTANTE LEGAL </w:t>
      </w:r>
    </w:p>
    <w:p w:rsidR="002B5705" w:rsidRPr="00257E0E" w:rsidRDefault="002B5705" w:rsidP="002B5705">
      <w:pPr>
        <w:spacing w:after="0" w:line="240" w:lineRule="auto"/>
        <w:jc w:val="center"/>
        <w:rPr>
          <w:rFonts w:ascii="Times New Roman" w:eastAsia="Times New Roman" w:hAnsi="Times New Roman" w:cs="Times New Roman"/>
          <w:b/>
          <w:sz w:val="21"/>
          <w:szCs w:val="24"/>
          <w:lang w:val="es-ES" w:eastAsia="es-ES"/>
        </w:rPr>
      </w:pPr>
    </w:p>
    <w:p w:rsidR="002B5705" w:rsidRPr="00257E0E" w:rsidRDefault="002B5705" w:rsidP="002B5705">
      <w:pPr>
        <w:spacing w:after="0" w:line="240" w:lineRule="auto"/>
        <w:jc w:val="center"/>
        <w:rPr>
          <w:rFonts w:ascii="Times New Roman" w:eastAsia="Times New Roman" w:hAnsi="Times New Roman" w:cs="Times New Roman"/>
          <w:sz w:val="21"/>
          <w:szCs w:val="20"/>
          <w:lang w:val="es-ES" w:eastAsia="es-ES"/>
        </w:rPr>
      </w:pPr>
    </w:p>
    <w:p w:rsidR="002B5705" w:rsidRPr="00257E0E" w:rsidRDefault="002B5705" w:rsidP="002B5705">
      <w:pPr>
        <w:spacing w:after="0" w:line="240" w:lineRule="auto"/>
        <w:jc w:val="center"/>
        <w:rPr>
          <w:rFonts w:ascii="Times New Roman" w:eastAsia="Times New Roman" w:hAnsi="Times New Roman" w:cs="Times New Roman"/>
          <w:sz w:val="21"/>
          <w:szCs w:val="20"/>
          <w:lang w:val="es-ES" w:eastAsia="es-ES"/>
        </w:rPr>
      </w:pPr>
    </w:p>
    <w:p w:rsidR="002B5705" w:rsidRPr="00257E0E" w:rsidRDefault="002B5705" w:rsidP="002B5705">
      <w:pPr>
        <w:spacing w:after="0" w:line="240" w:lineRule="auto"/>
        <w:jc w:val="center"/>
        <w:rPr>
          <w:rFonts w:ascii="Times New Roman" w:eastAsia="Times New Roman" w:hAnsi="Times New Roman" w:cs="Times New Roman"/>
          <w:sz w:val="21"/>
          <w:szCs w:val="20"/>
          <w:lang w:val="es-ES" w:eastAsia="es-ES"/>
        </w:rPr>
      </w:pPr>
    </w:p>
    <w:p w:rsidR="002B5705" w:rsidRPr="00257E0E" w:rsidRDefault="002B5705" w:rsidP="002B5705">
      <w:pPr>
        <w:spacing w:after="0" w:line="240" w:lineRule="auto"/>
        <w:rPr>
          <w:rFonts w:ascii="Antique Olive" w:eastAsia="Times New Roman" w:hAnsi="Antique Olive" w:cs="Times New Roman"/>
          <w:b/>
          <w:sz w:val="16"/>
          <w:szCs w:val="16"/>
          <w:lang w:val="es-ES" w:eastAsia="es-ES"/>
        </w:rPr>
      </w:pPr>
      <w:r w:rsidRPr="00257E0E">
        <w:rPr>
          <w:rFonts w:ascii="Antique Olive" w:eastAsia="Times New Roman" w:hAnsi="Antique Olive" w:cs="Times New Roman"/>
          <w:sz w:val="16"/>
          <w:szCs w:val="16"/>
          <w:lang w:val="es-ES" w:eastAsia="es-ES"/>
        </w:rPr>
        <w:t xml:space="preserve">NOTA: </w:t>
      </w:r>
      <w:r w:rsidRPr="00257E0E">
        <w:rPr>
          <w:rFonts w:ascii="Antique Olive" w:eastAsia="Times New Roman" w:hAnsi="Antique Olive" w:cs="Times New Roman"/>
          <w:b/>
          <w:sz w:val="16"/>
          <w:szCs w:val="16"/>
          <w:lang w:val="es-ES" w:eastAsia="es-ES"/>
        </w:rPr>
        <w:t>Está carta deberá presentarse en Hoja membretada de la  persona física  o moral del Licitante.</w:t>
      </w: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Pr="00257E0E" w:rsidRDefault="002B5705" w:rsidP="002B5705">
      <w:pPr>
        <w:keepNext/>
        <w:spacing w:after="0" w:line="240" w:lineRule="auto"/>
        <w:jc w:val="center"/>
        <w:outlineLvl w:val="7"/>
        <w:rPr>
          <w:rFonts w:ascii="Antique Olive" w:eastAsia="Times New Roman" w:hAnsi="Antique Olive" w:cs="Times New Roman"/>
          <w:b/>
          <w:sz w:val="46"/>
          <w:szCs w:val="20"/>
          <w:lang w:eastAsia="es-ES"/>
        </w:rPr>
      </w:pPr>
      <w:r w:rsidRPr="00257E0E">
        <w:rPr>
          <w:rFonts w:ascii="Antique Olive" w:eastAsia="Times New Roman" w:hAnsi="Antique Olive" w:cs="Times New Roman"/>
          <w:b/>
          <w:sz w:val="46"/>
          <w:szCs w:val="20"/>
          <w:lang w:eastAsia="es-ES"/>
        </w:rPr>
        <w:t xml:space="preserve">ANEXO </w:t>
      </w:r>
      <w:r>
        <w:rPr>
          <w:rFonts w:ascii="Antique Olive" w:eastAsia="Times New Roman" w:hAnsi="Antique Olive" w:cs="Times New Roman"/>
          <w:b/>
          <w:sz w:val="46"/>
          <w:szCs w:val="20"/>
          <w:lang w:eastAsia="es-ES"/>
        </w:rPr>
        <w:t>11</w:t>
      </w:r>
    </w:p>
    <w:p w:rsidR="002B5705" w:rsidRPr="00257E0E" w:rsidRDefault="002B5705" w:rsidP="002B5705">
      <w:pPr>
        <w:spacing w:after="0" w:line="240" w:lineRule="auto"/>
        <w:jc w:val="center"/>
        <w:rPr>
          <w:rFonts w:ascii="Antique Olive" w:eastAsia="Times New Roman" w:hAnsi="Antique Olive" w:cs="Times New Roman"/>
          <w:sz w:val="19"/>
          <w:szCs w:val="24"/>
          <w:lang w:eastAsia="es-ES"/>
        </w:rPr>
      </w:pPr>
    </w:p>
    <w:p w:rsidR="002B5705" w:rsidRPr="002B5705" w:rsidRDefault="002B5705" w:rsidP="002B5705">
      <w:pPr>
        <w:tabs>
          <w:tab w:val="left" w:pos="709"/>
        </w:tabs>
        <w:spacing w:after="0" w:line="240" w:lineRule="auto"/>
        <w:jc w:val="both"/>
        <w:rPr>
          <w:rFonts w:ascii="Antique Olive" w:eastAsia="Times New Roman" w:hAnsi="Antique Olive" w:cs="Times New Roman"/>
          <w:b/>
          <w:i/>
          <w:sz w:val="32"/>
          <w:szCs w:val="32"/>
          <w:lang w:val="es-ES" w:eastAsia="es-ES"/>
        </w:rPr>
      </w:pPr>
      <w:r w:rsidRPr="002B5705">
        <w:rPr>
          <w:rFonts w:ascii="Antique Olive" w:eastAsia="Arial" w:hAnsi="Antique Olive" w:cstheme="majorHAnsi"/>
          <w:sz w:val="32"/>
          <w:szCs w:val="32"/>
        </w:rPr>
        <w:t>POLÍTICA DE INTEGRIDAD DE LA EMPRESA, EN CUMPLIMIENTO AL ARTÍCULO 25 DE LA LEY GENERAL DE RESPONSABILIDADES ADMINISTRATIVAS</w:t>
      </w:r>
      <w:r>
        <w:rPr>
          <w:rFonts w:ascii="Antique Olive" w:eastAsia="Arial" w:hAnsi="Antique Olive" w:cstheme="majorHAnsi"/>
          <w:sz w:val="32"/>
          <w:szCs w:val="32"/>
        </w:rPr>
        <w:t>.</w:t>
      </w: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Default="002B5705" w:rsidP="002B5705">
      <w:pPr>
        <w:tabs>
          <w:tab w:val="left" w:pos="709"/>
        </w:tabs>
        <w:spacing w:after="0" w:line="240" w:lineRule="auto"/>
        <w:jc w:val="both"/>
        <w:rPr>
          <w:rFonts w:ascii="Times New Roman" w:eastAsia="Times New Roman" w:hAnsi="Times New Roman" w:cs="Times New Roman"/>
          <w:b/>
          <w:i/>
          <w:sz w:val="24"/>
          <w:szCs w:val="24"/>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8"/>
          <w:szCs w:val="20"/>
          <w:lang w:val="es-ES" w:eastAsia="es-ES"/>
        </w:rPr>
      </w:pPr>
      <w:r w:rsidRPr="00257E0E">
        <w:rPr>
          <w:rFonts w:ascii="Antique Olive" w:eastAsia="Times New Roman" w:hAnsi="Antique Olive" w:cs="Times New Roman"/>
          <w:b/>
          <w:sz w:val="28"/>
          <w:szCs w:val="20"/>
          <w:lang w:val="es-ES" w:eastAsia="es-ES"/>
        </w:rPr>
        <w:t xml:space="preserve">MANIFESTACIÓN DE </w:t>
      </w:r>
      <w:r w:rsidR="00064403">
        <w:rPr>
          <w:rFonts w:ascii="Antique Olive" w:eastAsia="Times New Roman" w:hAnsi="Antique Olive" w:cs="Times New Roman"/>
          <w:b/>
          <w:sz w:val="28"/>
          <w:szCs w:val="20"/>
          <w:lang w:val="es-ES" w:eastAsia="es-ES"/>
        </w:rPr>
        <w:t>POLITI</w:t>
      </w:r>
      <w:r w:rsidR="00EA37FB">
        <w:rPr>
          <w:rFonts w:ascii="Antique Olive" w:eastAsia="Times New Roman" w:hAnsi="Antique Olive" w:cs="Times New Roman"/>
          <w:b/>
          <w:sz w:val="28"/>
          <w:szCs w:val="20"/>
          <w:lang w:val="es-ES" w:eastAsia="es-ES"/>
        </w:rPr>
        <w:t>CA</w:t>
      </w:r>
      <w:r w:rsidR="00064403">
        <w:rPr>
          <w:rFonts w:ascii="Antique Olive" w:eastAsia="Times New Roman" w:hAnsi="Antique Olive" w:cs="Times New Roman"/>
          <w:b/>
          <w:sz w:val="28"/>
          <w:szCs w:val="20"/>
          <w:lang w:val="es-ES" w:eastAsia="es-ES"/>
        </w:rPr>
        <w:t xml:space="preserve"> DE INTEGRIDAD DE LA EMPRESA</w:t>
      </w:r>
    </w:p>
    <w:p w:rsidR="002B5705" w:rsidRPr="00257E0E" w:rsidRDefault="002B5705" w:rsidP="002B5705">
      <w:pPr>
        <w:keepNext/>
        <w:spacing w:after="0" w:line="240" w:lineRule="auto"/>
        <w:jc w:val="center"/>
        <w:outlineLvl w:val="1"/>
        <w:rPr>
          <w:rFonts w:ascii="Antique Olive" w:eastAsia="Times New Roman" w:hAnsi="Antique Olive" w:cs="Times New Roman"/>
          <w:b/>
          <w:sz w:val="28"/>
          <w:szCs w:val="20"/>
          <w:lang w:val="es-ES" w:eastAsia="es-ES"/>
        </w:rPr>
      </w:pPr>
      <w:r>
        <w:rPr>
          <w:rFonts w:ascii="Antique Olive" w:eastAsia="Times New Roman" w:hAnsi="Antique Olive" w:cs="Times New Roman"/>
          <w:b/>
          <w:sz w:val="28"/>
          <w:szCs w:val="20"/>
          <w:lang w:val="es-ES" w:eastAsia="es-ES"/>
        </w:rPr>
        <w:t>ANEXO 11</w:t>
      </w:r>
    </w:p>
    <w:p w:rsidR="002B5705" w:rsidRPr="00257E0E" w:rsidRDefault="002B5705" w:rsidP="002B5705">
      <w:pPr>
        <w:spacing w:after="0" w:line="240" w:lineRule="auto"/>
        <w:jc w:val="right"/>
        <w:rPr>
          <w:rFonts w:ascii="Times New Roman" w:eastAsia="Times New Roman" w:hAnsi="Times New Roman" w:cs="Times New Roman"/>
          <w:b/>
          <w:sz w:val="20"/>
          <w:szCs w:val="24"/>
          <w:lang w:val="es-ES" w:eastAsia="es-ES"/>
        </w:rPr>
      </w:pPr>
    </w:p>
    <w:p w:rsidR="002B5705" w:rsidRPr="00257E0E" w:rsidRDefault="002B5705" w:rsidP="002B5705">
      <w:pPr>
        <w:spacing w:after="0" w:line="240" w:lineRule="auto"/>
        <w:jc w:val="right"/>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right"/>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LUGAR Y FECHA</w:t>
      </w: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C. LIC. EMMANUEL ALEJANDRO LOPEZ JARQUIN</w:t>
      </w: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DIRECTOR GENERAL DEL</w:t>
      </w: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IOCIED DEL ESTADO DE OAXACA</w:t>
      </w:r>
    </w:p>
    <w:p w:rsidR="002B5705" w:rsidRPr="00257E0E" w:rsidRDefault="002B5705" w:rsidP="002B5705">
      <w:pPr>
        <w:spacing w:after="0" w:line="240" w:lineRule="auto"/>
        <w:jc w:val="both"/>
        <w:rPr>
          <w:rFonts w:ascii="Antique Olive" w:eastAsia="Times New Roman" w:hAnsi="Antique Olive" w:cs="Times New Roman"/>
          <w:b/>
          <w:bCs/>
          <w:sz w:val="20"/>
          <w:szCs w:val="20"/>
          <w:lang w:val="es-ES" w:eastAsia="es-ES"/>
        </w:rPr>
      </w:pPr>
      <w:r w:rsidRPr="00257E0E">
        <w:rPr>
          <w:rFonts w:ascii="Antique Olive" w:eastAsia="Times New Roman" w:hAnsi="Antique Olive" w:cs="Times New Roman"/>
          <w:b/>
          <w:bCs/>
          <w:sz w:val="20"/>
          <w:szCs w:val="20"/>
          <w:lang w:val="es-ES" w:eastAsia="es-ES"/>
        </w:rPr>
        <w:t>P   R  E  S  E  N  T  E.</w:t>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 xml:space="preserve">N° DE </w:t>
      </w:r>
      <w:r w:rsidR="00A30657">
        <w:rPr>
          <w:rFonts w:ascii="Antique Olive" w:eastAsia="Times New Roman" w:hAnsi="Antique Olive" w:cs="Times New Roman"/>
          <w:b/>
          <w:sz w:val="20"/>
          <w:szCs w:val="20"/>
          <w:lang w:val="es-ES" w:eastAsia="es-ES"/>
        </w:rPr>
        <w:t>INVITACIÓN</w:t>
      </w:r>
      <w:r w:rsidRPr="00257E0E">
        <w:rPr>
          <w:rFonts w:ascii="Antique Olive" w:eastAsia="Times New Roman" w:hAnsi="Antique Olive" w:cs="Times New Roman"/>
          <w:b/>
          <w:sz w:val="20"/>
          <w:szCs w:val="20"/>
          <w:lang w:val="es-ES" w:eastAsia="es-ES"/>
        </w:rPr>
        <w:t>: ______________</w:t>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B5705" w:rsidRDefault="002B5705" w:rsidP="002B5705">
      <w:pPr>
        <w:spacing w:after="0" w:line="240" w:lineRule="auto"/>
        <w:ind w:firstLine="708"/>
        <w:jc w:val="both"/>
        <w:rPr>
          <w:rFonts w:ascii="Antique Olive" w:eastAsia="Times New Roman" w:hAnsi="Antique Olive" w:cs="Times New Roman"/>
          <w:sz w:val="20"/>
          <w:szCs w:val="20"/>
          <w:lang w:val="es-ES" w:eastAsia="es-ES"/>
        </w:rPr>
      </w:pPr>
      <w:r w:rsidRPr="002B5705">
        <w:rPr>
          <w:rFonts w:ascii="Antique Olive" w:eastAsia="Times New Roman" w:hAnsi="Antique Olive" w:cs="Times New Roman"/>
          <w:sz w:val="20"/>
          <w:szCs w:val="20"/>
          <w:lang w:val="es-ES" w:eastAsia="es-ES"/>
        </w:rPr>
        <w:t xml:space="preserve">POR MEDIO DE LA PRESENTE, MANIFIESTO A USTED BAJO PROTESTA DE DECIR VERDAD </w:t>
      </w:r>
      <w:r w:rsidRPr="002B5705">
        <w:rPr>
          <w:rFonts w:ascii="Antique Olive" w:eastAsia="Arial" w:hAnsi="Antique Olive" w:cstheme="majorHAnsi"/>
          <w:sz w:val="20"/>
          <w:szCs w:val="20"/>
        </w:rPr>
        <w:t xml:space="preserve">DE </w:t>
      </w:r>
      <w:r>
        <w:rPr>
          <w:rFonts w:ascii="Antique Olive" w:eastAsia="Arial" w:hAnsi="Antique Olive" w:cstheme="majorHAnsi"/>
          <w:sz w:val="20"/>
          <w:szCs w:val="20"/>
        </w:rPr>
        <w:t xml:space="preserve">CONDUCIRME </w:t>
      </w:r>
      <w:r w:rsidR="00064403">
        <w:rPr>
          <w:rFonts w:ascii="Antique Olive" w:eastAsia="Arial" w:hAnsi="Antique Olive" w:cstheme="majorHAnsi"/>
          <w:sz w:val="20"/>
          <w:szCs w:val="20"/>
        </w:rPr>
        <w:t xml:space="preserve">EN EL SIGUIENTE PROCESO RESPDETO DE LA </w:t>
      </w:r>
      <w:r w:rsidRPr="002B5705">
        <w:rPr>
          <w:rFonts w:ascii="Antique Olive" w:eastAsia="Arial" w:hAnsi="Antique Olive" w:cstheme="majorHAnsi"/>
          <w:sz w:val="20"/>
          <w:szCs w:val="20"/>
        </w:rPr>
        <w:t xml:space="preserve">POLÍTICA DE INTEGRIDAD DE </w:t>
      </w:r>
      <w:r w:rsidR="00064403">
        <w:rPr>
          <w:rFonts w:ascii="Antique Olive" w:eastAsia="Arial" w:hAnsi="Antique Olive" w:cstheme="majorHAnsi"/>
          <w:sz w:val="20"/>
          <w:szCs w:val="20"/>
        </w:rPr>
        <w:t>MI</w:t>
      </w:r>
      <w:r w:rsidRPr="002B5705">
        <w:rPr>
          <w:rFonts w:ascii="Antique Olive" w:eastAsia="Arial" w:hAnsi="Antique Olive" w:cstheme="majorHAnsi"/>
          <w:sz w:val="20"/>
          <w:szCs w:val="20"/>
        </w:rPr>
        <w:t xml:space="preserve"> EMPRESA, EN CUMPLIMIENTO AL ARTÍCULO 25 DE LA LEY GENERAL DE RESPONSABILIDADES ADMINISTRATIVAS.</w:t>
      </w:r>
      <w:r w:rsidRPr="002B5705">
        <w:rPr>
          <w:rFonts w:ascii="Antique Olive" w:eastAsia="Times New Roman" w:hAnsi="Antique Olive" w:cs="Times New Roman"/>
          <w:sz w:val="20"/>
          <w:szCs w:val="20"/>
          <w:lang w:val="es-ES" w:eastAsia="es-ES"/>
        </w:rPr>
        <w:t xml:space="preserve"> </w:t>
      </w:r>
    </w:p>
    <w:p w:rsidR="002B5705" w:rsidRPr="00257E0E" w:rsidRDefault="002B5705" w:rsidP="002B5705">
      <w:pPr>
        <w:spacing w:after="0" w:line="240" w:lineRule="auto"/>
        <w:jc w:val="both"/>
        <w:rPr>
          <w:rFonts w:ascii="Antique Olive" w:eastAsia="Times New Roman" w:hAnsi="Antique Olive" w:cs="Times New Roman"/>
          <w:b/>
          <w:sz w:val="20"/>
          <w:szCs w:val="20"/>
          <w:lang w:val="es-ES" w:eastAsia="es-ES"/>
        </w:rPr>
      </w:pPr>
    </w:p>
    <w:p w:rsidR="002B5705" w:rsidRPr="00257E0E" w:rsidRDefault="002B5705" w:rsidP="002B5705">
      <w:pPr>
        <w:spacing w:after="0" w:line="240" w:lineRule="auto"/>
        <w:ind w:firstLine="708"/>
        <w:jc w:val="both"/>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r w:rsidRPr="00257E0E">
        <w:rPr>
          <w:rFonts w:ascii="Antique Olive" w:eastAsia="Times New Roman" w:hAnsi="Antique Olive" w:cs="Times New Roman"/>
          <w:b/>
          <w:sz w:val="20"/>
          <w:szCs w:val="20"/>
          <w:lang w:val="es-ES" w:eastAsia="es-ES"/>
        </w:rPr>
        <w:tab/>
      </w: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SIN MAS POR EL MOMENTO, QUEDO DE USTED.</w:t>
      </w:r>
    </w:p>
    <w:p w:rsidR="002B5705" w:rsidRPr="00257E0E" w:rsidRDefault="002B5705" w:rsidP="002B5705">
      <w:pPr>
        <w:spacing w:after="0" w:line="240" w:lineRule="auto"/>
        <w:jc w:val="both"/>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A  T  E  N  T  A  M  E  N  T  E </w:t>
      </w: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___________________________________</w:t>
      </w:r>
    </w:p>
    <w:p w:rsidR="002B5705" w:rsidRPr="00257E0E" w:rsidRDefault="002B5705" w:rsidP="002B5705">
      <w:pPr>
        <w:keepNext/>
        <w:spacing w:after="0" w:line="240" w:lineRule="auto"/>
        <w:jc w:val="center"/>
        <w:outlineLvl w:val="0"/>
        <w:rPr>
          <w:rFonts w:ascii="Antique Olive" w:eastAsia="Times New Roman" w:hAnsi="Antique Olive" w:cs="Times New Roman"/>
          <w:b/>
          <w:sz w:val="20"/>
          <w:szCs w:val="20"/>
          <w:lang w:val="es-ES" w:eastAsia="es-ES"/>
        </w:rPr>
      </w:pPr>
      <w:r w:rsidRPr="00257E0E">
        <w:rPr>
          <w:rFonts w:ascii="Antique Olive" w:eastAsia="Times New Roman" w:hAnsi="Antique Olive" w:cs="Times New Roman"/>
          <w:b/>
          <w:sz w:val="20"/>
          <w:szCs w:val="20"/>
          <w:lang w:val="es-ES" w:eastAsia="es-ES"/>
        </w:rPr>
        <w:t>NOMBRE Y FIRMA DEL</w:t>
      </w:r>
    </w:p>
    <w:p w:rsidR="002B5705" w:rsidRPr="00257E0E" w:rsidRDefault="002B5705" w:rsidP="002B5705">
      <w:pPr>
        <w:spacing w:after="0" w:line="240" w:lineRule="auto"/>
        <w:jc w:val="center"/>
        <w:rPr>
          <w:rFonts w:ascii="Antique Olive" w:eastAsia="Times New Roman" w:hAnsi="Antique Olive" w:cs="Times New Roman"/>
          <w:sz w:val="20"/>
          <w:szCs w:val="20"/>
          <w:lang w:val="es-ES" w:eastAsia="es-ES"/>
        </w:rPr>
      </w:pPr>
      <w:r w:rsidRPr="00257E0E">
        <w:rPr>
          <w:rFonts w:ascii="Antique Olive" w:eastAsia="Times New Roman" w:hAnsi="Antique Olive" w:cs="Times New Roman"/>
          <w:sz w:val="20"/>
          <w:szCs w:val="20"/>
          <w:lang w:val="es-ES" w:eastAsia="es-ES"/>
        </w:rPr>
        <w:t xml:space="preserve">REPRESENTANTE LEGAL </w:t>
      </w:r>
    </w:p>
    <w:p w:rsidR="00064403" w:rsidRDefault="00064403"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064403" w:rsidRDefault="00064403"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CA7CFD" w:rsidRDefault="00CA7CFD" w:rsidP="00064403">
      <w:pPr>
        <w:keepNext/>
        <w:spacing w:after="0" w:line="240" w:lineRule="auto"/>
        <w:ind w:left="851" w:hanging="851"/>
        <w:jc w:val="center"/>
        <w:outlineLvl w:val="7"/>
        <w:rPr>
          <w:rFonts w:ascii="Antique Olive" w:eastAsia="Times New Roman" w:hAnsi="Antique Olive" w:cs="Times New Roman"/>
          <w:sz w:val="16"/>
          <w:szCs w:val="16"/>
          <w:lang w:val="es-ES" w:eastAsia="es-ES"/>
        </w:rPr>
      </w:pPr>
    </w:p>
    <w:p w:rsidR="00064403" w:rsidRPr="00257E0E" w:rsidRDefault="00064403" w:rsidP="00064403">
      <w:pPr>
        <w:keepNext/>
        <w:spacing w:after="0" w:line="240" w:lineRule="auto"/>
        <w:ind w:left="851" w:hanging="851"/>
        <w:jc w:val="center"/>
        <w:outlineLvl w:val="7"/>
        <w:rPr>
          <w:rFonts w:ascii="Times New Roman" w:eastAsia="Times New Roman" w:hAnsi="Times New Roman" w:cs="Times New Roman"/>
          <w:sz w:val="48"/>
          <w:szCs w:val="20"/>
          <w:lang w:val="es-ES_tradnl" w:eastAsia="es-ES"/>
        </w:rPr>
      </w:pPr>
      <w:r w:rsidRPr="00257E0E">
        <w:rPr>
          <w:rFonts w:ascii="Antique Olive" w:eastAsia="Times New Roman" w:hAnsi="Antique Olive" w:cs="Times New Roman"/>
          <w:sz w:val="16"/>
          <w:szCs w:val="16"/>
          <w:lang w:val="es-ES" w:eastAsia="es-ES"/>
        </w:rPr>
        <w:t xml:space="preserve">NOTA: </w:t>
      </w:r>
      <w:r w:rsidRPr="00257E0E">
        <w:rPr>
          <w:rFonts w:ascii="Antique Olive" w:eastAsia="Times New Roman" w:hAnsi="Antique Olive" w:cs="Times New Roman"/>
          <w:b/>
          <w:sz w:val="16"/>
          <w:szCs w:val="16"/>
          <w:lang w:val="es-ES" w:eastAsia="es-ES"/>
        </w:rPr>
        <w:t>Este documento deberá presentarse en papel membretado de la persona física o moral del Licitante</w:t>
      </w:r>
    </w:p>
    <w:p w:rsidR="002B5705" w:rsidRPr="00257E0E" w:rsidRDefault="002B5705" w:rsidP="002B5705">
      <w:pPr>
        <w:spacing w:after="0" w:line="240" w:lineRule="auto"/>
        <w:jc w:val="center"/>
        <w:rPr>
          <w:rFonts w:ascii="Times New Roman" w:eastAsia="Times New Roman" w:hAnsi="Times New Roman" w:cs="Times New Roman"/>
          <w:szCs w:val="24"/>
          <w:lang w:val="es-ES" w:eastAsia="es-ES"/>
        </w:rPr>
      </w:pPr>
    </w:p>
    <w:p w:rsidR="00257E0E" w:rsidRDefault="00257E0E" w:rsidP="00257E0E">
      <w:pPr>
        <w:keepNext/>
        <w:spacing w:after="0" w:line="240" w:lineRule="auto"/>
        <w:ind w:left="851" w:hanging="851"/>
        <w:jc w:val="center"/>
        <w:outlineLvl w:val="7"/>
        <w:rPr>
          <w:rFonts w:ascii="Times New Roman" w:eastAsia="Times New Roman" w:hAnsi="Times New Roman" w:cs="Times New Roman"/>
          <w:sz w:val="48"/>
          <w:szCs w:val="20"/>
          <w:lang w:val="es-ES_tradnl" w:eastAsia="es-ES"/>
        </w:rPr>
      </w:pPr>
    </w:p>
    <w:p w:rsidR="00CA7CFD" w:rsidRPr="00257E0E" w:rsidRDefault="00CA7CFD" w:rsidP="00257E0E">
      <w:pPr>
        <w:keepNext/>
        <w:spacing w:after="0" w:line="240" w:lineRule="auto"/>
        <w:ind w:left="851" w:hanging="851"/>
        <w:jc w:val="center"/>
        <w:outlineLvl w:val="7"/>
        <w:rPr>
          <w:rFonts w:ascii="Times New Roman" w:eastAsia="Times New Roman" w:hAnsi="Times New Roman" w:cs="Times New Roman"/>
          <w:sz w:val="48"/>
          <w:szCs w:val="20"/>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p>
    <w:p w:rsidR="002B5705" w:rsidRDefault="002B5705"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p>
    <w:p w:rsidR="00257E0E" w:rsidRPr="00257E0E" w:rsidRDefault="00257E0E" w:rsidP="00257E0E">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r w:rsidRPr="00257E0E">
        <w:rPr>
          <w:rFonts w:ascii="Antique Olive" w:eastAsia="Times New Roman" w:hAnsi="Antique Olive" w:cs="Times New Roman"/>
          <w:b/>
          <w:sz w:val="48"/>
          <w:szCs w:val="20"/>
          <w:lang w:val="es-ES_tradnl" w:eastAsia="es-ES"/>
        </w:rPr>
        <w:t xml:space="preserve">ANEXO  </w:t>
      </w:r>
      <w:r w:rsidR="00064403">
        <w:rPr>
          <w:rFonts w:ascii="Antique Olive" w:eastAsia="Times New Roman" w:hAnsi="Antique Olive" w:cs="Times New Roman"/>
          <w:b/>
          <w:sz w:val="48"/>
          <w:szCs w:val="20"/>
          <w:lang w:val="es-ES_tradnl" w:eastAsia="es-ES"/>
        </w:rPr>
        <w:t>12</w:t>
      </w:r>
    </w:p>
    <w:p w:rsidR="00257E0E" w:rsidRPr="00257E0E" w:rsidRDefault="00257E0E" w:rsidP="00257E0E">
      <w:pPr>
        <w:spacing w:after="0" w:line="240" w:lineRule="auto"/>
        <w:jc w:val="center"/>
        <w:rPr>
          <w:rFonts w:ascii="Antique Olive" w:eastAsia="Times New Roman" w:hAnsi="Antique Olive" w:cs="Times New Roman"/>
          <w:sz w:val="20"/>
          <w:szCs w:val="24"/>
          <w:lang w:val="es-ES" w:eastAsia="es-ES"/>
        </w:rPr>
      </w:pPr>
    </w:p>
    <w:p w:rsidR="00257E0E" w:rsidRPr="00064403" w:rsidRDefault="00064403" w:rsidP="00CA7CFD">
      <w:pPr>
        <w:spacing w:after="0" w:line="240" w:lineRule="auto"/>
        <w:jc w:val="both"/>
        <w:rPr>
          <w:rFonts w:ascii="Antique Olive" w:eastAsia="Times New Roman" w:hAnsi="Antique Olive" w:cs="Times New Roman"/>
          <w:b/>
          <w:bCs/>
          <w:i/>
          <w:sz w:val="32"/>
          <w:szCs w:val="32"/>
          <w:lang w:val="es-ES" w:eastAsia="es-ES"/>
        </w:rPr>
      </w:pPr>
      <w:r w:rsidRPr="00064403">
        <w:rPr>
          <w:rFonts w:ascii="Antique Olive" w:eastAsia="Arial" w:hAnsi="Antique Olive" w:cstheme="majorHAnsi"/>
          <w:sz w:val="32"/>
          <w:szCs w:val="32"/>
        </w:rPr>
        <w:t>DISCO (CD) O USB, ROTULADO CON EL NOMBRE DEL LICITANTE, NOMBRE DE LA OBRA Y NÚMERO DEL PROCEDIMIENTO QUE CONTENGA TODOS LOS DOCUMENTOS DEL ACREDITAMIENTO DE LAS PROPUESTAS TÉCNICAS Y ECONÓMICAS. LOS ARCHIVOS DEBERÁN ESTAR GENERADOS EN FORMATO WORD, EXCEL Y PDF O PROGRAMA SIMILAR, COMPRIMIDOS EN ZIP.</w:t>
      </w:r>
      <w:r w:rsidR="00257E0E" w:rsidRPr="00064403">
        <w:rPr>
          <w:rFonts w:ascii="Antique Olive" w:eastAsia="Times New Roman" w:hAnsi="Antique Olive" w:cs="Times New Roman"/>
          <w:b/>
          <w:bCs/>
          <w:i/>
          <w:sz w:val="32"/>
          <w:szCs w:val="32"/>
          <w:lang w:val="es-ES" w:eastAsia="es-ES"/>
        </w:rPr>
        <w:br w:type="page"/>
      </w: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Pr="00257E0E" w:rsidRDefault="00064403" w:rsidP="00064403">
      <w:pPr>
        <w:keepNext/>
        <w:spacing w:after="0" w:line="240" w:lineRule="auto"/>
        <w:ind w:left="851" w:hanging="851"/>
        <w:jc w:val="center"/>
        <w:outlineLvl w:val="7"/>
        <w:rPr>
          <w:rFonts w:ascii="Antique Olive" w:eastAsia="Times New Roman" w:hAnsi="Antique Olive" w:cs="Times New Roman"/>
          <w:b/>
          <w:sz w:val="48"/>
          <w:szCs w:val="20"/>
          <w:lang w:val="es-ES_tradnl" w:eastAsia="es-ES"/>
        </w:rPr>
      </w:pPr>
      <w:r w:rsidRPr="00257E0E">
        <w:rPr>
          <w:rFonts w:ascii="Antique Olive" w:eastAsia="Times New Roman" w:hAnsi="Antique Olive" w:cs="Times New Roman"/>
          <w:b/>
          <w:sz w:val="48"/>
          <w:szCs w:val="20"/>
          <w:lang w:val="es-ES_tradnl" w:eastAsia="es-ES"/>
        </w:rPr>
        <w:t xml:space="preserve">ANEXO  </w:t>
      </w:r>
      <w:r>
        <w:rPr>
          <w:rFonts w:ascii="Antique Olive" w:eastAsia="Times New Roman" w:hAnsi="Antique Olive" w:cs="Times New Roman"/>
          <w:b/>
          <w:sz w:val="48"/>
          <w:szCs w:val="20"/>
          <w:lang w:val="es-ES_tradnl" w:eastAsia="es-ES"/>
        </w:rPr>
        <w:t>12 A</w:t>
      </w:r>
    </w:p>
    <w:p w:rsidR="00064403" w:rsidRPr="00257E0E" w:rsidRDefault="00064403" w:rsidP="00064403">
      <w:pPr>
        <w:spacing w:after="0" w:line="240" w:lineRule="auto"/>
        <w:jc w:val="center"/>
        <w:rPr>
          <w:rFonts w:ascii="Antique Olive" w:eastAsia="Times New Roman" w:hAnsi="Antique Olive" w:cs="Times New Roman"/>
          <w:sz w:val="20"/>
          <w:szCs w:val="24"/>
          <w:lang w:val="es-ES" w:eastAsia="es-ES"/>
        </w:rPr>
      </w:pPr>
    </w:p>
    <w:p w:rsidR="00064403" w:rsidRPr="00064403" w:rsidRDefault="00064403" w:rsidP="00CA7CFD">
      <w:pPr>
        <w:spacing w:after="0" w:line="240" w:lineRule="auto"/>
        <w:jc w:val="both"/>
        <w:rPr>
          <w:rFonts w:ascii="Antique Olive" w:eastAsia="Times New Roman" w:hAnsi="Antique Olive" w:cs="Times New Roman"/>
          <w:sz w:val="32"/>
          <w:szCs w:val="32"/>
          <w:lang w:val="es-ES" w:eastAsia="es-ES"/>
        </w:rPr>
      </w:pPr>
      <w:r w:rsidRPr="00064403">
        <w:rPr>
          <w:rFonts w:ascii="Antique Olive" w:eastAsia="Arial" w:hAnsi="Antique Olive" w:cstheme="majorHAnsi"/>
          <w:sz w:val="32"/>
          <w:szCs w:val="32"/>
        </w:rPr>
        <w:t>REGISTRO DE RECEPCIÓN DE DOCUMENTACIÓN QUE EL LICITANTE, DEBERÁ ENTREGAR EN EL ACTO DE PRESENTACIÓN Y APERTURA DE PROPOSICIONES. (ANEXOS DE ACREDITACIÓN Y ANEXOS TÉCNICOS) </w:t>
      </w:r>
    </w:p>
    <w:p w:rsidR="00064403" w:rsidRPr="00064403" w:rsidRDefault="00064403" w:rsidP="00257E0E">
      <w:pPr>
        <w:spacing w:after="0" w:line="240" w:lineRule="auto"/>
        <w:jc w:val="center"/>
        <w:rPr>
          <w:rFonts w:ascii="Antique Olive" w:eastAsia="Times New Roman" w:hAnsi="Antique Olive" w:cs="Times New Roman"/>
          <w:sz w:val="32"/>
          <w:szCs w:val="32"/>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Pr="00257E0E" w:rsidRDefault="00064403" w:rsidP="00064403">
      <w:pPr>
        <w:spacing w:after="0" w:line="240" w:lineRule="auto"/>
        <w:jc w:val="center"/>
        <w:rPr>
          <w:rFonts w:ascii="Antique Olive" w:eastAsia="Times New Roman" w:hAnsi="Antique Olive" w:cs="Times New Roman"/>
          <w:b/>
          <w:sz w:val="48"/>
          <w:szCs w:val="20"/>
          <w:lang w:val="es-ES" w:eastAsia="es-ES"/>
        </w:rPr>
      </w:pPr>
      <w:r w:rsidRPr="00257E0E">
        <w:rPr>
          <w:rFonts w:ascii="Antique Olive" w:eastAsia="Times New Roman" w:hAnsi="Antique Olive" w:cs="Times New Roman"/>
          <w:b/>
          <w:sz w:val="48"/>
          <w:szCs w:val="20"/>
          <w:lang w:val="es-ES" w:eastAsia="es-ES"/>
        </w:rPr>
        <w:t>SOBRE  N° 2</w:t>
      </w:r>
    </w:p>
    <w:p w:rsidR="00064403" w:rsidRPr="00257E0E" w:rsidRDefault="00064403" w:rsidP="00064403">
      <w:pPr>
        <w:spacing w:after="0" w:line="240" w:lineRule="auto"/>
        <w:jc w:val="center"/>
        <w:rPr>
          <w:rFonts w:ascii="Antique Olive" w:eastAsia="Times New Roman" w:hAnsi="Antique Olive" w:cs="Times New Roman"/>
          <w:b/>
          <w:sz w:val="48"/>
          <w:szCs w:val="20"/>
          <w:lang w:val="es-ES" w:eastAsia="es-ES"/>
        </w:rPr>
      </w:pPr>
    </w:p>
    <w:p w:rsidR="00064403" w:rsidRPr="00257E0E" w:rsidRDefault="00064403" w:rsidP="00064403">
      <w:pPr>
        <w:spacing w:after="0" w:line="276" w:lineRule="auto"/>
        <w:jc w:val="center"/>
        <w:rPr>
          <w:rFonts w:ascii="Clarendon Extended" w:eastAsia="Times New Roman" w:hAnsi="Clarendon Extended" w:cs="Times New Roman"/>
          <w:sz w:val="56"/>
          <w:szCs w:val="24"/>
          <w:lang w:val="es-ES" w:eastAsia="es-ES"/>
        </w:rPr>
      </w:pPr>
      <w:r w:rsidRPr="00257E0E">
        <w:rPr>
          <w:rFonts w:ascii="Clarendon Extended" w:eastAsia="Times New Roman" w:hAnsi="Clarendon Extended" w:cs="Times New Roman"/>
          <w:sz w:val="56"/>
          <w:szCs w:val="24"/>
          <w:lang w:val="es-ES" w:eastAsia="es-ES"/>
        </w:rPr>
        <w:t>PROPUESTA ECONÓMICA</w:t>
      </w: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Pr="00257E0E" w:rsidRDefault="00064403" w:rsidP="00064403">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ANEXO  1</w:t>
      </w:r>
    </w:p>
    <w:p w:rsidR="00064403" w:rsidRPr="00257E0E" w:rsidRDefault="00064403" w:rsidP="00064403">
      <w:pPr>
        <w:spacing w:after="0" w:line="240" w:lineRule="auto"/>
        <w:jc w:val="center"/>
        <w:rPr>
          <w:rFonts w:ascii="Antique Olive" w:eastAsia="Times New Roman" w:hAnsi="Antique Olive" w:cs="Times New Roman"/>
          <w:sz w:val="48"/>
          <w:szCs w:val="24"/>
          <w:lang w:val="es-ES" w:eastAsia="es-ES"/>
        </w:rPr>
      </w:pPr>
    </w:p>
    <w:p w:rsidR="00064403" w:rsidRPr="00257E0E" w:rsidRDefault="00064403" w:rsidP="00064403">
      <w:pPr>
        <w:spacing w:after="0" w:line="240" w:lineRule="auto"/>
        <w:jc w:val="center"/>
        <w:rPr>
          <w:rFonts w:ascii="Antique Olive" w:eastAsia="Times New Roman" w:hAnsi="Antique Olive" w:cs="Times New Roman"/>
          <w:color w:val="008000"/>
          <w:sz w:val="20"/>
          <w:szCs w:val="20"/>
          <w:lang w:val="es-ES" w:eastAsia="es-ES"/>
        </w:rPr>
      </w:pPr>
      <w:r w:rsidRPr="00257E0E">
        <w:rPr>
          <w:rFonts w:ascii="Antique Olive" w:eastAsia="Times New Roman" w:hAnsi="Antique Olive" w:cs="Times New Roman"/>
          <w:sz w:val="32"/>
          <w:szCs w:val="20"/>
          <w:lang w:val="es-ES" w:eastAsia="es-ES"/>
        </w:rPr>
        <w:t>CARTA COMPROMISO</w:t>
      </w:r>
    </w:p>
    <w:p w:rsidR="00064403" w:rsidRPr="00257E0E" w:rsidRDefault="00064403" w:rsidP="00064403">
      <w:pPr>
        <w:spacing w:after="0" w:line="240" w:lineRule="auto"/>
        <w:rPr>
          <w:rFonts w:ascii="Times New Roman" w:eastAsia="Times New Roman" w:hAnsi="Times New Roman" w:cs="Times New Roman"/>
          <w:b/>
          <w:color w:val="008000"/>
          <w:sz w:val="20"/>
          <w:szCs w:val="20"/>
          <w:lang w:val="es-ES" w:eastAsia="es-ES"/>
        </w:rPr>
      </w:pPr>
    </w:p>
    <w:p w:rsidR="00064403" w:rsidRPr="00257E0E" w:rsidRDefault="00064403" w:rsidP="00064403">
      <w:pPr>
        <w:spacing w:after="0" w:line="240" w:lineRule="auto"/>
        <w:jc w:val="center"/>
        <w:rPr>
          <w:rFonts w:ascii="Times New Roman" w:eastAsia="Times New Roman" w:hAnsi="Times New Roman" w:cs="Times New Roman"/>
          <w:b/>
          <w:sz w:val="20"/>
          <w:szCs w:val="20"/>
          <w:lang w:val="es-ES" w:eastAsia="es-ES"/>
        </w:rPr>
      </w:pPr>
    </w:p>
    <w:p w:rsidR="00064403" w:rsidRPr="00257E0E" w:rsidRDefault="00064403" w:rsidP="00064403">
      <w:pPr>
        <w:spacing w:after="0" w:line="240" w:lineRule="auto"/>
        <w:jc w:val="center"/>
        <w:rPr>
          <w:rFonts w:ascii="Times New Roman" w:eastAsia="Times New Roman" w:hAnsi="Times New Roman" w:cs="Times New Roman"/>
          <w:b/>
          <w:sz w:val="20"/>
          <w:szCs w:val="20"/>
          <w:lang w:val="es-ES" w:eastAsia="es-ES"/>
        </w:rPr>
      </w:pPr>
    </w:p>
    <w:p w:rsidR="00064403" w:rsidRPr="00257E0E" w:rsidRDefault="00064403" w:rsidP="00064403">
      <w:pPr>
        <w:spacing w:after="0" w:line="240" w:lineRule="auto"/>
        <w:jc w:val="center"/>
        <w:rPr>
          <w:rFonts w:ascii="Times New Roman" w:eastAsia="Times New Roman" w:hAnsi="Times New Roman" w:cs="Times New Roman"/>
          <w:b/>
          <w:sz w:val="20"/>
          <w:szCs w:val="20"/>
          <w:lang w:val="es-ES" w:eastAsia="es-ES"/>
        </w:rPr>
      </w:pPr>
    </w:p>
    <w:p w:rsidR="00064403" w:rsidRPr="00257E0E" w:rsidRDefault="00064403" w:rsidP="00064403">
      <w:pPr>
        <w:spacing w:after="0" w:line="240" w:lineRule="auto"/>
        <w:jc w:val="center"/>
        <w:rPr>
          <w:rFonts w:ascii="Times New Roman" w:eastAsia="Times New Roman" w:hAnsi="Times New Roman" w:cs="Times New Roman"/>
          <w:b/>
          <w:sz w:val="20"/>
          <w:szCs w:val="20"/>
          <w:lang w:val="es-ES" w:eastAsia="es-ES"/>
        </w:rPr>
      </w:pPr>
    </w:p>
    <w:p w:rsidR="00064403" w:rsidRPr="00257E0E" w:rsidRDefault="00064403" w:rsidP="00064403">
      <w:pPr>
        <w:spacing w:after="0" w:line="240" w:lineRule="auto"/>
        <w:ind w:firstLine="708"/>
        <w:jc w:val="center"/>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br w:type="page"/>
      </w:r>
    </w:p>
    <w:p w:rsidR="00064403" w:rsidRPr="00257E0E" w:rsidRDefault="00064403" w:rsidP="00064403">
      <w:pPr>
        <w:spacing w:after="0" w:line="240" w:lineRule="auto"/>
        <w:ind w:firstLine="708"/>
        <w:jc w:val="center"/>
        <w:rPr>
          <w:rFonts w:ascii="Times New Roman" w:eastAsia="Times New Roman" w:hAnsi="Times New Roman" w:cs="Times New Roman"/>
          <w:b/>
          <w:sz w:val="20"/>
          <w:szCs w:val="20"/>
          <w:lang w:val="es-ES" w:eastAsia="es-ES"/>
        </w:rPr>
      </w:pPr>
    </w:p>
    <w:p w:rsidR="00064403" w:rsidRPr="00257E0E" w:rsidRDefault="00064403" w:rsidP="00064403">
      <w:pPr>
        <w:spacing w:after="0" w:line="240" w:lineRule="auto"/>
        <w:ind w:firstLine="708"/>
        <w:jc w:val="center"/>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MODELO DE CARTA COMPROMISO Y DECLARACIONES</w:t>
      </w:r>
    </w:p>
    <w:p w:rsidR="00064403" w:rsidRPr="00257E0E" w:rsidRDefault="00064403" w:rsidP="00064403">
      <w:pPr>
        <w:spacing w:after="0" w:line="240" w:lineRule="auto"/>
        <w:ind w:left="1416" w:right="901"/>
        <w:jc w:val="center"/>
        <w:rPr>
          <w:rFonts w:ascii="Times New Roman" w:eastAsia="Times New Roman" w:hAnsi="Times New Roman" w:cs="Times New Roman"/>
          <w:spacing w:val="30"/>
          <w:lang w:val="es-ES" w:eastAsia="es-ES"/>
        </w:rPr>
      </w:pPr>
      <w:r w:rsidRPr="00257E0E">
        <w:rPr>
          <w:rFonts w:ascii="Times New Roman" w:eastAsia="Times New Roman" w:hAnsi="Times New Roman" w:cs="Times New Roman"/>
          <w:spacing w:val="30"/>
          <w:lang w:val="es-ES" w:eastAsia="es-ES"/>
        </w:rPr>
        <w:t>(ESTE MODELO DEBERÁ ELABORARSE EN                      PAPEL MEMBRETADO DEL LICITANTE)</w:t>
      </w:r>
    </w:p>
    <w:p w:rsidR="00064403" w:rsidRPr="00257E0E" w:rsidRDefault="00064403" w:rsidP="00064403">
      <w:pPr>
        <w:keepNext/>
        <w:spacing w:before="160" w:line="240" w:lineRule="auto"/>
        <w:jc w:val="center"/>
        <w:outlineLvl w:val="4"/>
        <w:rPr>
          <w:rFonts w:ascii="Times New Roman" w:eastAsia="Times New Roman" w:hAnsi="Times New Roman" w:cs="Times New Roman"/>
          <w:b/>
          <w:spacing w:val="30"/>
          <w:szCs w:val="20"/>
          <w:lang w:val="es-ES" w:eastAsia="es-ES"/>
        </w:rPr>
      </w:pPr>
      <w:r w:rsidRPr="00257E0E">
        <w:rPr>
          <w:rFonts w:ascii="Times New Roman" w:eastAsia="Times New Roman" w:hAnsi="Times New Roman" w:cs="Times New Roman"/>
          <w:b/>
          <w:spacing w:val="30"/>
          <w:szCs w:val="20"/>
          <w:lang w:val="es-ES" w:eastAsia="es-ES"/>
        </w:rPr>
        <w:t>ANEXO 1</w:t>
      </w:r>
    </w:p>
    <w:p w:rsidR="00064403" w:rsidRPr="00257E0E" w:rsidRDefault="00064403" w:rsidP="00064403">
      <w:pPr>
        <w:spacing w:after="0" w:line="240" w:lineRule="auto"/>
        <w:ind w:right="760"/>
        <w:jc w:val="right"/>
        <w:rPr>
          <w:rFonts w:ascii="Times New Roman" w:eastAsia="Times New Roman" w:hAnsi="Times New Roman" w:cs="Times New Roman"/>
          <w:b/>
          <w:szCs w:val="24"/>
          <w:lang w:val="es-ES" w:eastAsia="es-ES"/>
        </w:rPr>
      </w:pPr>
      <w:r w:rsidRPr="00257E0E">
        <w:rPr>
          <w:rFonts w:ascii="Times New Roman" w:eastAsia="Times New Roman" w:hAnsi="Times New Roman" w:cs="Times New Roman"/>
          <w:b/>
          <w:szCs w:val="24"/>
          <w:lang w:val="es-ES" w:eastAsia="es-ES"/>
        </w:rPr>
        <w:t>LUGAR Y FECHA</w:t>
      </w:r>
    </w:p>
    <w:p w:rsidR="00064403" w:rsidRPr="00257E0E" w:rsidRDefault="00064403" w:rsidP="00064403">
      <w:pPr>
        <w:spacing w:after="0" w:line="240" w:lineRule="auto"/>
        <w:jc w:val="both"/>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t>LIC. EMMANUEL ALEJANDRO LOPEZ JARQUIN</w:t>
      </w:r>
    </w:p>
    <w:p w:rsidR="00064403" w:rsidRPr="00257E0E" w:rsidRDefault="00064403" w:rsidP="00064403">
      <w:pPr>
        <w:spacing w:after="0" w:line="240" w:lineRule="auto"/>
        <w:jc w:val="both"/>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t>DIRECTOR GENERAL DEL</w:t>
      </w:r>
    </w:p>
    <w:p w:rsidR="00064403" w:rsidRPr="00257E0E" w:rsidRDefault="00064403" w:rsidP="00064403">
      <w:pPr>
        <w:spacing w:after="0" w:line="240" w:lineRule="auto"/>
        <w:jc w:val="both"/>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t>IOCIED DEL ESTADO DE OAXACA</w:t>
      </w:r>
    </w:p>
    <w:p w:rsidR="00064403" w:rsidRPr="00257E0E" w:rsidRDefault="00064403" w:rsidP="00064403">
      <w:pPr>
        <w:spacing w:after="0" w:line="240" w:lineRule="auto"/>
        <w:jc w:val="both"/>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t>P   R  E  S  E  N  T  E.</w:t>
      </w:r>
    </w:p>
    <w:p w:rsidR="00064403" w:rsidRPr="00257E0E" w:rsidRDefault="00064403" w:rsidP="00064403">
      <w:pPr>
        <w:spacing w:after="0" w:line="240" w:lineRule="auto"/>
        <w:ind w:right="-91"/>
        <w:jc w:val="both"/>
        <w:rPr>
          <w:rFonts w:ascii="Times New Roman" w:eastAsia="Times New Roman" w:hAnsi="Times New Roman" w:cs="Times New Roman"/>
          <w:b/>
          <w:sz w:val="10"/>
          <w:szCs w:val="10"/>
          <w:lang w:val="es-ES" w:eastAsia="es-ES"/>
        </w:rPr>
      </w:pPr>
    </w:p>
    <w:p w:rsidR="00064403" w:rsidRPr="00257E0E" w:rsidRDefault="00064403" w:rsidP="00064403">
      <w:pPr>
        <w:spacing w:after="0" w:line="240" w:lineRule="auto"/>
        <w:ind w:right="-91" w:firstLine="567"/>
        <w:jc w:val="both"/>
        <w:rPr>
          <w:rFonts w:ascii="Times New Roman" w:eastAsia="Times New Roman" w:hAnsi="Times New Roman" w:cs="Times New Roman"/>
          <w:b/>
          <w:position w:val="6"/>
          <w:sz w:val="20"/>
          <w:szCs w:val="20"/>
          <w:lang w:val="es-ES" w:eastAsia="es-ES"/>
        </w:rPr>
      </w:pPr>
      <w:r w:rsidRPr="00257E0E">
        <w:rPr>
          <w:rFonts w:ascii="Times New Roman" w:eastAsia="Times New Roman" w:hAnsi="Times New Roman" w:cs="Times New Roman"/>
          <w:b/>
          <w:sz w:val="20"/>
          <w:szCs w:val="20"/>
          <w:lang w:val="es-ES" w:eastAsia="es-ES"/>
        </w:rPr>
        <w:t xml:space="preserve">Hago referencia a la convocatoria de fecha _____________________ del 2023 emitida por el IOCIED, relativa a la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xml:space="preserve"> Pública Estatal N</w:t>
      </w:r>
      <w:r w:rsidRPr="00257E0E">
        <w:rPr>
          <w:rFonts w:ascii="Times New Roman" w:eastAsia="Times New Roman" w:hAnsi="Times New Roman" w:cs="Times New Roman"/>
          <w:b/>
          <w:position w:val="6"/>
          <w:sz w:val="20"/>
          <w:szCs w:val="20"/>
          <w:lang w:val="es-ES" w:eastAsia="es-ES"/>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064403" w:rsidRPr="00257E0E" w:rsidRDefault="00064403" w:rsidP="00064403">
      <w:pPr>
        <w:spacing w:after="0" w:line="240" w:lineRule="auto"/>
        <w:ind w:right="-91"/>
        <w:jc w:val="both"/>
        <w:rPr>
          <w:rFonts w:ascii="Times New Roman" w:eastAsia="Times New Roman" w:hAnsi="Times New Roman" w:cs="Times New Roman"/>
          <w:b/>
          <w:position w:val="6"/>
          <w:sz w:val="20"/>
          <w:szCs w:val="20"/>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1.-</w:t>
      </w:r>
      <w:r w:rsidRPr="00257E0E">
        <w:rPr>
          <w:rFonts w:ascii="Times New Roman" w:eastAsia="Times New Roman" w:hAnsi="Times New Roman" w:cs="Times New Roman"/>
          <w:b/>
          <w:sz w:val="20"/>
          <w:szCs w:val="20"/>
          <w:lang w:val="es-ES" w:eastAsia="es-ES"/>
        </w:rPr>
        <w:tab/>
        <w:t>Declaro bajo protesta de decir verdad que nuestra empresa no se encuentra dentro de ninguno de los supuestos comprendidos en el Artículo 32 de la Ley Obras Públicas y Servicios Relacionados del Estado de Oaxaca.</w:t>
      </w:r>
    </w:p>
    <w:p w:rsidR="00064403" w:rsidRPr="00257E0E" w:rsidRDefault="00064403" w:rsidP="00064403">
      <w:pPr>
        <w:tabs>
          <w:tab w:val="left" w:pos="1347"/>
          <w:tab w:val="left" w:pos="9760"/>
        </w:tabs>
        <w:spacing w:after="0" w:line="240" w:lineRule="auto"/>
        <w:ind w:left="567" w:right="-91" w:hanging="567"/>
        <w:rPr>
          <w:rFonts w:ascii="Times New Roman" w:eastAsia="Times New Roman" w:hAnsi="Times New Roman" w:cs="Times New Roman"/>
          <w:b/>
          <w:sz w:val="12"/>
          <w:szCs w:val="12"/>
          <w:u w:val="single"/>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2.-</w:t>
      </w:r>
      <w:r w:rsidRPr="00257E0E">
        <w:rPr>
          <w:rFonts w:ascii="Times New Roman" w:eastAsia="Times New Roman" w:hAnsi="Times New Roman" w:cs="Times New Roman"/>
          <w:b/>
          <w:sz w:val="20"/>
          <w:szCs w:val="20"/>
          <w:lang w:val="es-ES" w:eastAsia="es-ES"/>
        </w:rPr>
        <w:tab/>
        <w:t xml:space="preserve">La empresa que represento, propone realizar los trabajos a los que se refiere esta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de acuerdo con el proyecto y especificaciones que me fueron proporcionados, y con los precios unitarios cuyos montos aparecen en la relación que forma parte de los anexos de esta proposición</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t>3.-</w:t>
      </w:r>
      <w:r w:rsidRPr="00257E0E">
        <w:rPr>
          <w:rFonts w:ascii="Times New Roman" w:eastAsia="Times New Roman" w:hAnsi="Times New Roman" w:cs="Times New Roman"/>
          <w:b/>
          <w:bCs/>
          <w:sz w:val="20"/>
          <w:szCs w:val="20"/>
          <w:lang w:val="es-ES" w:eastAsia="es-ES"/>
        </w:rPr>
        <w:tab/>
        <w:t xml:space="preserve">Declaro que hemos leído, analizado y considerado al detalle las Bases de </w:t>
      </w:r>
      <w:r w:rsidR="00A30657">
        <w:rPr>
          <w:rFonts w:ascii="Times New Roman" w:eastAsia="Times New Roman" w:hAnsi="Times New Roman" w:cs="Times New Roman"/>
          <w:b/>
          <w:bCs/>
          <w:sz w:val="20"/>
          <w:szCs w:val="20"/>
          <w:lang w:val="es-ES" w:eastAsia="es-ES"/>
        </w:rPr>
        <w:t>INVITACIÓN</w:t>
      </w:r>
      <w:r w:rsidRPr="00257E0E">
        <w:rPr>
          <w:rFonts w:ascii="Times New Roman" w:eastAsia="Times New Roman" w:hAnsi="Times New Roman" w:cs="Times New Roman"/>
          <w:b/>
          <w:bCs/>
          <w:sz w:val="20"/>
          <w:szCs w:val="20"/>
          <w:lang w:val="es-ES" w:eastAsia="es-ES"/>
        </w:rPr>
        <w:t>, las normas y especificaciones de construcción generales o particulares correspondientes, el juego de planos que nos fue proporcionado por el  IOCIED  así como las especificaciones complementarias.</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4.-</w:t>
      </w:r>
      <w:r w:rsidRPr="00257E0E">
        <w:rPr>
          <w:rFonts w:ascii="Times New Roman" w:eastAsia="Times New Roman" w:hAnsi="Times New Roman" w:cs="Times New Roman"/>
          <w:b/>
          <w:sz w:val="20"/>
          <w:szCs w:val="20"/>
          <w:lang w:val="es-ES" w:eastAsia="es-ES"/>
        </w:rPr>
        <w:tab/>
        <w:t>Que hemos visitado y examinado con detenimiento el sitio de las obras para observar las peculiaridades del terreno, y prever las posibles contingencias que llegaren a presentarse en el desarrollo de la obra.</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5.-</w:t>
      </w:r>
      <w:r w:rsidRPr="00257E0E">
        <w:rPr>
          <w:rFonts w:ascii="Times New Roman" w:eastAsia="Times New Roman" w:hAnsi="Times New Roman" w:cs="Times New Roman"/>
          <w:b/>
          <w:sz w:val="20"/>
          <w:szCs w:val="20"/>
          <w:lang w:val="es-ES" w:eastAsia="es-ES"/>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064403" w:rsidRPr="00257E0E" w:rsidRDefault="00064403" w:rsidP="00064403">
      <w:pPr>
        <w:spacing w:after="0" w:line="240" w:lineRule="auto"/>
        <w:ind w:right="-91"/>
        <w:jc w:val="right"/>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6.-</w:t>
      </w:r>
      <w:r w:rsidRPr="00257E0E">
        <w:rPr>
          <w:rFonts w:ascii="Times New Roman" w:eastAsia="Times New Roman" w:hAnsi="Times New Roman" w:cs="Times New Roman"/>
          <w:b/>
          <w:sz w:val="20"/>
          <w:szCs w:val="20"/>
          <w:lang w:val="es-ES" w:eastAsia="es-ES"/>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7.-</w:t>
      </w:r>
      <w:r w:rsidRPr="00257E0E">
        <w:rPr>
          <w:rFonts w:ascii="Times New Roman" w:eastAsia="Times New Roman" w:hAnsi="Times New Roman" w:cs="Times New Roman"/>
          <w:b/>
          <w:sz w:val="20"/>
          <w:szCs w:val="20"/>
          <w:lang w:val="es-ES" w:eastAsia="es-ES"/>
        </w:rPr>
        <w:tab/>
        <w:t xml:space="preserve">Que si en la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xml:space="preserve"> resultamos favorecidos con el fallo nos comprometemos a formalizar y firmar el contrato respectivo en la fecha fijada en las Bases de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xml:space="preserve"> ó dentro de los 5 días hábiles a partir de la notificación del fallo. Así mismo nos comprometemos a entregar antes de la firma del contrato, los programas de Ejecución de la obra </w:t>
      </w:r>
      <w:r w:rsidRPr="00257E0E">
        <w:rPr>
          <w:rFonts w:ascii="Times New Roman" w:eastAsia="Times New Roman" w:hAnsi="Times New Roman" w:cs="Times New Roman"/>
          <w:sz w:val="20"/>
          <w:szCs w:val="20"/>
          <w:lang w:val="es-ES" w:eastAsia="es-ES"/>
        </w:rPr>
        <w:t>(</w:t>
      </w:r>
      <w:r w:rsidRPr="00257E0E">
        <w:rPr>
          <w:rFonts w:ascii="Times New Roman" w:eastAsia="Times New Roman" w:hAnsi="Times New Roman" w:cs="Times New Roman"/>
          <w:color w:val="FF0000"/>
          <w:sz w:val="20"/>
          <w:szCs w:val="20"/>
          <w:lang w:val="es-ES" w:eastAsia="es-ES"/>
        </w:rPr>
        <w:t>Anexo-13)</w:t>
      </w:r>
      <w:r w:rsidRPr="00257E0E">
        <w:rPr>
          <w:rFonts w:ascii="Times New Roman" w:eastAsia="Times New Roman" w:hAnsi="Times New Roman" w:cs="Times New Roman"/>
          <w:sz w:val="20"/>
          <w:szCs w:val="20"/>
          <w:lang w:val="es-ES" w:eastAsia="es-ES"/>
        </w:rPr>
        <w:t xml:space="preserve"> Proposición técnica Sobre #1</w:t>
      </w:r>
      <w:r w:rsidRPr="00257E0E">
        <w:rPr>
          <w:rFonts w:ascii="Times New Roman" w:eastAsia="Times New Roman" w:hAnsi="Times New Roman" w:cs="Times New Roman"/>
          <w:b/>
          <w:sz w:val="20"/>
          <w:szCs w:val="20"/>
          <w:lang w:val="es-ES" w:eastAsia="es-ES"/>
        </w:rPr>
        <w:t xml:space="preserve"> y programa de montos mensuales </w:t>
      </w:r>
      <w:r w:rsidRPr="00257E0E">
        <w:rPr>
          <w:rFonts w:ascii="Times New Roman" w:eastAsia="Times New Roman" w:hAnsi="Times New Roman" w:cs="Times New Roman"/>
          <w:sz w:val="20"/>
          <w:szCs w:val="20"/>
          <w:lang w:val="es-ES" w:eastAsia="es-ES"/>
        </w:rPr>
        <w:t>(</w:t>
      </w:r>
      <w:r w:rsidRPr="00257E0E">
        <w:rPr>
          <w:rFonts w:ascii="Times New Roman" w:eastAsia="Times New Roman" w:hAnsi="Times New Roman" w:cs="Times New Roman"/>
          <w:color w:val="FF0000"/>
          <w:sz w:val="20"/>
          <w:szCs w:val="20"/>
          <w:lang w:val="es-ES" w:eastAsia="es-ES"/>
        </w:rPr>
        <w:t>Anexo-10</w:t>
      </w:r>
      <w:r w:rsidRPr="00257E0E">
        <w:rPr>
          <w:rFonts w:ascii="Times New Roman" w:eastAsia="Times New Roman" w:hAnsi="Times New Roman" w:cs="Times New Roman"/>
          <w:sz w:val="20"/>
          <w:szCs w:val="20"/>
          <w:lang w:val="es-ES" w:eastAsia="es-ES"/>
        </w:rPr>
        <w:t>) Propuesta económica Sobre # 2</w:t>
      </w:r>
      <w:r w:rsidRPr="00257E0E">
        <w:rPr>
          <w:rFonts w:ascii="Times New Roman" w:eastAsia="Times New Roman" w:hAnsi="Times New Roman" w:cs="Times New Roman"/>
          <w:b/>
          <w:sz w:val="20"/>
          <w:szCs w:val="20"/>
          <w:lang w:val="es-ES" w:eastAsia="es-ES"/>
        </w:rPr>
        <w:t xml:space="preserve"> desglosados por conceptos debiendo ser congruentes con los presentados por partida en esta propuesta.</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position w:val="6"/>
          <w:sz w:val="20"/>
          <w:szCs w:val="20"/>
          <w:lang w:val="es-ES" w:eastAsia="es-ES"/>
        </w:rPr>
      </w:pPr>
      <w:r w:rsidRPr="00257E0E">
        <w:rPr>
          <w:rFonts w:ascii="Times New Roman" w:eastAsia="Times New Roman" w:hAnsi="Times New Roman" w:cs="Times New Roman"/>
          <w:b/>
          <w:sz w:val="20"/>
          <w:szCs w:val="20"/>
          <w:lang w:val="es-ES" w:eastAsia="es-ES"/>
        </w:rPr>
        <w:t>8.-</w:t>
      </w:r>
      <w:r w:rsidRPr="00257E0E">
        <w:rPr>
          <w:rFonts w:ascii="Times New Roman" w:eastAsia="Times New Roman" w:hAnsi="Times New Roman" w:cs="Times New Roman"/>
          <w:b/>
          <w:sz w:val="20"/>
          <w:szCs w:val="20"/>
          <w:lang w:val="es-ES" w:eastAsia="es-ES"/>
        </w:rPr>
        <w:tab/>
        <w:t>Que nuestro Director Responsable de Obra, será el C. _________________________________ con Licencia Vigente N</w:t>
      </w:r>
      <w:r w:rsidRPr="00257E0E">
        <w:rPr>
          <w:rFonts w:ascii="Times New Roman" w:eastAsia="Times New Roman" w:hAnsi="Times New Roman" w:cs="Times New Roman"/>
          <w:b/>
          <w:position w:val="6"/>
          <w:sz w:val="20"/>
          <w:szCs w:val="20"/>
          <w:lang w:val="es-ES" w:eastAsia="es-ES"/>
        </w:rPr>
        <w:t>o_________________.</w:t>
      </w:r>
    </w:p>
    <w:p w:rsidR="00064403" w:rsidRPr="00257E0E" w:rsidRDefault="00064403" w:rsidP="00064403">
      <w:pPr>
        <w:spacing w:after="0" w:line="240" w:lineRule="auto"/>
        <w:ind w:right="-91"/>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16"/>
          <w:szCs w:val="16"/>
          <w:lang w:val="es-ES" w:eastAsia="es-ES"/>
        </w:rPr>
        <w:lastRenderedPageBreak/>
        <w:t>9.-</w:t>
      </w:r>
      <w:r w:rsidRPr="00257E0E">
        <w:rPr>
          <w:rFonts w:ascii="Times New Roman" w:eastAsia="Times New Roman" w:hAnsi="Times New Roman" w:cs="Times New Roman"/>
          <w:b/>
          <w:sz w:val="16"/>
          <w:szCs w:val="16"/>
          <w:lang w:val="es-ES" w:eastAsia="es-ES"/>
        </w:rPr>
        <w:tab/>
        <w:t>Con base</w:t>
      </w:r>
      <w:r w:rsidRPr="00257E0E">
        <w:rPr>
          <w:rFonts w:ascii="Times New Roman" w:eastAsia="Times New Roman" w:hAnsi="Times New Roman" w:cs="Times New Roman"/>
          <w:b/>
          <w:sz w:val="20"/>
          <w:szCs w:val="20"/>
          <w:lang w:val="es-ES" w:eastAsia="es-ES"/>
        </w:rPr>
        <w:t xml:space="preserve"> en lo anterior, se integra esta proposición con los documentos descritos en las Bases de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que se encuentran dentro de los dos sobres cerrados de manera inviolable, que se entregan al IOCIED.</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10.-</w:t>
      </w:r>
      <w:r w:rsidRPr="00257E0E">
        <w:rPr>
          <w:rFonts w:ascii="Times New Roman" w:eastAsia="Times New Roman" w:hAnsi="Times New Roman" w:cs="Times New Roman"/>
          <w:b/>
          <w:sz w:val="20"/>
          <w:szCs w:val="20"/>
          <w:lang w:val="es-ES" w:eastAsia="es-ES"/>
        </w:rPr>
        <w:tab/>
        <w:t xml:space="preserve">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xml:space="preserve"> correspondiente y demás actos que de ella se deriven.</w:t>
      </w:r>
    </w:p>
    <w:p w:rsidR="00064403" w:rsidRPr="00257E0E" w:rsidRDefault="00064403" w:rsidP="00064403">
      <w:pPr>
        <w:tabs>
          <w:tab w:val="left" w:pos="1346"/>
          <w:tab w:val="left" w:pos="9661"/>
        </w:tabs>
        <w:spacing w:after="0" w:line="240" w:lineRule="auto"/>
        <w:ind w:left="567" w:right="-91" w:hanging="567"/>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11.-</w:t>
      </w:r>
      <w:r w:rsidRPr="00257E0E">
        <w:rPr>
          <w:rFonts w:ascii="Times New Roman" w:eastAsia="Times New Roman" w:hAnsi="Times New Roman" w:cs="Times New Roman"/>
          <w:b/>
          <w:sz w:val="20"/>
          <w:szCs w:val="20"/>
          <w:lang w:val="es-ES" w:eastAsia="es-ES"/>
        </w:rPr>
        <w:tab/>
        <w:t xml:space="preserve">Nuestra proposición se presenta con un importe total de $____________________ (....con letra....) (INCLUYENDO EL I.V.A.), cuyo desglose y resumen aparecen en el “Catálogo de Conceptos” del anexo </w:t>
      </w:r>
      <w:r w:rsidRPr="00257E0E">
        <w:rPr>
          <w:rFonts w:ascii="Times New Roman" w:eastAsia="Times New Roman" w:hAnsi="Times New Roman" w:cs="Times New Roman"/>
          <w:sz w:val="20"/>
          <w:szCs w:val="20"/>
          <w:lang w:val="es-ES" w:eastAsia="es-ES"/>
        </w:rPr>
        <w:t>Anexo 2 Propuesta económica Sobre #2</w:t>
      </w:r>
      <w:r w:rsidRPr="00257E0E">
        <w:rPr>
          <w:rFonts w:ascii="Times New Roman" w:eastAsia="Times New Roman" w:hAnsi="Times New Roman" w:cs="Times New Roman"/>
          <w:b/>
          <w:sz w:val="20"/>
          <w:szCs w:val="20"/>
          <w:lang w:val="es-ES" w:eastAsia="es-ES"/>
        </w:rPr>
        <w:t>, siendo el plazo de ejecución de ________ días naturales contados a partir del aviso de iniciación de los trabajos que el IOCIED dé por escrito al Contratista. Asimismo, tomamos conocimiento de que las cantidades de obra son aproximadas, por lo que cualquier aumento o disminución de las mismas, no obliga al IOCIED, a pagar diferentes precios unitarios o compensación adicional alguna.</w:t>
      </w:r>
    </w:p>
    <w:p w:rsidR="00064403" w:rsidRPr="00257E0E" w:rsidRDefault="00064403" w:rsidP="00064403">
      <w:pPr>
        <w:spacing w:after="0" w:line="240" w:lineRule="auto"/>
        <w:ind w:right="-91"/>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12.-</w:t>
      </w:r>
      <w:r w:rsidRPr="00257E0E">
        <w:rPr>
          <w:rFonts w:ascii="Times New Roman" w:eastAsia="Times New Roman" w:hAnsi="Times New Roman" w:cs="Times New Roman"/>
          <w:b/>
          <w:sz w:val="20"/>
          <w:szCs w:val="20"/>
          <w:lang w:val="es-ES" w:eastAsia="es-ES"/>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13.-</w:t>
      </w:r>
      <w:r w:rsidRPr="00257E0E">
        <w:rPr>
          <w:rFonts w:ascii="Times New Roman" w:eastAsia="Times New Roman" w:hAnsi="Times New Roman" w:cs="Times New Roman"/>
          <w:b/>
          <w:sz w:val="20"/>
          <w:szCs w:val="20"/>
          <w:lang w:val="es-ES" w:eastAsia="es-ES"/>
        </w:rPr>
        <w:tab/>
        <w:t xml:space="preserve">Quedamos entendidos que la entidad verificará que las proposiciones recibidas en el acto de apertura, incluyan la información, documentos y requisitos solicitados en las bases de la </w:t>
      </w:r>
      <w:r w:rsidR="00A30657">
        <w:rPr>
          <w:rFonts w:ascii="Times New Roman" w:eastAsia="Times New Roman" w:hAnsi="Times New Roman" w:cs="Times New Roman"/>
          <w:b/>
          <w:sz w:val="20"/>
          <w:szCs w:val="20"/>
          <w:lang w:val="es-ES" w:eastAsia="es-ES"/>
        </w:rPr>
        <w:t>INVITACIÓN</w:t>
      </w:r>
      <w:r w:rsidRPr="00257E0E">
        <w:rPr>
          <w:rFonts w:ascii="Times New Roman" w:eastAsia="Times New Roman" w:hAnsi="Times New Roman" w:cs="Times New Roman"/>
          <w:b/>
          <w:sz w:val="20"/>
          <w:szCs w:val="20"/>
          <w:lang w:val="es-ES" w:eastAsia="es-ES"/>
        </w:rPr>
        <w:t xml:space="preserve"> procediendo a desechar la propuesta cuando se advierte la falta de alguno de ellos o que algún rubro en lo individual este incompleto.</w:t>
      </w: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12"/>
          <w:szCs w:val="12"/>
          <w:lang w:val="es-ES" w:eastAsia="es-ES"/>
        </w:rPr>
      </w:pPr>
    </w:p>
    <w:p w:rsidR="00064403" w:rsidRPr="00257E0E" w:rsidRDefault="00064403" w:rsidP="00064403">
      <w:pPr>
        <w:spacing w:after="0" w:line="240" w:lineRule="auto"/>
        <w:ind w:left="567" w:right="-91" w:hanging="567"/>
        <w:jc w:val="both"/>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14</w:t>
      </w:r>
      <w:r w:rsidRPr="00257E0E">
        <w:rPr>
          <w:rFonts w:ascii="Times New Roman" w:eastAsia="Times New Roman" w:hAnsi="Times New Roman" w:cs="Times New Roman"/>
          <w:b/>
          <w:sz w:val="20"/>
          <w:szCs w:val="20"/>
          <w:lang w:val="es-ES" w:eastAsia="es-ES"/>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064403" w:rsidRPr="00257E0E" w:rsidRDefault="00064403" w:rsidP="00064403">
      <w:pPr>
        <w:spacing w:after="0" w:line="240" w:lineRule="auto"/>
        <w:ind w:right="760"/>
        <w:jc w:val="both"/>
        <w:rPr>
          <w:rFonts w:ascii="Times New Roman" w:eastAsia="Times New Roman" w:hAnsi="Times New Roman" w:cs="Times New Roman"/>
          <w:b/>
          <w:sz w:val="20"/>
          <w:szCs w:val="24"/>
          <w:u w:val="single"/>
          <w:lang w:val="es-ES" w:eastAsia="es-ES"/>
        </w:rPr>
      </w:pPr>
    </w:p>
    <w:p w:rsidR="00064403" w:rsidRPr="00257E0E" w:rsidRDefault="00064403" w:rsidP="00064403">
      <w:pPr>
        <w:spacing w:after="0" w:line="240" w:lineRule="auto"/>
        <w:ind w:left="142" w:right="760"/>
        <w:jc w:val="center"/>
        <w:rPr>
          <w:rFonts w:ascii="Times New Roman" w:eastAsia="Times New Roman" w:hAnsi="Times New Roman" w:cs="Times New Roman"/>
          <w:b/>
          <w:szCs w:val="24"/>
          <w:lang w:val="es-ES" w:eastAsia="es-ES"/>
        </w:rPr>
      </w:pPr>
      <w:r w:rsidRPr="00257E0E">
        <w:rPr>
          <w:rFonts w:ascii="Times New Roman" w:eastAsia="Times New Roman" w:hAnsi="Times New Roman" w:cs="Times New Roman"/>
          <w:b/>
          <w:szCs w:val="24"/>
          <w:lang w:val="es-ES" w:eastAsia="es-ES"/>
        </w:rPr>
        <w:t>ATENTAMENTE</w:t>
      </w:r>
    </w:p>
    <w:p w:rsidR="00064403" w:rsidRPr="00257E0E" w:rsidRDefault="00064403" w:rsidP="00064403">
      <w:pPr>
        <w:spacing w:after="0" w:line="240" w:lineRule="auto"/>
        <w:ind w:left="142" w:right="760"/>
        <w:jc w:val="center"/>
        <w:rPr>
          <w:rFonts w:ascii="Times New Roman" w:eastAsia="Times New Roman" w:hAnsi="Times New Roman" w:cs="Times New Roman"/>
          <w:szCs w:val="24"/>
          <w:lang w:val="es-ES" w:eastAsia="es-ES"/>
        </w:rPr>
      </w:pPr>
    </w:p>
    <w:tbl>
      <w:tblPr>
        <w:tblW w:w="9476" w:type="dxa"/>
        <w:tblInd w:w="70" w:type="dxa"/>
        <w:tblLayout w:type="fixed"/>
        <w:tblCellMar>
          <w:left w:w="70" w:type="dxa"/>
          <w:right w:w="70" w:type="dxa"/>
        </w:tblCellMar>
        <w:tblLook w:val="0000" w:firstRow="0" w:lastRow="0" w:firstColumn="0" w:lastColumn="0" w:noHBand="0" w:noVBand="0"/>
      </w:tblPr>
      <w:tblGrid>
        <w:gridCol w:w="4962"/>
        <w:gridCol w:w="4514"/>
      </w:tblGrid>
      <w:tr w:rsidR="00064403" w:rsidRPr="00257E0E" w:rsidTr="00B31AB6">
        <w:tc>
          <w:tcPr>
            <w:tcW w:w="4962" w:type="dxa"/>
          </w:tcPr>
          <w:p w:rsidR="00064403" w:rsidRPr="00257E0E" w:rsidRDefault="00064403" w:rsidP="00B31AB6">
            <w:pPr>
              <w:spacing w:after="0" w:line="240" w:lineRule="auto"/>
              <w:ind w:right="760"/>
              <w:jc w:val="center"/>
              <w:rPr>
                <w:rFonts w:ascii="Times New Roman" w:eastAsia="Times New Roman" w:hAnsi="Times New Roman" w:cs="Times New Roman"/>
                <w:sz w:val="20"/>
                <w:szCs w:val="24"/>
                <w:lang w:val="es-ES" w:eastAsia="es-ES"/>
              </w:rPr>
            </w:pPr>
          </w:p>
        </w:tc>
        <w:tc>
          <w:tcPr>
            <w:tcW w:w="4514" w:type="dxa"/>
          </w:tcPr>
          <w:p w:rsidR="00064403" w:rsidRPr="00257E0E" w:rsidRDefault="00064403" w:rsidP="00B31AB6">
            <w:pPr>
              <w:spacing w:after="0" w:line="240" w:lineRule="auto"/>
              <w:ind w:right="760"/>
              <w:jc w:val="center"/>
              <w:rPr>
                <w:rFonts w:ascii="Times New Roman" w:eastAsia="Times New Roman" w:hAnsi="Times New Roman" w:cs="Times New Roman"/>
                <w:sz w:val="20"/>
                <w:szCs w:val="24"/>
                <w:lang w:val="es-ES" w:eastAsia="es-ES"/>
              </w:rPr>
            </w:pPr>
          </w:p>
        </w:tc>
      </w:tr>
      <w:tr w:rsidR="00064403" w:rsidRPr="00257E0E" w:rsidTr="00B31AB6">
        <w:tc>
          <w:tcPr>
            <w:tcW w:w="4962" w:type="dxa"/>
          </w:tcPr>
          <w:p w:rsidR="00064403" w:rsidRPr="00257E0E" w:rsidRDefault="00064403" w:rsidP="00B31AB6">
            <w:pPr>
              <w:spacing w:after="0" w:line="240" w:lineRule="auto"/>
              <w:ind w:right="760"/>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noProof/>
                <w:sz w:val="20"/>
                <w:szCs w:val="24"/>
                <w:lang w:eastAsia="es-MX"/>
              </w:rPr>
              <mc:AlternateContent>
                <mc:Choice Requires="wps">
                  <w:drawing>
                    <wp:anchor distT="0" distB="0" distL="114300" distR="114300" simplePos="0" relativeHeight="251931648" behindDoc="0" locked="0" layoutInCell="0" allowOverlap="1" wp14:anchorId="67DDEF7C" wp14:editId="483952AB">
                      <wp:simplePos x="0" y="0"/>
                      <wp:positionH relativeFrom="column">
                        <wp:posOffset>180672</wp:posOffset>
                      </wp:positionH>
                      <wp:positionV relativeFrom="paragraph">
                        <wp:posOffset>13335</wp:posOffset>
                      </wp:positionV>
                      <wp:extent cx="2377440" cy="0"/>
                      <wp:effectExtent l="5715" t="13335" r="7620" b="5715"/>
                      <wp:wrapTopAndBottom/>
                      <wp:docPr id="6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13204" id="Line 7" o:spid="_x0000_s1026" style="position:absolute;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1.05pt" to="201.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lR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" o:allowincell="f">
                      <w10:wrap type="topAndBottom"/>
                    </v:line>
                  </w:pict>
                </mc:Fallback>
              </mc:AlternateContent>
            </w:r>
            <w:r w:rsidRPr="00257E0E">
              <w:rPr>
                <w:rFonts w:ascii="Times New Roman" w:eastAsia="Times New Roman" w:hAnsi="Times New Roman" w:cs="Times New Roman"/>
                <w:sz w:val="20"/>
                <w:szCs w:val="24"/>
                <w:lang w:val="es-ES" w:eastAsia="es-ES"/>
              </w:rPr>
              <w:t>PERSONA FÍSICA O MORAL</w:t>
            </w:r>
          </w:p>
          <w:p w:rsidR="00064403" w:rsidRPr="00257E0E" w:rsidRDefault="00064403" w:rsidP="00B31AB6">
            <w:pPr>
              <w:spacing w:after="0" w:line="240" w:lineRule="auto"/>
              <w:ind w:right="760"/>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(DENOMINACIÓN O RAZON SOCIAL)</w:t>
            </w:r>
          </w:p>
        </w:tc>
        <w:tc>
          <w:tcPr>
            <w:tcW w:w="4514" w:type="dxa"/>
          </w:tcPr>
          <w:p w:rsidR="00064403" w:rsidRPr="00257E0E" w:rsidRDefault="00064403" w:rsidP="00B31AB6">
            <w:pPr>
              <w:spacing w:after="0" w:line="240" w:lineRule="auto"/>
              <w:ind w:right="-92"/>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noProof/>
                <w:sz w:val="20"/>
                <w:szCs w:val="24"/>
                <w:lang w:eastAsia="es-MX"/>
              </w:rPr>
              <mc:AlternateContent>
                <mc:Choice Requires="wps">
                  <w:drawing>
                    <wp:anchor distT="0" distB="0" distL="114300" distR="114300" simplePos="0" relativeHeight="251933696" behindDoc="0" locked="0" layoutInCell="0" allowOverlap="1" wp14:anchorId="5A25562B" wp14:editId="6567869C">
                      <wp:simplePos x="0" y="0"/>
                      <wp:positionH relativeFrom="column">
                        <wp:posOffset>80645</wp:posOffset>
                      </wp:positionH>
                      <wp:positionV relativeFrom="paragraph">
                        <wp:posOffset>13335</wp:posOffset>
                      </wp:positionV>
                      <wp:extent cx="2377440" cy="0"/>
                      <wp:effectExtent l="9525" t="13335" r="13335" b="5715"/>
                      <wp:wrapTopAndBottom/>
                      <wp:docPr id="6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B94EF" id="Line 8" o:spid="_x0000_s1026" style="position:absolute;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5pt,1.05pt" to="193.5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5l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" o:allowincell="f">
                      <w10:wrap type="topAndBottom"/>
                    </v:line>
                  </w:pict>
                </mc:Fallback>
              </mc:AlternateContent>
            </w:r>
            <w:r w:rsidRPr="00257E0E">
              <w:rPr>
                <w:rFonts w:ascii="Times New Roman" w:eastAsia="Times New Roman" w:hAnsi="Times New Roman" w:cs="Times New Roman"/>
                <w:sz w:val="20"/>
                <w:szCs w:val="24"/>
                <w:lang w:val="es-ES" w:eastAsia="es-ES"/>
              </w:rPr>
              <w:t xml:space="preserve">NOMBRE Y FIRMA </w:t>
            </w:r>
          </w:p>
          <w:p w:rsidR="00064403" w:rsidRPr="00257E0E" w:rsidRDefault="00064403" w:rsidP="00B31AB6">
            <w:pPr>
              <w:spacing w:after="0" w:line="240" w:lineRule="auto"/>
              <w:ind w:right="-92"/>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xml:space="preserve">      DIRECTOR DE OBRA RESPONSABLE</w:t>
            </w:r>
          </w:p>
        </w:tc>
      </w:tr>
    </w:tbl>
    <w:p w:rsidR="00064403" w:rsidRPr="00257E0E" w:rsidRDefault="00064403" w:rsidP="00064403">
      <w:pPr>
        <w:spacing w:after="0" w:line="240" w:lineRule="auto"/>
        <w:jc w:val="both"/>
        <w:rPr>
          <w:rFonts w:ascii="Times New Roman" w:eastAsia="Times New Roman" w:hAnsi="Times New Roman" w:cs="Times New Roman"/>
          <w:sz w:val="20"/>
          <w:szCs w:val="24"/>
          <w:lang w:val="es-ES" w:eastAsia="es-ES"/>
        </w:rPr>
      </w:pPr>
    </w:p>
    <w:p w:rsidR="00064403" w:rsidRPr="00257E0E" w:rsidRDefault="00064403" w:rsidP="00064403">
      <w:pPr>
        <w:spacing w:after="0" w:line="240" w:lineRule="auto"/>
        <w:jc w:val="both"/>
        <w:rPr>
          <w:rFonts w:ascii="Times New Roman" w:eastAsia="Times New Roman" w:hAnsi="Times New Roman" w:cs="Times New Roman"/>
          <w:sz w:val="20"/>
          <w:szCs w:val="24"/>
          <w:lang w:val="es-ES" w:eastAsia="es-ES"/>
        </w:rPr>
      </w:pPr>
    </w:p>
    <w:p w:rsidR="00064403" w:rsidRPr="00257E0E" w:rsidRDefault="00064403" w:rsidP="00064403">
      <w:pPr>
        <w:spacing w:after="0" w:line="240" w:lineRule="auto"/>
        <w:rPr>
          <w:rFonts w:ascii="Antique Olive" w:eastAsia="Times New Roman" w:hAnsi="Antique Olive" w:cs="Times New Roman"/>
          <w:sz w:val="16"/>
          <w:szCs w:val="16"/>
          <w:lang w:val="es-ES" w:eastAsia="es-ES"/>
        </w:rPr>
      </w:pPr>
      <w:r w:rsidRPr="00257E0E">
        <w:rPr>
          <w:rFonts w:ascii="Antique Olive" w:eastAsia="Times New Roman" w:hAnsi="Antique Olive" w:cs="Times New Roman"/>
          <w:b/>
          <w:sz w:val="16"/>
          <w:szCs w:val="16"/>
          <w:lang w:val="es-ES" w:eastAsia="es-ES"/>
        </w:rPr>
        <w:t xml:space="preserve">NOTA: </w:t>
      </w:r>
      <w:r w:rsidRPr="00257E0E">
        <w:rPr>
          <w:rFonts w:ascii="Antique Olive" w:eastAsia="Times New Roman" w:hAnsi="Antique Olive" w:cs="Times New Roman"/>
          <w:sz w:val="16"/>
          <w:szCs w:val="16"/>
          <w:lang w:val="es-ES" w:eastAsia="es-ES"/>
        </w:rPr>
        <w:t>Este documento deberá presentarse en papel  membretado  de la   persona  física  o  moral del Licitante.</w:t>
      </w:r>
    </w:p>
    <w:p w:rsidR="00064403" w:rsidRPr="00257E0E" w:rsidRDefault="00064403" w:rsidP="00064403">
      <w:pPr>
        <w:spacing w:after="0" w:line="240" w:lineRule="auto"/>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br w:type="page"/>
      </w: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064403" w:rsidRDefault="00064403" w:rsidP="00257E0E">
      <w:pPr>
        <w:spacing w:after="0" w:line="240" w:lineRule="auto"/>
        <w:jc w:val="center"/>
        <w:rPr>
          <w:rFonts w:ascii="Times New Roman" w:eastAsia="Times New Roman" w:hAnsi="Times New Roman" w:cs="Times New Roman"/>
          <w:sz w:val="24"/>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1910F3" w:rsidRPr="00257E0E" w:rsidRDefault="001910F3" w:rsidP="001910F3">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ANEXO 2</w:t>
      </w:r>
    </w:p>
    <w:p w:rsidR="001910F3" w:rsidRPr="00257E0E" w:rsidRDefault="001910F3" w:rsidP="001910F3">
      <w:pPr>
        <w:spacing w:after="0" w:line="240" w:lineRule="auto"/>
        <w:jc w:val="center"/>
        <w:rPr>
          <w:rFonts w:ascii="Antique Olive" w:eastAsia="Times New Roman" w:hAnsi="Antique Olive" w:cs="Times New Roman"/>
          <w:i/>
          <w:sz w:val="32"/>
          <w:szCs w:val="24"/>
          <w:lang w:val="es-ES" w:eastAsia="es-ES"/>
        </w:rPr>
      </w:pPr>
    </w:p>
    <w:p w:rsidR="001910F3" w:rsidRPr="001910F3" w:rsidRDefault="001910F3" w:rsidP="001910F3">
      <w:pPr>
        <w:spacing w:after="0" w:line="240" w:lineRule="atLeast"/>
        <w:jc w:val="both"/>
        <w:rPr>
          <w:rFonts w:ascii="Antique Olive" w:eastAsia="Arial" w:hAnsi="Antique Olive" w:cstheme="majorHAnsi"/>
          <w:sz w:val="32"/>
          <w:szCs w:val="32"/>
          <w:lang w:val="es-ES" w:eastAsia="es-ES"/>
        </w:rPr>
      </w:pPr>
      <w:r w:rsidRPr="001910F3">
        <w:rPr>
          <w:rFonts w:ascii="Antique Olive" w:eastAsia="Arial" w:hAnsi="Antique Olive" w:cstheme="majorHAnsi"/>
          <w:sz w:val="32"/>
          <w:szCs w:val="32"/>
          <w:lang w:val="es-ES" w:eastAsia="es-ES"/>
        </w:rPr>
        <w:t>CATÁLOGO DE CONCEPTOS Y CANTIDADES DE OBRA, CONTENIENDO DESCRIPCIÓN DETALLADA, UNIDADES DE MEDICIÓN, CANTIDADES DE TRABAJO, PRECIOS UNITARIOS CON NÚMERO Y LETRA E IMPORTES POR PARTIDA, SUBPARTIDA, CONCEPTO Y EL TOTAL DE LA PROPOSICIÓN.</w:t>
      </w:r>
    </w:p>
    <w:p w:rsidR="001910F3" w:rsidRPr="001910F3" w:rsidRDefault="001910F3" w:rsidP="001910F3">
      <w:pPr>
        <w:spacing w:after="0" w:line="240" w:lineRule="atLeast"/>
        <w:rPr>
          <w:rFonts w:ascii="Antique Olive" w:eastAsia="Arial" w:hAnsi="Antique Olive" w:cstheme="majorHAnsi"/>
          <w:sz w:val="32"/>
          <w:szCs w:val="32"/>
          <w:lang w:val="es-ES" w:eastAsia="es-ES"/>
        </w:rPr>
      </w:pPr>
    </w:p>
    <w:p w:rsidR="001910F3" w:rsidRPr="001910F3" w:rsidRDefault="001910F3" w:rsidP="001910F3">
      <w:pPr>
        <w:spacing w:after="0" w:line="240" w:lineRule="atLeast"/>
        <w:jc w:val="center"/>
        <w:rPr>
          <w:rFonts w:ascii="Antique Olive" w:eastAsia="Times New Roman" w:hAnsi="Antique Olive" w:cs="Times New Roman"/>
          <w:sz w:val="32"/>
          <w:szCs w:val="32"/>
          <w:lang w:val="es-ES_tradnl" w:eastAsia="es-ES"/>
        </w:rPr>
      </w:pPr>
      <w:r w:rsidRPr="001910F3">
        <w:rPr>
          <w:rFonts w:ascii="Antique Olive" w:eastAsia="Arial" w:hAnsi="Antique Olive" w:cstheme="majorHAnsi"/>
          <w:sz w:val="32"/>
          <w:szCs w:val="32"/>
          <w:lang w:val="es-ES" w:eastAsia="es-ES"/>
        </w:rPr>
        <w:t>EN ESTE ANEXO SE INCLUYE EL LETRERO DE IDENTIFICACIÓN DE LA OBRA, DE CONFORMIDAD A LO ESTABLECIDO POR EL ARTÍCULO 7 BIS DE LA LEY DE OBRAS.</w:t>
      </w:r>
    </w:p>
    <w:p w:rsidR="001910F3" w:rsidRPr="00257E0E" w:rsidRDefault="001910F3" w:rsidP="001910F3">
      <w:pPr>
        <w:spacing w:after="0" w:line="240" w:lineRule="auto"/>
        <w:jc w:val="center"/>
        <w:rPr>
          <w:rFonts w:ascii="Times New Roman" w:eastAsia="Times New Roman" w:hAnsi="Times New Roman" w:cs="Times New Roman"/>
          <w:sz w:val="24"/>
          <w:szCs w:val="24"/>
          <w:lang w:val="es-ES_tradnl" w:eastAsia="es-ES"/>
        </w:rPr>
      </w:pPr>
    </w:p>
    <w:p w:rsidR="001910F3" w:rsidRPr="00257E0E" w:rsidRDefault="001910F3" w:rsidP="001910F3">
      <w:pPr>
        <w:spacing w:after="0" w:line="240" w:lineRule="auto"/>
        <w:jc w:val="center"/>
        <w:rPr>
          <w:rFonts w:ascii="Times New Roman" w:eastAsia="Times New Roman" w:hAnsi="Times New Roman" w:cs="Times New Roman"/>
          <w:b/>
          <w:sz w:val="24"/>
          <w:szCs w:val="24"/>
          <w:lang w:val="es-ES_tradnl" w:eastAsia="es-ES"/>
        </w:rPr>
        <w:sectPr w:rsidR="001910F3" w:rsidRPr="00257E0E">
          <w:headerReference w:type="default" r:id="rId11"/>
          <w:footerReference w:type="even" r:id="rId12"/>
          <w:footerReference w:type="default" r:id="rId13"/>
          <w:pgSz w:w="12242" w:h="15842" w:code="1"/>
          <w:pgMar w:top="2507" w:right="1701" w:bottom="1134" w:left="1134" w:header="720" w:footer="720" w:gutter="0"/>
          <w:cols w:space="720"/>
        </w:sectPr>
      </w:pPr>
    </w:p>
    <w:p w:rsidR="001910F3" w:rsidRPr="00257E0E" w:rsidRDefault="001910F3" w:rsidP="001910F3">
      <w:pPr>
        <w:spacing w:after="0" w:line="240" w:lineRule="auto"/>
        <w:jc w:val="center"/>
        <w:rPr>
          <w:rFonts w:ascii="Times New Roman" w:eastAsia="Times New Roman" w:hAnsi="Times New Roman" w:cs="Times New Roman"/>
          <w:sz w:val="24"/>
          <w:szCs w:val="24"/>
          <w:lang w:val="es-ES" w:eastAsia="es-ES"/>
        </w:rPr>
      </w:pPr>
    </w:p>
    <w:p w:rsidR="001910F3" w:rsidRPr="00257E0E" w:rsidRDefault="001910F3" w:rsidP="001910F3">
      <w:pPr>
        <w:spacing w:after="0" w:line="240" w:lineRule="auto"/>
        <w:jc w:val="center"/>
        <w:rPr>
          <w:rFonts w:ascii="Times New Roman" w:eastAsia="Times New Roman" w:hAnsi="Times New Roman" w:cs="Times New Roman"/>
          <w:sz w:val="24"/>
          <w:szCs w:val="24"/>
          <w:lang w:val="es-ES" w:eastAsia="es-ES"/>
        </w:rPr>
      </w:pPr>
      <w:r w:rsidRPr="00257E0E">
        <w:rPr>
          <w:rFonts w:ascii="Times New Roman" w:eastAsia="Times New Roman" w:hAnsi="Times New Roman" w:cs="Times New Roman"/>
          <w:sz w:val="24"/>
          <w:szCs w:val="24"/>
          <w:lang w:val="es-ES" w:eastAsia="es-ES"/>
        </w:rPr>
        <w:t>CATÁLOGO DE CONCEPTOS</w:t>
      </w:r>
    </w:p>
    <w:p w:rsidR="001910F3" w:rsidRPr="00257E0E" w:rsidRDefault="001910F3" w:rsidP="001910F3">
      <w:pPr>
        <w:keepNext/>
        <w:spacing w:after="0" w:line="240" w:lineRule="auto"/>
        <w:jc w:val="center"/>
        <w:outlineLvl w:val="1"/>
        <w:rPr>
          <w:rFonts w:ascii="Times New Roman" w:eastAsia="Times New Roman" w:hAnsi="Times New Roman" w:cs="Times New Roman"/>
          <w:b/>
          <w:sz w:val="24"/>
          <w:szCs w:val="24"/>
          <w:lang w:val="es-ES" w:eastAsia="es-ES"/>
        </w:rPr>
      </w:pPr>
      <w:r w:rsidRPr="00257E0E">
        <w:rPr>
          <w:rFonts w:ascii="Times New Roman" w:eastAsia="Times New Roman" w:hAnsi="Times New Roman" w:cs="Times New Roman"/>
          <w:b/>
          <w:sz w:val="24"/>
          <w:szCs w:val="24"/>
          <w:lang w:val="es-ES" w:eastAsia="es-ES"/>
        </w:rPr>
        <w:t>ANEXO 2</w:t>
      </w:r>
    </w:p>
    <w:p w:rsidR="001910F3" w:rsidRPr="00257E0E" w:rsidRDefault="001910F3" w:rsidP="001910F3">
      <w:pPr>
        <w:keepNext/>
        <w:spacing w:after="0" w:line="240" w:lineRule="auto"/>
        <w:jc w:val="center"/>
        <w:outlineLvl w:val="5"/>
        <w:rPr>
          <w:rFonts w:ascii="Times New Roman" w:eastAsia="Times New Roman" w:hAnsi="Times New Roman" w:cs="Times New Roman"/>
          <w:b/>
          <w:bCs/>
          <w:sz w:val="24"/>
          <w:szCs w:val="20"/>
          <w:lang w:val="es-ES" w:eastAsia="es-ES"/>
        </w:rPr>
      </w:pPr>
      <w:r w:rsidRPr="00257E0E">
        <w:rPr>
          <w:rFonts w:ascii="Arial Black" w:eastAsia="Times New Roman" w:hAnsi="Arial Black" w:cs="Times New Roman"/>
          <w:spacing w:val="-20"/>
          <w:sz w:val="18"/>
          <w:szCs w:val="20"/>
          <w:lang w:val="es-ES_tradnl" w:eastAsia="es-ES"/>
        </w:rPr>
        <w:t>INSTITUTO OAXAQUEÑO CONSTRUCTOR DE INFRASTRUCTURA FISICA EDUCATIVA</w:t>
      </w:r>
      <w:r w:rsidRPr="00257E0E">
        <w:rPr>
          <w:rFonts w:ascii="Times New Roman" w:eastAsia="Times New Roman" w:hAnsi="Times New Roman" w:cs="Times New Roman"/>
          <w:b/>
          <w:bCs/>
          <w:sz w:val="24"/>
          <w:szCs w:val="20"/>
          <w:lang w:val="es-ES" w:eastAsia="es-ES"/>
        </w:rPr>
        <w:t xml:space="preserve"> </w:t>
      </w:r>
    </w:p>
    <w:p w:rsidR="001910F3" w:rsidRPr="00257E0E" w:rsidRDefault="001910F3" w:rsidP="001910F3">
      <w:pPr>
        <w:keepNext/>
        <w:spacing w:after="0" w:line="240" w:lineRule="auto"/>
        <w:jc w:val="center"/>
        <w:outlineLvl w:val="5"/>
        <w:rPr>
          <w:rFonts w:ascii="Times New Roman" w:eastAsia="Times New Roman" w:hAnsi="Times New Roman" w:cs="Times New Roman"/>
          <w:b/>
          <w:bCs/>
          <w:sz w:val="24"/>
          <w:szCs w:val="20"/>
          <w:lang w:val="es-ES" w:eastAsia="es-ES"/>
        </w:rPr>
      </w:pPr>
      <w:r w:rsidRPr="00257E0E">
        <w:rPr>
          <w:rFonts w:ascii="Times New Roman" w:eastAsia="Times New Roman" w:hAnsi="Times New Roman" w:cs="Times New Roman"/>
          <w:b/>
          <w:bCs/>
          <w:sz w:val="24"/>
          <w:szCs w:val="20"/>
          <w:lang w:val="es-ES" w:eastAsia="es-ES"/>
        </w:rPr>
        <w:t>C  A  T A L O G  O           D E           C O N  C E P T O S</w:t>
      </w:r>
    </w:p>
    <w:p w:rsidR="001910F3" w:rsidRPr="00257E0E" w:rsidRDefault="001910F3" w:rsidP="001910F3">
      <w:pPr>
        <w:spacing w:after="0" w:line="240" w:lineRule="auto"/>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NOMBRE DEL PROYECTO: ____________________                                                SUBPROGRAMA: ___________________________________</w:t>
      </w:r>
    </w:p>
    <w:p w:rsidR="001910F3" w:rsidRPr="00257E0E" w:rsidRDefault="001910F3" w:rsidP="001910F3">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PROGRAMA:_________________________________                                                DISTRITO:__________________________________________</w:t>
      </w:r>
    </w:p>
    <w:p w:rsidR="001910F3" w:rsidRPr="00257E0E" w:rsidRDefault="001910F3" w:rsidP="001910F3">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REGION:_____________________________________                                                LOCALIDAD:_______________________________________</w:t>
      </w:r>
    </w:p>
    <w:p w:rsidR="001910F3" w:rsidRPr="00257E0E" w:rsidRDefault="001910F3" w:rsidP="001910F3">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MUNICIPIO:__________________________________                                                FECHA:____________________________________________</w:t>
      </w:r>
    </w:p>
    <w:p w:rsidR="001910F3" w:rsidRPr="00257E0E" w:rsidRDefault="001910F3" w:rsidP="001910F3">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CODIGO:_____________________________________                                                FOLIO:_____________________________________________</w:t>
      </w:r>
    </w:p>
    <w:p w:rsidR="001910F3" w:rsidRPr="00257E0E" w:rsidRDefault="001910F3" w:rsidP="001910F3">
      <w:pPr>
        <w:spacing w:after="0" w:line="240" w:lineRule="auto"/>
        <w:jc w:val="both"/>
        <w:rPr>
          <w:rFonts w:ascii="Times New Roman" w:eastAsia="Times New Roman" w:hAnsi="Times New Roman" w:cs="Times New Roman"/>
          <w:bCs/>
          <w:szCs w:val="24"/>
          <w:lang w:val="es-ES" w:eastAsia="es-ES"/>
        </w:rPr>
      </w:pPr>
      <w:r w:rsidRPr="00257E0E">
        <w:rPr>
          <w:rFonts w:ascii="Times New Roman" w:eastAsia="Times New Roman" w:hAnsi="Times New Roman" w:cs="Times New Roman"/>
          <w:bCs/>
          <w:sz w:val="18"/>
          <w:szCs w:val="18"/>
          <w:lang w:val="es-ES" w:eastAsia="es-ES"/>
        </w:rPr>
        <w:t>METAS:                                                                                                                            CODIF:___________</w:t>
      </w:r>
    </w:p>
    <w:p w:rsidR="001910F3" w:rsidRPr="00257E0E" w:rsidRDefault="001910F3" w:rsidP="001910F3">
      <w:pPr>
        <w:spacing w:after="0" w:line="240" w:lineRule="auto"/>
        <w:jc w:val="both"/>
        <w:rPr>
          <w:rFonts w:ascii="Times New Roman" w:eastAsia="Times New Roman" w:hAnsi="Times New Roman" w:cs="Times New Roman"/>
          <w:b/>
          <w:sz w:val="10"/>
          <w:szCs w:val="10"/>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1910F3" w:rsidRPr="00257E0E" w:rsidTr="00B31AB6">
        <w:tc>
          <w:tcPr>
            <w:tcW w:w="854" w:type="dxa"/>
          </w:tcPr>
          <w:p w:rsidR="001910F3" w:rsidRPr="00257E0E" w:rsidRDefault="001910F3" w:rsidP="00B31AB6">
            <w:pPr>
              <w:spacing w:before="40" w:after="4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CLAVE</w:t>
            </w:r>
          </w:p>
        </w:tc>
        <w:tc>
          <w:tcPr>
            <w:tcW w:w="4886" w:type="dxa"/>
          </w:tcPr>
          <w:p w:rsidR="001910F3" w:rsidRPr="00257E0E" w:rsidRDefault="001910F3" w:rsidP="00B31AB6">
            <w:pPr>
              <w:spacing w:before="40" w:after="40" w:line="240" w:lineRule="auto"/>
              <w:jc w:val="center"/>
              <w:rPr>
                <w:rFonts w:ascii="Times New Roman" w:eastAsia="Times New Roman" w:hAnsi="Times New Roman" w:cs="Times New Roman"/>
                <w:i/>
                <w:spacing w:val="20"/>
                <w:sz w:val="20"/>
                <w:szCs w:val="24"/>
                <w:lang w:val="es-ES" w:eastAsia="es-ES"/>
              </w:rPr>
            </w:pPr>
            <w:r w:rsidRPr="00257E0E">
              <w:rPr>
                <w:rFonts w:ascii="Times New Roman" w:eastAsia="Times New Roman" w:hAnsi="Times New Roman" w:cs="Times New Roman"/>
                <w:i/>
                <w:spacing w:val="20"/>
                <w:sz w:val="20"/>
                <w:szCs w:val="24"/>
                <w:lang w:val="es-ES" w:eastAsia="es-ES"/>
              </w:rPr>
              <w:t>DESCRIPCIÓN   DEL   CONCEPTO</w:t>
            </w:r>
          </w:p>
        </w:tc>
        <w:tc>
          <w:tcPr>
            <w:tcW w:w="851" w:type="dxa"/>
          </w:tcPr>
          <w:p w:rsidR="001910F3" w:rsidRPr="00257E0E" w:rsidRDefault="001910F3" w:rsidP="00B31AB6">
            <w:pPr>
              <w:spacing w:before="40" w:after="4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UNID.</w:t>
            </w:r>
          </w:p>
        </w:tc>
        <w:tc>
          <w:tcPr>
            <w:tcW w:w="1276" w:type="dxa"/>
          </w:tcPr>
          <w:p w:rsidR="001910F3" w:rsidRPr="00257E0E" w:rsidRDefault="001910F3" w:rsidP="00B31AB6">
            <w:pPr>
              <w:spacing w:before="40" w:after="4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CANTIDAD</w:t>
            </w:r>
          </w:p>
        </w:tc>
        <w:tc>
          <w:tcPr>
            <w:tcW w:w="1275" w:type="dxa"/>
          </w:tcPr>
          <w:p w:rsidR="001910F3" w:rsidRPr="00257E0E" w:rsidRDefault="001910F3" w:rsidP="00B31AB6">
            <w:pPr>
              <w:spacing w:before="40" w:after="4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 xml:space="preserve">P. UNITARIO </w:t>
            </w:r>
          </w:p>
        </w:tc>
        <w:tc>
          <w:tcPr>
            <w:tcW w:w="3267" w:type="dxa"/>
          </w:tcPr>
          <w:p w:rsidR="001910F3" w:rsidRPr="00257E0E" w:rsidRDefault="001910F3" w:rsidP="00B31AB6">
            <w:pPr>
              <w:spacing w:before="40" w:after="4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P. UNITARIO CON LETRA.</w:t>
            </w:r>
          </w:p>
        </w:tc>
        <w:tc>
          <w:tcPr>
            <w:tcW w:w="1305" w:type="dxa"/>
          </w:tcPr>
          <w:p w:rsidR="001910F3" w:rsidRPr="00257E0E" w:rsidRDefault="001910F3" w:rsidP="00B31AB6">
            <w:pPr>
              <w:spacing w:before="40" w:after="4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IMPORTE</w:t>
            </w:r>
          </w:p>
        </w:tc>
      </w:tr>
      <w:tr w:rsidR="001910F3" w:rsidRPr="00257E0E" w:rsidTr="00B31AB6">
        <w:trPr>
          <w:trHeight w:val="60"/>
        </w:trPr>
        <w:tc>
          <w:tcPr>
            <w:tcW w:w="854" w:type="dxa"/>
          </w:tcPr>
          <w:p w:rsidR="001910F3" w:rsidRPr="00257E0E" w:rsidRDefault="001910F3" w:rsidP="00B31AB6">
            <w:pPr>
              <w:spacing w:before="40" w:after="40" w:line="240" w:lineRule="auto"/>
              <w:jc w:val="both"/>
              <w:rPr>
                <w:rFonts w:ascii="Times New Roman" w:eastAsia="Times New Roman" w:hAnsi="Times New Roman" w:cs="Times New Roman"/>
                <w:b/>
                <w:sz w:val="20"/>
                <w:szCs w:val="24"/>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11161</w:t>
            </w: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11071</w:t>
            </w: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11101</w:t>
            </w: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Cs/>
                <w:sz w:val="18"/>
                <w:szCs w:val="18"/>
                <w:lang w:val="es-ES" w:eastAsia="es-ES"/>
              </w:rPr>
              <w:t>11131</w:t>
            </w:r>
          </w:p>
        </w:tc>
        <w:tc>
          <w:tcPr>
            <w:tcW w:w="4886" w:type="dxa"/>
          </w:tcPr>
          <w:p w:rsidR="001910F3" w:rsidRPr="00257E0E" w:rsidRDefault="001910F3" w:rsidP="00B31AB6">
            <w:pPr>
              <w:spacing w:before="40" w:after="40" w:line="240" w:lineRule="auto"/>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PARTIDA 1 CIMENTACIÓN  * EDIFICIOS*</w:t>
            </w:r>
          </w:p>
          <w:p w:rsidR="001910F3" w:rsidRPr="00257E0E" w:rsidRDefault="001910F3" w:rsidP="00B31AB6">
            <w:pPr>
              <w:spacing w:after="0" w:line="240" w:lineRule="auto"/>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LIMPIA, TRAZO Y NIVELACIÓN DEL TERRENO</w:t>
            </w:r>
          </w:p>
          <w:p w:rsidR="001910F3" w:rsidRPr="00257E0E" w:rsidRDefault="001910F3" w:rsidP="00B31AB6">
            <w:pPr>
              <w:spacing w:after="0" w:line="240" w:lineRule="auto"/>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 xml:space="preserve"> (ÁREA DE EDIFICIO).</w:t>
            </w:r>
          </w:p>
          <w:p w:rsidR="001910F3" w:rsidRPr="00257E0E" w:rsidRDefault="001910F3" w:rsidP="00B31AB6">
            <w:pPr>
              <w:spacing w:after="0" w:line="240" w:lineRule="auto"/>
              <w:jc w:val="both"/>
              <w:rPr>
                <w:rFonts w:ascii="Times New Roman" w:eastAsia="Times New Roman" w:hAnsi="Times New Roman" w:cs="Times New Roman"/>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 xml:space="preserve">EXCAV. A MANO EN TERRENO “A” INVEST.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 xml:space="preserve">EN OBRA CUALQ. PROF. INCL. AFINE DE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 xml:space="preserve">TALUDES Y ACR. DENTR. Y FUERA DE LA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OBRA DE MAT. NO UTIL.</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 xml:space="preserve">PLANTILLA DE CONCRETO HECHO EN OBRA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F’C= 100 KG/CM</w:t>
            </w:r>
            <w:r w:rsidRPr="00257E0E">
              <w:rPr>
                <w:rFonts w:ascii="Times New Roman" w:eastAsia="Times New Roman" w:hAnsi="Times New Roman" w:cs="Times New Roman"/>
                <w:b/>
                <w:bCs/>
                <w:sz w:val="18"/>
                <w:szCs w:val="18"/>
                <w:vertAlign w:val="superscript"/>
                <w:lang w:val="es-ES" w:eastAsia="es-ES"/>
              </w:rPr>
              <w:t>2</w:t>
            </w:r>
            <w:r w:rsidRPr="00257E0E">
              <w:rPr>
                <w:rFonts w:ascii="Times New Roman" w:eastAsia="Times New Roman" w:hAnsi="Times New Roman" w:cs="Times New Roman"/>
                <w:b/>
                <w:bCs/>
                <w:sz w:val="18"/>
                <w:szCs w:val="18"/>
                <w:lang w:val="es-ES" w:eastAsia="es-ES"/>
              </w:rPr>
              <w:t xml:space="preserve"> DE 6 MM DE ESPESOR</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p>
          <w:p w:rsidR="001910F3" w:rsidRPr="00257E0E" w:rsidRDefault="001910F3" w:rsidP="00B31AB6">
            <w:pPr>
              <w:spacing w:after="0" w:line="240" w:lineRule="auto"/>
              <w:jc w:val="both"/>
              <w:rPr>
                <w:rFonts w:ascii="Times New Roman" w:eastAsia="Times New Roman" w:hAnsi="Times New Roman" w:cs="Times New Roman"/>
                <w:b/>
                <w:bCs/>
                <w:sz w:val="18"/>
                <w:szCs w:val="18"/>
                <w:lang w:eastAsia="es-ES"/>
              </w:rPr>
            </w:pPr>
            <w:r w:rsidRPr="00257E0E">
              <w:rPr>
                <w:rFonts w:ascii="Times New Roman" w:eastAsia="Times New Roman" w:hAnsi="Times New Roman" w:cs="Times New Roman"/>
                <w:b/>
                <w:bCs/>
                <w:sz w:val="18"/>
                <w:szCs w:val="18"/>
                <w:lang w:val="es-ES" w:eastAsia="es-ES"/>
              </w:rPr>
              <w:t xml:space="preserve">RELLENO Y COMPACT. </w:t>
            </w:r>
            <w:r w:rsidRPr="00257E0E">
              <w:rPr>
                <w:rFonts w:ascii="Times New Roman" w:eastAsia="Times New Roman" w:hAnsi="Times New Roman" w:cs="Times New Roman"/>
                <w:b/>
                <w:bCs/>
                <w:sz w:val="18"/>
                <w:szCs w:val="18"/>
                <w:lang w:eastAsia="es-ES"/>
              </w:rPr>
              <w:t xml:space="preserve">D/MAT. INERTE,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 xml:space="preserve">COMPACTADO C/PISON Y AGUA EN CAPAS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 xml:space="preserve">DE 20 CM., ESP. INCL. ACARREO DENTRO </w:t>
            </w:r>
          </w:p>
          <w:p w:rsidR="001910F3" w:rsidRPr="00257E0E" w:rsidRDefault="001910F3" w:rsidP="00B31AB6">
            <w:pPr>
              <w:spacing w:after="0" w:line="240" w:lineRule="auto"/>
              <w:jc w:val="both"/>
              <w:rPr>
                <w:rFonts w:ascii="Times New Roman" w:eastAsia="Times New Roman" w:hAnsi="Times New Roman" w:cs="Times New Roman"/>
                <w:b/>
                <w:bCs/>
                <w:sz w:val="18"/>
                <w:szCs w:val="18"/>
                <w:lang w:val="es-ES" w:eastAsia="es-ES"/>
              </w:rPr>
            </w:pPr>
            <w:r w:rsidRPr="00257E0E">
              <w:rPr>
                <w:rFonts w:ascii="Times New Roman" w:eastAsia="Times New Roman" w:hAnsi="Times New Roman" w:cs="Times New Roman"/>
                <w:b/>
                <w:bCs/>
                <w:sz w:val="18"/>
                <w:szCs w:val="18"/>
                <w:lang w:val="es-ES" w:eastAsia="es-ES"/>
              </w:rPr>
              <w:t>DE LA OBRA, MEDIR COMPACTADO.</w:t>
            </w:r>
          </w:p>
          <w:p w:rsidR="001910F3" w:rsidRPr="00257E0E" w:rsidRDefault="001910F3" w:rsidP="00B31AB6">
            <w:pPr>
              <w:spacing w:before="40" w:after="40" w:line="240" w:lineRule="auto"/>
              <w:jc w:val="both"/>
              <w:rPr>
                <w:rFonts w:ascii="Times New Roman" w:eastAsia="Times New Roman" w:hAnsi="Times New Roman" w:cs="Times New Roman"/>
                <w:b/>
                <w:sz w:val="20"/>
                <w:szCs w:val="24"/>
                <w:lang w:val="es-ES" w:eastAsia="es-ES"/>
              </w:rPr>
            </w:pPr>
          </w:p>
        </w:tc>
        <w:tc>
          <w:tcPr>
            <w:tcW w:w="851" w:type="dxa"/>
          </w:tcPr>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r w:rsidRPr="00257E0E">
              <w:rPr>
                <w:rFonts w:ascii="Times New Roman" w:eastAsia="Times New Roman" w:hAnsi="Times New Roman" w:cs="Times New Roman"/>
                <w:b/>
                <w:sz w:val="18"/>
                <w:szCs w:val="18"/>
                <w:lang w:val="es-ES" w:eastAsia="es-ES"/>
              </w:rPr>
              <w:t>M</w:t>
            </w:r>
            <w:r w:rsidRPr="00257E0E">
              <w:rPr>
                <w:rFonts w:ascii="Times New Roman" w:eastAsia="Times New Roman" w:hAnsi="Times New Roman" w:cs="Times New Roman"/>
                <w:b/>
                <w:sz w:val="18"/>
                <w:szCs w:val="18"/>
                <w:vertAlign w:val="superscript"/>
                <w:lang w:val="es-ES" w:eastAsia="es-ES"/>
              </w:rPr>
              <w:t>2</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r w:rsidRPr="00257E0E">
              <w:rPr>
                <w:rFonts w:ascii="Times New Roman" w:eastAsia="Times New Roman" w:hAnsi="Times New Roman" w:cs="Times New Roman"/>
                <w:b/>
                <w:sz w:val="18"/>
                <w:szCs w:val="18"/>
                <w:lang w:val="es-ES" w:eastAsia="es-ES"/>
              </w:rPr>
              <w:t>M</w:t>
            </w:r>
            <w:r w:rsidRPr="00257E0E">
              <w:rPr>
                <w:rFonts w:ascii="Times New Roman" w:eastAsia="Times New Roman" w:hAnsi="Times New Roman" w:cs="Times New Roman"/>
                <w:b/>
                <w:sz w:val="18"/>
                <w:szCs w:val="18"/>
                <w:vertAlign w:val="superscript"/>
                <w:lang w:val="es-ES" w:eastAsia="es-ES"/>
              </w:rPr>
              <w:t>3</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r w:rsidRPr="00257E0E">
              <w:rPr>
                <w:rFonts w:ascii="Times New Roman" w:eastAsia="Times New Roman" w:hAnsi="Times New Roman" w:cs="Times New Roman"/>
                <w:b/>
                <w:sz w:val="18"/>
                <w:szCs w:val="18"/>
                <w:lang w:val="es-ES" w:eastAsia="es-ES"/>
              </w:rPr>
              <w:t>M</w:t>
            </w:r>
            <w:r w:rsidRPr="00257E0E">
              <w:rPr>
                <w:rFonts w:ascii="Times New Roman" w:eastAsia="Times New Roman" w:hAnsi="Times New Roman" w:cs="Times New Roman"/>
                <w:b/>
                <w:sz w:val="18"/>
                <w:szCs w:val="18"/>
                <w:vertAlign w:val="superscript"/>
                <w:lang w:val="es-ES" w:eastAsia="es-ES"/>
              </w:rPr>
              <w:t>2</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r w:rsidRPr="00257E0E">
              <w:rPr>
                <w:rFonts w:ascii="Times New Roman" w:eastAsia="Times New Roman" w:hAnsi="Times New Roman" w:cs="Times New Roman"/>
                <w:b/>
                <w:sz w:val="18"/>
                <w:szCs w:val="18"/>
                <w:lang w:val="es-ES" w:eastAsia="es-ES"/>
              </w:rPr>
              <w:t>M</w:t>
            </w:r>
            <w:r w:rsidRPr="00257E0E">
              <w:rPr>
                <w:rFonts w:ascii="Times New Roman" w:eastAsia="Times New Roman" w:hAnsi="Times New Roman" w:cs="Times New Roman"/>
                <w:b/>
                <w:sz w:val="18"/>
                <w:szCs w:val="18"/>
                <w:vertAlign w:val="superscript"/>
                <w:lang w:val="es-ES" w:eastAsia="es-ES"/>
              </w:rPr>
              <w:t>3</w:t>
            </w:r>
          </w:p>
        </w:tc>
        <w:tc>
          <w:tcPr>
            <w:tcW w:w="1276" w:type="dxa"/>
          </w:tcPr>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s-E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A 110.880</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B 112.920</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A  87.900</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B  78.800</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A  78.722</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B  75.980</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A  55.252</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B  48.765</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p>
        </w:tc>
        <w:tc>
          <w:tcPr>
            <w:tcW w:w="1275" w:type="dxa"/>
          </w:tcPr>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after="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sz w:val="18"/>
                <w:szCs w:val="18"/>
                <w:lang w:val="en-US" w:eastAsia="es-ES"/>
              </w:rPr>
            </w:pPr>
          </w:p>
          <w:p w:rsidR="001910F3" w:rsidRPr="00257E0E" w:rsidRDefault="001910F3" w:rsidP="00B31AB6">
            <w:pPr>
              <w:spacing w:before="40" w:after="40" w:line="240" w:lineRule="auto"/>
              <w:rPr>
                <w:rFonts w:ascii="Times New Roman" w:eastAsia="Times New Roman" w:hAnsi="Times New Roman" w:cs="Times New Roman"/>
                <w:sz w:val="18"/>
                <w:szCs w:val="18"/>
                <w:lang w:val="en-US" w:eastAsia="es-ES"/>
              </w:rPr>
            </w:pPr>
          </w:p>
        </w:tc>
        <w:tc>
          <w:tcPr>
            <w:tcW w:w="3267" w:type="dxa"/>
          </w:tcPr>
          <w:p w:rsidR="001910F3" w:rsidRPr="00257E0E" w:rsidRDefault="001910F3" w:rsidP="00B31AB6">
            <w:pPr>
              <w:spacing w:before="40" w:after="40" w:line="240" w:lineRule="auto"/>
              <w:jc w:val="both"/>
              <w:rPr>
                <w:rFonts w:ascii="Times New Roman" w:eastAsia="Times New Roman" w:hAnsi="Times New Roman" w:cs="Times New Roman"/>
                <w:b/>
                <w:sz w:val="18"/>
                <w:szCs w:val="18"/>
                <w:lang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P.U. CON LETRA:(____________)</w:t>
            </w: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P.U. CON LETRA: (____________)</w:t>
            </w: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P.U. CON LETRA:(____________)</w:t>
            </w: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p>
          <w:p w:rsidR="001910F3" w:rsidRPr="00257E0E" w:rsidRDefault="001910F3" w:rsidP="00B31AB6">
            <w:pPr>
              <w:spacing w:before="40" w:after="40" w:line="240" w:lineRule="auto"/>
              <w:jc w:val="both"/>
              <w:rPr>
                <w:rFonts w:ascii="Times New Roman" w:eastAsia="Times New Roman" w:hAnsi="Times New Roman" w:cs="Times New Roman"/>
                <w:bCs/>
                <w:sz w:val="18"/>
                <w:szCs w:val="18"/>
                <w:lang w:val="es-ES" w:eastAsia="es-ES"/>
              </w:rPr>
            </w:pPr>
            <w:r w:rsidRPr="00257E0E">
              <w:rPr>
                <w:rFonts w:ascii="Times New Roman" w:eastAsia="Times New Roman" w:hAnsi="Times New Roman" w:cs="Times New Roman"/>
                <w:bCs/>
                <w:sz w:val="18"/>
                <w:szCs w:val="18"/>
                <w:lang w:val="es-ES" w:eastAsia="es-ES"/>
              </w:rPr>
              <w:t>P.U. CON LETRA:(____________)</w:t>
            </w:r>
          </w:p>
          <w:p w:rsidR="001910F3" w:rsidRPr="00257E0E" w:rsidRDefault="001910F3" w:rsidP="00B31AB6">
            <w:pPr>
              <w:spacing w:before="40" w:after="40" w:line="240" w:lineRule="auto"/>
              <w:jc w:val="right"/>
              <w:rPr>
                <w:rFonts w:ascii="Times New Roman" w:eastAsia="Times New Roman" w:hAnsi="Times New Roman" w:cs="Times New Roman"/>
                <w:b/>
                <w:bCs/>
                <w:sz w:val="18"/>
                <w:szCs w:val="18"/>
                <w:lang w:val="en-US" w:eastAsia="es-ES"/>
              </w:rPr>
            </w:pPr>
            <w:r w:rsidRPr="00257E0E">
              <w:rPr>
                <w:rFonts w:ascii="Times New Roman" w:eastAsia="Times New Roman" w:hAnsi="Times New Roman" w:cs="Times New Roman"/>
                <w:b/>
                <w:bCs/>
                <w:sz w:val="18"/>
                <w:szCs w:val="18"/>
                <w:lang w:val="en-US" w:eastAsia="es-ES"/>
              </w:rPr>
              <w:t>EDIF. A</w:t>
            </w:r>
          </w:p>
          <w:p w:rsidR="001910F3" w:rsidRPr="00257E0E" w:rsidRDefault="001910F3" w:rsidP="00B31AB6">
            <w:pPr>
              <w:spacing w:before="40" w:after="40" w:line="240" w:lineRule="auto"/>
              <w:jc w:val="right"/>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bCs/>
                <w:sz w:val="18"/>
                <w:szCs w:val="18"/>
                <w:lang w:val="en-US" w:eastAsia="es-ES"/>
              </w:rPr>
              <w:t>EDIF. B</w:t>
            </w:r>
          </w:p>
        </w:tc>
        <w:tc>
          <w:tcPr>
            <w:tcW w:w="1305" w:type="dxa"/>
          </w:tcPr>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both"/>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$________</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r w:rsidRPr="00257E0E">
              <w:rPr>
                <w:rFonts w:ascii="Times New Roman" w:eastAsia="Times New Roman" w:hAnsi="Times New Roman" w:cs="Times New Roman"/>
                <w:b/>
                <w:sz w:val="18"/>
                <w:szCs w:val="18"/>
                <w:lang w:val="en-US" w:eastAsia="es-ES"/>
              </w:rPr>
              <w:t>$________</w:t>
            </w:r>
          </w:p>
          <w:p w:rsidR="001910F3" w:rsidRPr="00257E0E" w:rsidRDefault="001910F3" w:rsidP="00B31AB6">
            <w:pPr>
              <w:spacing w:before="40" w:after="40" w:line="240" w:lineRule="auto"/>
              <w:jc w:val="center"/>
              <w:rPr>
                <w:rFonts w:ascii="Times New Roman" w:eastAsia="Times New Roman" w:hAnsi="Times New Roman" w:cs="Times New Roman"/>
                <w:b/>
                <w:sz w:val="18"/>
                <w:szCs w:val="18"/>
                <w:lang w:val="en-US" w:eastAsia="es-ES"/>
              </w:rPr>
            </w:pPr>
          </w:p>
        </w:tc>
      </w:tr>
    </w:tbl>
    <w:p w:rsidR="00257E0E" w:rsidRDefault="00257E0E"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sectPr w:rsidR="001910F3" w:rsidSect="003139FD">
          <w:pgSz w:w="15842" w:h="12242" w:orient="landscape" w:code="1"/>
          <w:pgMar w:top="1134" w:right="1497" w:bottom="851" w:left="851" w:header="720" w:footer="720" w:gutter="0"/>
          <w:cols w:space="720"/>
        </w:sect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CA7CFD" w:rsidRDefault="00CA7CFD" w:rsidP="001910F3">
      <w:pPr>
        <w:spacing w:after="0" w:line="240" w:lineRule="auto"/>
        <w:jc w:val="center"/>
        <w:rPr>
          <w:rFonts w:ascii="Antique Olive" w:eastAsia="Times New Roman" w:hAnsi="Antique Olive" w:cs="Times New Roman"/>
          <w:b/>
          <w:sz w:val="48"/>
          <w:szCs w:val="24"/>
          <w:lang w:val="es-ES" w:eastAsia="es-ES"/>
        </w:rPr>
      </w:pPr>
    </w:p>
    <w:p w:rsidR="00CA7CFD" w:rsidRDefault="00CA7CFD" w:rsidP="001910F3">
      <w:pPr>
        <w:spacing w:after="0" w:line="240" w:lineRule="auto"/>
        <w:jc w:val="center"/>
        <w:rPr>
          <w:rFonts w:ascii="Antique Olive" w:eastAsia="Times New Roman" w:hAnsi="Antique Olive" w:cs="Times New Roman"/>
          <w:b/>
          <w:sz w:val="48"/>
          <w:szCs w:val="24"/>
          <w:lang w:val="es-ES" w:eastAsia="es-ES"/>
        </w:rPr>
      </w:pPr>
    </w:p>
    <w:p w:rsidR="001910F3" w:rsidRPr="00257E0E" w:rsidRDefault="001910F3" w:rsidP="001910F3">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3</w:t>
      </w:r>
    </w:p>
    <w:p w:rsidR="001910F3" w:rsidRPr="00257E0E" w:rsidRDefault="001910F3" w:rsidP="001910F3">
      <w:pPr>
        <w:spacing w:after="0" w:line="240" w:lineRule="auto"/>
        <w:jc w:val="center"/>
        <w:rPr>
          <w:rFonts w:ascii="Antique Olive" w:eastAsia="Times New Roman" w:hAnsi="Antique Olive" w:cs="Times New Roman"/>
          <w:i/>
          <w:sz w:val="32"/>
          <w:szCs w:val="24"/>
          <w:lang w:val="es-ES" w:eastAsia="es-ES"/>
        </w:rPr>
      </w:pPr>
    </w:p>
    <w:p w:rsidR="001910F3" w:rsidRPr="001910F3" w:rsidRDefault="001910F3" w:rsidP="001910F3">
      <w:pPr>
        <w:spacing w:after="0" w:line="240" w:lineRule="atLeast"/>
        <w:jc w:val="both"/>
        <w:rPr>
          <w:rFonts w:ascii="Antique Olive" w:eastAsia="Arial" w:hAnsi="Antique Olive" w:cstheme="majorHAnsi"/>
          <w:sz w:val="32"/>
          <w:szCs w:val="32"/>
          <w:lang w:val="es-ES" w:eastAsia="es-ES"/>
        </w:rPr>
      </w:pPr>
      <w:r w:rsidRPr="001910F3">
        <w:rPr>
          <w:rFonts w:ascii="Antique Olive" w:eastAsia="Arial" w:hAnsi="Antique Olive" w:cstheme="majorHAnsi"/>
          <w:sz w:val="32"/>
          <w:szCs w:val="32"/>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p w:rsidR="001910F3" w:rsidRPr="001910F3" w:rsidRDefault="001910F3" w:rsidP="001910F3">
      <w:pPr>
        <w:spacing w:after="0" w:line="240" w:lineRule="auto"/>
        <w:jc w:val="both"/>
        <w:rPr>
          <w:rFonts w:ascii="Antique Olive" w:eastAsia="Times New Roman" w:hAnsi="Antique Olive" w:cs="Times New Roman"/>
          <w:sz w:val="32"/>
          <w:szCs w:val="32"/>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1910F3" w:rsidRDefault="001910F3" w:rsidP="00257E0E">
      <w:pPr>
        <w:spacing w:after="0" w:line="240" w:lineRule="auto"/>
        <w:rPr>
          <w:rFonts w:ascii="Times New Roman" w:eastAsia="Times New Roman" w:hAnsi="Times New Roman" w:cs="Times New Roman"/>
          <w:sz w:val="48"/>
          <w:szCs w:val="24"/>
          <w:lang w:val="es-ES" w:eastAsia="es-ES"/>
        </w:rPr>
      </w:pPr>
    </w:p>
    <w:p w:rsidR="00CA7CFD" w:rsidRDefault="00CA7CFD" w:rsidP="001910F3">
      <w:pPr>
        <w:keepNext/>
        <w:spacing w:after="0" w:line="240" w:lineRule="auto"/>
        <w:jc w:val="center"/>
        <w:outlineLvl w:val="1"/>
        <w:rPr>
          <w:rFonts w:ascii="Times New Roman" w:eastAsia="Times New Roman" w:hAnsi="Times New Roman" w:cs="Times New Roman"/>
          <w:b/>
          <w:lang w:val="es-ES" w:eastAsia="es-ES"/>
        </w:rPr>
      </w:pPr>
    </w:p>
    <w:p w:rsidR="001910F3" w:rsidRPr="00257E0E" w:rsidRDefault="001910F3" w:rsidP="001910F3">
      <w:pPr>
        <w:keepNext/>
        <w:spacing w:after="0" w:line="240" w:lineRule="auto"/>
        <w:jc w:val="center"/>
        <w:outlineLvl w:val="1"/>
        <w:rPr>
          <w:rFonts w:ascii="Times New Roman" w:eastAsia="Times New Roman" w:hAnsi="Times New Roman" w:cs="Times New Roman"/>
          <w:b/>
          <w:lang w:val="es-ES" w:eastAsia="es-ES"/>
        </w:rPr>
      </w:pPr>
      <w:r w:rsidRPr="00257E0E">
        <w:rPr>
          <w:rFonts w:ascii="Times New Roman" w:eastAsia="Times New Roman" w:hAnsi="Times New Roman" w:cs="Times New Roman"/>
          <w:b/>
          <w:lang w:val="es-ES" w:eastAsia="es-ES"/>
        </w:rPr>
        <w:t>ANÁLISIS DE PRECIOS UNITARIOS</w:t>
      </w:r>
    </w:p>
    <w:p w:rsidR="001910F3" w:rsidRPr="00257E0E" w:rsidRDefault="001910F3" w:rsidP="001910F3">
      <w:pPr>
        <w:tabs>
          <w:tab w:val="left" w:pos="8931"/>
        </w:tabs>
        <w:spacing w:after="0" w:line="240" w:lineRule="auto"/>
        <w:jc w:val="center"/>
        <w:rPr>
          <w:rFonts w:ascii="Times New Roman" w:eastAsia="Times New Roman" w:hAnsi="Times New Roman" w:cs="Times New Roman"/>
          <w:lang w:val="es-ES" w:eastAsia="es-ES"/>
        </w:rPr>
      </w:pPr>
      <w:r w:rsidRPr="00257E0E">
        <w:rPr>
          <w:rFonts w:ascii="Times New Roman" w:eastAsia="Times New Roman" w:hAnsi="Times New Roman" w:cs="Times New Roman"/>
          <w:lang w:val="es-ES" w:eastAsia="es-ES"/>
        </w:rPr>
        <w:t>SE DEBERÁ PRESENTAR EN PAPEL MEMBRETADO DE LA PERSONA FÍSICA O MORAL DEL LICITANTE</w:t>
      </w:r>
    </w:p>
    <w:p w:rsidR="001910F3" w:rsidRPr="00257E0E" w:rsidRDefault="001910F3" w:rsidP="001910F3">
      <w:pPr>
        <w:keepNext/>
        <w:tabs>
          <w:tab w:val="left" w:pos="8931"/>
        </w:tabs>
        <w:spacing w:after="0" w:line="240" w:lineRule="auto"/>
        <w:jc w:val="center"/>
        <w:outlineLvl w:val="1"/>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 xml:space="preserve">ANEXO </w:t>
      </w:r>
      <w:r w:rsidR="00CA7CFD">
        <w:rPr>
          <w:rFonts w:ascii="Times New Roman" w:eastAsia="Times New Roman" w:hAnsi="Times New Roman" w:cs="Times New Roman"/>
          <w:b/>
          <w:sz w:val="20"/>
          <w:szCs w:val="20"/>
          <w:lang w:val="es-ES" w:eastAsia="es-ES"/>
        </w:rPr>
        <w:t>3</w:t>
      </w:r>
    </w:p>
    <w:p w:rsidR="001910F3" w:rsidRPr="00257E0E" w:rsidRDefault="001910F3" w:rsidP="001910F3">
      <w:pPr>
        <w:tabs>
          <w:tab w:val="left" w:pos="8931"/>
        </w:tabs>
        <w:spacing w:after="0" w:line="240" w:lineRule="auto"/>
        <w:jc w:val="center"/>
        <w:rPr>
          <w:rFonts w:ascii="Times New Roman" w:eastAsia="Times New Roman" w:hAnsi="Times New Roman" w:cs="Times New Roman"/>
          <w:b/>
          <w:sz w:val="10"/>
          <w:szCs w:val="10"/>
          <w:lang w:val="es-ES" w:eastAsia="es-ES"/>
        </w:rPr>
      </w:pPr>
    </w:p>
    <w:p w:rsidR="001910F3" w:rsidRPr="00257E0E" w:rsidRDefault="001910F3" w:rsidP="001910F3">
      <w:pPr>
        <w:spacing w:after="0" w:line="240" w:lineRule="auto"/>
        <w:ind w:right="-91"/>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 xml:space="preserve">No. </w:t>
      </w:r>
      <w:r w:rsidR="00A30657">
        <w:rPr>
          <w:rFonts w:ascii="Times New Roman" w:eastAsia="Times New Roman" w:hAnsi="Times New Roman" w:cs="Times New Roman"/>
          <w:sz w:val="18"/>
          <w:szCs w:val="18"/>
          <w:lang w:val="es-ES" w:eastAsia="es-ES"/>
        </w:rPr>
        <w:t>INVITACIÓN</w:t>
      </w:r>
      <w:r w:rsidRPr="00257E0E">
        <w:rPr>
          <w:rFonts w:ascii="Times New Roman" w:eastAsia="Times New Roman" w:hAnsi="Times New Roman" w:cs="Times New Roman"/>
          <w:sz w:val="18"/>
          <w:szCs w:val="18"/>
          <w:lang w:val="es-ES" w:eastAsia="es-ES"/>
        </w:rPr>
        <w:t xml:space="preserve"> _________________________________________________________________________________________          </w:t>
      </w:r>
    </w:p>
    <w:p w:rsidR="001910F3" w:rsidRPr="00257E0E" w:rsidRDefault="001910F3" w:rsidP="001910F3">
      <w:pPr>
        <w:spacing w:after="0" w:line="240" w:lineRule="auto"/>
        <w:ind w:right="-91"/>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OBRA __________________________________________________________________________________________________</w:t>
      </w:r>
    </w:p>
    <w:p w:rsidR="001910F3" w:rsidRPr="00257E0E" w:rsidRDefault="001910F3" w:rsidP="001910F3">
      <w:pPr>
        <w:spacing w:after="0" w:line="240" w:lineRule="auto"/>
        <w:ind w:right="-91"/>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UBICACIÓN ____________________________________________________________________________________________</w:t>
      </w:r>
    </w:p>
    <w:p w:rsidR="001910F3" w:rsidRPr="00257E0E" w:rsidRDefault="001910F3" w:rsidP="001910F3">
      <w:pPr>
        <w:spacing w:after="0" w:line="240" w:lineRule="auto"/>
        <w:ind w:right="-91"/>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 xml:space="preserve">CLAVE DEL CONCEPTO _______________________________________   </w:t>
      </w:r>
      <w:r w:rsidRPr="00257E0E">
        <w:rPr>
          <w:rFonts w:ascii="Times New Roman" w:eastAsia="Times New Roman" w:hAnsi="Times New Roman" w:cs="Times New Roman"/>
          <w:sz w:val="18"/>
          <w:szCs w:val="18"/>
          <w:lang w:val="es-ES" w:eastAsia="es-ES"/>
        </w:rPr>
        <w:tab/>
        <w:t>UNIDAD _________________________</w:t>
      </w:r>
    </w:p>
    <w:p w:rsidR="001910F3" w:rsidRPr="00257E0E" w:rsidRDefault="001910F3" w:rsidP="001910F3">
      <w:pPr>
        <w:spacing w:after="0" w:line="240" w:lineRule="auto"/>
        <w:ind w:right="-91"/>
        <w:jc w:val="both"/>
        <w:rPr>
          <w:rFonts w:ascii="Times New Roman" w:eastAsia="Times New Roman" w:hAnsi="Times New Roman" w:cs="Times New Roman"/>
          <w:sz w:val="18"/>
          <w:szCs w:val="18"/>
          <w:lang w:val="es-ES" w:eastAsia="es-ES"/>
        </w:rPr>
      </w:pPr>
      <w:r w:rsidRPr="00257E0E">
        <w:rPr>
          <w:rFonts w:ascii="Times New Roman" w:eastAsia="Times New Roman" w:hAnsi="Times New Roman" w:cs="Times New Roman"/>
          <w:sz w:val="18"/>
          <w:szCs w:val="18"/>
          <w:lang w:val="es-ES" w:eastAsia="es-ES"/>
        </w:rPr>
        <w:t>CONCEPTO ____________________________________________________________________________________________</w:t>
      </w:r>
    </w:p>
    <w:p w:rsidR="001910F3" w:rsidRPr="00257E0E" w:rsidRDefault="001910F3" w:rsidP="001910F3">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M A T E R I A L E S</w:t>
      </w:r>
    </w:p>
    <w:tbl>
      <w:tblPr>
        <w:tblW w:w="9441" w:type="dxa"/>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1910F3" w:rsidRPr="00257E0E" w:rsidTr="00B31AB6">
        <w:trPr>
          <w:cantSplit/>
        </w:trPr>
        <w:tc>
          <w:tcPr>
            <w:tcW w:w="576"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tabs>
                <w:tab w:val="left" w:pos="6570"/>
              </w:tabs>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No.</w:t>
            </w:r>
          </w:p>
        </w:tc>
        <w:tc>
          <w:tcPr>
            <w:tcW w:w="3762"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tabs>
                <w:tab w:val="left" w:pos="6570"/>
              </w:tabs>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MATERIALES</w:t>
            </w:r>
          </w:p>
        </w:tc>
        <w:tc>
          <w:tcPr>
            <w:tcW w:w="1134"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tabs>
                <w:tab w:val="left" w:pos="6570"/>
              </w:tabs>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UNID.</w:t>
            </w:r>
          </w:p>
        </w:tc>
        <w:tc>
          <w:tcPr>
            <w:tcW w:w="1276"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tabs>
                <w:tab w:val="left" w:pos="6570"/>
              </w:tabs>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CANTIDAD</w:t>
            </w:r>
          </w:p>
        </w:tc>
        <w:tc>
          <w:tcPr>
            <w:tcW w:w="1275"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tabs>
                <w:tab w:val="left" w:pos="6570"/>
              </w:tabs>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COSTO $</w:t>
            </w:r>
          </w:p>
        </w:tc>
        <w:tc>
          <w:tcPr>
            <w:tcW w:w="1418"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tabs>
                <w:tab w:val="left" w:pos="6570"/>
              </w:tabs>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IMPORTE $</w:t>
            </w:r>
          </w:p>
        </w:tc>
      </w:tr>
      <w:tr w:rsidR="001910F3" w:rsidRPr="00257E0E" w:rsidTr="00B31AB6">
        <w:trPr>
          <w:cantSplit/>
        </w:trPr>
        <w:tc>
          <w:tcPr>
            <w:tcW w:w="576" w:type="dxa"/>
            <w:tcBorders>
              <w:left w:val="single" w:sz="12"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3762" w:type="dxa"/>
            <w:tcBorders>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134" w:type="dxa"/>
            <w:tcBorders>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276" w:type="dxa"/>
            <w:tcBorders>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275" w:type="dxa"/>
            <w:tcBorders>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418" w:type="dxa"/>
            <w:tcBorders>
              <w:left w:val="single" w:sz="6" w:space="0" w:color="auto"/>
              <w:bottom w:val="single" w:sz="6" w:space="0" w:color="auto"/>
              <w:right w:val="single" w:sz="12"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576" w:type="dxa"/>
            <w:tcBorders>
              <w:top w:val="single" w:sz="6" w:space="0" w:color="auto"/>
              <w:left w:val="single" w:sz="12"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3762"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134"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276"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275"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418" w:type="dxa"/>
            <w:tcBorders>
              <w:top w:val="single" w:sz="6" w:space="0" w:color="auto"/>
              <w:left w:val="single" w:sz="6" w:space="0" w:color="auto"/>
              <w:bottom w:val="single" w:sz="6" w:space="0" w:color="auto"/>
              <w:right w:val="single" w:sz="12"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576" w:type="dxa"/>
            <w:tcBorders>
              <w:top w:val="single" w:sz="6" w:space="0" w:color="auto"/>
              <w:left w:val="single" w:sz="12"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3762" w:type="dxa"/>
            <w:tcBorders>
              <w:top w:val="single" w:sz="6" w:space="0" w:color="auto"/>
              <w:left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134" w:type="dxa"/>
            <w:tcBorders>
              <w:top w:val="single" w:sz="6" w:space="0" w:color="auto"/>
              <w:left w:val="single" w:sz="6" w:space="0" w:color="auto"/>
              <w:bottom w:val="single" w:sz="12"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276" w:type="dxa"/>
            <w:tcBorders>
              <w:top w:val="single" w:sz="6" w:space="0" w:color="auto"/>
              <w:left w:val="single" w:sz="6" w:space="0" w:color="auto"/>
              <w:bottom w:val="single" w:sz="12"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275" w:type="dxa"/>
            <w:tcBorders>
              <w:top w:val="single" w:sz="6" w:space="0" w:color="auto"/>
              <w:left w:val="single" w:sz="6" w:space="0" w:color="auto"/>
              <w:right w:val="single" w:sz="6"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c>
          <w:tcPr>
            <w:tcW w:w="1418" w:type="dxa"/>
            <w:tcBorders>
              <w:top w:val="single" w:sz="6" w:space="0" w:color="auto"/>
              <w:left w:val="single" w:sz="6" w:space="0" w:color="auto"/>
              <w:right w:val="single" w:sz="12" w:space="0" w:color="auto"/>
            </w:tcBorders>
          </w:tcPr>
          <w:p w:rsidR="001910F3" w:rsidRPr="00257E0E" w:rsidRDefault="001910F3" w:rsidP="00B31AB6">
            <w:pPr>
              <w:tabs>
                <w:tab w:val="left" w:pos="6570"/>
              </w:tabs>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8023" w:type="dxa"/>
            <w:gridSpan w:val="5"/>
            <w:tcBorders>
              <w:top w:val="single" w:sz="12" w:space="0" w:color="auto"/>
              <w:left w:val="single" w:sz="12" w:space="0" w:color="auto"/>
              <w:bottom w:val="single" w:sz="12" w:space="0" w:color="auto"/>
              <w:right w:val="single" w:sz="6" w:space="0" w:color="auto"/>
            </w:tcBorders>
          </w:tcPr>
          <w:p w:rsidR="001910F3" w:rsidRPr="00257E0E" w:rsidRDefault="001910F3" w:rsidP="00B31AB6">
            <w:pPr>
              <w:spacing w:after="0" w:line="240" w:lineRule="auto"/>
              <w:jc w:val="center"/>
              <w:rPr>
                <w:rFonts w:ascii="Times New Roman" w:eastAsia="Times New Roman" w:hAnsi="Times New Roman" w:cs="Times New Roman"/>
                <w:sz w:val="16"/>
                <w:szCs w:val="16"/>
                <w:lang w:val="es-ES" w:eastAsia="es-ES"/>
              </w:rPr>
            </w:pPr>
            <w:r w:rsidRPr="00257E0E">
              <w:rPr>
                <w:rFonts w:ascii="Times New Roman" w:eastAsia="Times New Roman" w:hAnsi="Times New Roman" w:cs="Times New Roman"/>
                <w:sz w:val="16"/>
                <w:szCs w:val="16"/>
                <w:lang w:val="es-ES" w:eastAsia="es-ES"/>
              </w:rPr>
              <w:t>SUMA DE MATERIALES</w:t>
            </w:r>
          </w:p>
        </w:tc>
        <w:tc>
          <w:tcPr>
            <w:tcW w:w="1418" w:type="dxa"/>
            <w:tcBorders>
              <w:top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p>
        </w:tc>
      </w:tr>
    </w:tbl>
    <w:p w:rsidR="001910F3" w:rsidRPr="00257E0E" w:rsidRDefault="001910F3" w:rsidP="001910F3">
      <w:pPr>
        <w:spacing w:after="0" w:line="240" w:lineRule="auto"/>
        <w:rPr>
          <w:rFonts w:ascii="Times New Roman" w:eastAsia="Times New Roman" w:hAnsi="Times New Roman" w:cs="Times New Roman"/>
          <w:b/>
          <w:sz w:val="16"/>
          <w:szCs w:val="16"/>
          <w:lang w:val="es-ES" w:eastAsia="es-ES"/>
        </w:rPr>
      </w:pPr>
    </w:p>
    <w:p w:rsidR="001910F3" w:rsidRPr="00257E0E" w:rsidRDefault="001910F3" w:rsidP="001910F3">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M A N O    D E    O B R A</w:t>
      </w:r>
    </w:p>
    <w:tbl>
      <w:tblPr>
        <w:tblW w:w="9426" w:type="dxa"/>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1910F3" w:rsidRPr="00257E0E" w:rsidTr="00B31AB6">
        <w:trPr>
          <w:cantSplit/>
        </w:trPr>
        <w:tc>
          <w:tcPr>
            <w:tcW w:w="561"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SALARIO</w:t>
            </w:r>
          </w:p>
        </w:tc>
        <w:tc>
          <w:tcPr>
            <w:tcW w:w="851"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REND.</w:t>
            </w:r>
          </w:p>
        </w:tc>
        <w:tc>
          <w:tcPr>
            <w:tcW w:w="709"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UNID.</w:t>
            </w:r>
          </w:p>
        </w:tc>
        <w:tc>
          <w:tcPr>
            <w:tcW w:w="850"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CANT.</w:t>
            </w:r>
          </w:p>
        </w:tc>
        <w:tc>
          <w:tcPr>
            <w:tcW w:w="992"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COSTO $</w:t>
            </w:r>
          </w:p>
        </w:tc>
        <w:tc>
          <w:tcPr>
            <w:tcW w:w="1418"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IMPORTE $</w:t>
            </w:r>
          </w:p>
        </w:tc>
      </w:tr>
      <w:tr w:rsidR="001910F3" w:rsidRPr="00257E0E" w:rsidTr="00B31AB6">
        <w:trPr>
          <w:cantSplit/>
        </w:trPr>
        <w:tc>
          <w:tcPr>
            <w:tcW w:w="561" w:type="dxa"/>
            <w:tcBorders>
              <w:left w:val="single" w:sz="12"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2911"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134"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1"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09"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0"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992"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jc w:val="center"/>
              <w:rPr>
                <w:rFonts w:ascii="Times New Roman" w:eastAsia="Times New Roman" w:hAnsi="Times New Roman" w:cs="Times New Roman"/>
                <w:sz w:val="16"/>
                <w:szCs w:val="16"/>
                <w:lang w:val="es-ES" w:eastAsia="es-ES"/>
              </w:rPr>
            </w:pPr>
          </w:p>
        </w:tc>
        <w:tc>
          <w:tcPr>
            <w:tcW w:w="1418" w:type="dxa"/>
            <w:tcBorders>
              <w:bottom w:val="single" w:sz="6"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561" w:type="dxa"/>
            <w:tcBorders>
              <w:top w:val="single" w:sz="6" w:space="0" w:color="auto"/>
              <w:left w:val="single" w:sz="12"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2911"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134"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1"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09"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0"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992"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jc w:val="center"/>
              <w:rPr>
                <w:rFonts w:ascii="Times New Roman" w:eastAsia="Times New Roman" w:hAnsi="Times New Roman" w:cs="Times New Roman"/>
                <w:sz w:val="16"/>
                <w:szCs w:val="16"/>
                <w:lang w:val="es-ES" w:eastAsia="es-ES"/>
              </w:rPr>
            </w:pPr>
          </w:p>
        </w:tc>
        <w:tc>
          <w:tcPr>
            <w:tcW w:w="1418" w:type="dxa"/>
            <w:tcBorders>
              <w:top w:val="single" w:sz="6" w:space="0" w:color="auto"/>
              <w:bottom w:val="single" w:sz="6"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561" w:type="dxa"/>
            <w:tcBorders>
              <w:top w:val="single" w:sz="6" w:space="0" w:color="auto"/>
              <w:left w:val="single" w:sz="12"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2911"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134"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1"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09"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0"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992" w:type="dxa"/>
            <w:tcBorders>
              <w:top w:val="single" w:sz="6" w:space="0" w:color="auto"/>
              <w:left w:val="single" w:sz="6" w:space="0" w:color="auto"/>
              <w:right w:val="single" w:sz="6" w:space="0" w:color="auto"/>
            </w:tcBorders>
          </w:tcPr>
          <w:p w:rsidR="001910F3" w:rsidRPr="00257E0E" w:rsidRDefault="001910F3" w:rsidP="00B31AB6">
            <w:pPr>
              <w:spacing w:after="0" w:line="240" w:lineRule="auto"/>
              <w:jc w:val="center"/>
              <w:rPr>
                <w:rFonts w:ascii="Times New Roman" w:eastAsia="Times New Roman" w:hAnsi="Times New Roman" w:cs="Times New Roman"/>
                <w:sz w:val="16"/>
                <w:szCs w:val="16"/>
                <w:lang w:val="es-ES" w:eastAsia="es-ES"/>
              </w:rPr>
            </w:pPr>
          </w:p>
        </w:tc>
        <w:tc>
          <w:tcPr>
            <w:tcW w:w="1418" w:type="dxa"/>
            <w:tcBorders>
              <w:top w:val="single" w:sz="6"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8008" w:type="dxa"/>
            <w:gridSpan w:val="7"/>
            <w:tcBorders>
              <w:top w:val="single" w:sz="12" w:space="0" w:color="auto"/>
              <w:left w:val="single" w:sz="12" w:space="0" w:color="auto"/>
              <w:bottom w:val="single" w:sz="12" w:space="0" w:color="auto"/>
              <w:right w:val="single" w:sz="6" w:space="0" w:color="auto"/>
            </w:tcBorders>
          </w:tcPr>
          <w:p w:rsidR="001910F3" w:rsidRPr="00257E0E" w:rsidRDefault="001910F3" w:rsidP="00B31AB6">
            <w:pPr>
              <w:spacing w:after="0" w:line="240" w:lineRule="auto"/>
              <w:jc w:val="center"/>
              <w:rPr>
                <w:rFonts w:ascii="Times New Roman" w:eastAsia="Times New Roman" w:hAnsi="Times New Roman" w:cs="Times New Roman"/>
                <w:sz w:val="16"/>
                <w:szCs w:val="16"/>
                <w:lang w:val="es-ES" w:eastAsia="es-ES"/>
              </w:rPr>
            </w:pPr>
            <w:r w:rsidRPr="00257E0E">
              <w:rPr>
                <w:rFonts w:ascii="Times New Roman" w:eastAsia="Times New Roman" w:hAnsi="Times New Roman" w:cs="Times New Roman"/>
                <w:sz w:val="16"/>
                <w:szCs w:val="16"/>
                <w:lang w:val="es-ES" w:eastAsia="es-ES"/>
              </w:rPr>
              <w:t>SUMA DE MANO DE OBRA</w:t>
            </w:r>
          </w:p>
        </w:tc>
        <w:tc>
          <w:tcPr>
            <w:tcW w:w="1418" w:type="dxa"/>
            <w:tcBorders>
              <w:top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p>
        </w:tc>
      </w:tr>
    </w:tbl>
    <w:p w:rsidR="001910F3" w:rsidRPr="00257E0E" w:rsidRDefault="001910F3" w:rsidP="001910F3">
      <w:pPr>
        <w:spacing w:after="0" w:line="240" w:lineRule="auto"/>
        <w:rPr>
          <w:rFonts w:ascii="Times New Roman" w:eastAsia="Times New Roman" w:hAnsi="Times New Roman" w:cs="Times New Roman"/>
          <w:b/>
          <w:sz w:val="8"/>
          <w:szCs w:val="8"/>
          <w:lang w:val="es-ES" w:eastAsia="es-ES"/>
        </w:rPr>
      </w:pPr>
    </w:p>
    <w:p w:rsidR="001910F3" w:rsidRPr="00257E0E" w:rsidRDefault="001910F3" w:rsidP="001910F3">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b/>
          <w:sz w:val="20"/>
          <w:szCs w:val="24"/>
          <w:lang w:val="es-ES" w:eastAsia="es-ES"/>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1910F3" w:rsidRPr="00257E0E" w:rsidTr="00B31AB6">
        <w:trPr>
          <w:cantSplit/>
        </w:trPr>
        <w:tc>
          <w:tcPr>
            <w:tcW w:w="567"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No.</w:t>
            </w:r>
          </w:p>
        </w:tc>
        <w:tc>
          <w:tcPr>
            <w:tcW w:w="3757"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REND.</w:t>
            </w:r>
          </w:p>
        </w:tc>
        <w:tc>
          <w:tcPr>
            <w:tcW w:w="850"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n-US" w:eastAsia="es-ES"/>
              </w:rPr>
            </w:pPr>
            <w:r w:rsidRPr="00257E0E">
              <w:rPr>
                <w:rFonts w:ascii="Times New Roman" w:eastAsia="Times New Roman" w:hAnsi="Times New Roman" w:cs="Times New Roman"/>
                <w:b/>
                <w:sz w:val="16"/>
                <w:szCs w:val="16"/>
                <w:lang w:val="en-US" w:eastAsia="es-ES"/>
              </w:rPr>
              <w:t>UNID.</w:t>
            </w:r>
          </w:p>
        </w:tc>
        <w:tc>
          <w:tcPr>
            <w:tcW w:w="723"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n-US" w:eastAsia="es-ES"/>
              </w:rPr>
            </w:pPr>
            <w:r w:rsidRPr="00257E0E">
              <w:rPr>
                <w:rFonts w:ascii="Times New Roman" w:eastAsia="Times New Roman" w:hAnsi="Times New Roman" w:cs="Times New Roman"/>
                <w:b/>
                <w:sz w:val="16"/>
                <w:szCs w:val="16"/>
                <w:lang w:val="en-US" w:eastAsia="es-ES"/>
              </w:rPr>
              <w:t>CANT.</w:t>
            </w:r>
          </w:p>
        </w:tc>
        <w:tc>
          <w:tcPr>
            <w:tcW w:w="1403"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n-US" w:eastAsia="es-ES"/>
              </w:rPr>
            </w:pPr>
            <w:r w:rsidRPr="00257E0E">
              <w:rPr>
                <w:rFonts w:ascii="Times New Roman" w:eastAsia="Times New Roman" w:hAnsi="Times New Roman" w:cs="Times New Roman"/>
                <w:b/>
                <w:sz w:val="16"/>
                <w:szCs w:val="16"/>
                <w:lang w:val="en-US" w:eastAsia="es-ES"/>
              </w:rPr>
              <w:t>COSTO $</w:t>
            </w:r>
          </w:p>
        </w:tc>
        <w:tc>
          <w:tcPr>
            <w:tcW w:w="1418"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IMPORTE $</w:t>
            </w:r>
          </w:p>
        </w:tc>
      </w:tr>
      <w:tr w:rsidR="001910F3" w:rsidRPr="00257E0E" w:rsidTr="00B31AB6">
        <w:trPr>
          <w:cantSplit/>
        </w:trPr>
        <w:tc>
          <w:tcPr>
            <w:tcW w:w="567" w:type="dxa"/>
            <w:tcBorders>
              <w:left w:val="single" w:sz="12"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3757"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09"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0"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23"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403"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418" w:type="dxa"/>
            <w:tcBorders>
              <w:left w:val="single" w:sz="6" w:space="0" w:color="auto"/>
              <w:bottom w:val="single" w:sz="6"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567" w:type="dxa"/>
            <w:tcBorders>
              <w:top w:val="single" w:sz="6" w:space="0" w:color="auto"/>
              <w:left w:val="single" w:sz="12"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3757"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09"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0"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23"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403" w:type="dxa"/>
            <w:tcBorders>
              <w:top w:val="single" w:sz="6" w:space="0" w:color="auto"/>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418" w:type="dxa"/>
            <w:tcBorders>
              <w:top w:val="single" w:sz="6" w:space="0" w:color="auto"/>
              <w:left w:val="single" w:sz="6" w:space="0" w:color="auto"/>
              <w:bottom w:val="single" w:sz="6"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567" w:type="dxa"/>
            <w:tcBorders>
              <w:top w:val="single" w:sz="6" w:space="0" w:color="auto"/>
              <w:left w:val="single" w:sz="12"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3757"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09"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850"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723"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403"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c>
          <w:tcPr>
            <w:tcW w:w="1418" w:type="dxa"/>
            <w:tcBorders>
              <w:top w:val="single" w:sz="6" w:space="0" w:color="auto"/>
              <w:left w:val="single" w:sz="6"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sz w:val="16"/>
                <w:szCs w:val="16"/>
                <w:lang w:val="es-ES" w:eastAsia="es-ES"/>
              </w:rPr>
            </w:pPr>
          </w:p>
        </w:tc>
      </w:tr>
      <w:tr w:rsidR="001910F3" w:rsidRPr="00257E0E" w:rsidTr="00B31AB6">
        <w:trPr>
          <w:cantSplit/>
        </w:trPr>
        <w:tc>
          <w:tcPr>
            <w:tcW w:w="8009" w:type="dxa"/>
            <w:gridSpan w:val="6"/>
            <w:tcBorders>
              <w:top w:val="single" w:sz="12" w:space="0" w:color="auto"/>
              <w:left w:val="single" w:sz="12" w:space="0" w:color="auto"/>
              <w:bottom w:val="single" w:sz="12" w:space="0" w:color="auto"/>
            </w:tcBorders>
          </w:tcPr>
          <w:p w:rsidR="001910F3" w:rsidRPr="00257E0E" w:rsidRDefault="001910F3" w:rsidP="00B31AB6">
            <w:pPr>
              <w:spacing w:after="0" w:line="240" w:lineRule="auto"/>
              <w:jc w:val="center"/>
              <w:rPr>
                <w:rFonts w:ascii="Times New Roman" w:eastAsia="Times New Roman" w:hAnsi="Times New Roman" w:cs="Times New Roman"/>
                <w:sz w:val="16"/>
                <w:szCs w:val="16"/>
                <w:lang w:val="es-ES" w:eastAsia="es-ES"/>
              </w:rPr>
            </w:pPr>
            <w:r w:rsidRPr="00257E0E">
              <w:rPr>
                <w:rFonts w:ascii="Times New Roman" w:eastAsia="Times New Roman" w:hAnsi="Times New Roman" w:cs="Times New Roman"/>
                <w:sz w:val="16"/>
                <w:szCs w:val="16"/>
                <w:lang w:val="es-ES" w:eastAsia="es-ES"/>
              </w:rPr>
              <w:t>SUMA DE HERR., MAQ. Y EQUIPO.</w:t>
            </w:r>
          </w:p>
        </w:tc>
        <w:tc>
          <w:tcPr>
            <w:tcW w:w="1418" w:type="dxa"/>
            <w:tcBorders>
              <w:top w:val="single" w:sz="12" w:space="0" w:color="auto"/>
              <w:bottom w:val="single" w:sz="12" w:space="0" w:color="auto"/>
              <w:right w:val="single" w:sz="12" w:space="0" w:color="auto"/>
            </w:tcBorders>
          </w:tcPr>
          <w:p w:rsidR="001910F3" w:rsidRPr="00257E0E" w:rsidRDefault="001910F3" w:rsidP="00B31AB6">
            <w:pPr>
              <w:spacing w:after="0" w:line="240" w:lineRule="auto"/>
              <w:jc w:val="both"/>
              <w:rPr>
                <w:rFonts w:ascii="Times New Roman" w:eastAsia="Times New Roman" w:hAnsi="Times New Roman" w:cs="Times New Roman"/>
                <w:b/>
                <w:sz w:val="16"/>
                <w:szCs w:val="16"/>
                <w:lang w:val="es-ES" w:eastAsia="es-ES"/>
              </w:rPr>
            </w:pPr>
          </w:p>
        </w:tc>
      </w:tr>
    </w:tbl>
    <w:p w:rsidR="001910F3" w:rsidRPr="00257E0E" w:rsidRDefault="001910F3" w:rsidP="001910F3">
      <w:pPr>
        <w:spacing w:after="0" w:line="240" w:lineRule="auto"/>
        <w:jc w:val="both"/>
        <w:rPr>
          <w:rFonts w:ascii="Times New Roman" w:eastAsia="Times New Roman" w:hAnsi="Times New Roman" w:cs="Times New Roman"/>
          <w:b/>
          <w:sz w:val="16"/>
          <w:szCs w:val="16"/>
          <w:lang w:val="es-ES_tradnl" w:eastAsia="es-ES"/>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1910F3" w:rsidRPr="00257E0E" w:rsidTr="00B31AB6">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keepNext/>
              <w:spacing w:after="0" w:line="240" w:lineRule="auto"/>
              <w:jc w:val="center"/>
              <w:outlineLvl w:val="2"/>
              <w:rPr>
                <w:rFonts w:ascii="Times New Roman" w:eastAsia="Times New Roman" w:hAnsi="Times New Roman" w:cs="Times New Roman"/>
                <w:b/>
                <w:sz w:val="24"/>
                <w:szCs w:val="20"/>
                <w:lang w:val="es-ES" w:eastAsia="es-ES"/>
              </w:rPr>
            </w:pPr>
            <w:r w:rsidRPr="00257E0E">
              <w:rPr>
                <w:rFonts w:ascii="Times New Roman" w:eastAsia="Times New Roman" w:hAnsi="Times New Roman" w:cs="Times New Roman"/>
                <w:b/>
                <w:sz w:val="24"/>
                <w:szCs w:val="20"/>
                <w:lang w:val="es-ES" w:eastAsia="es-ES"/>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S U M A    T O T A L</w:t>
            </w:r>
          </w:p>
        </w:tc>
        <w:tc>
          <w:tcPr>
            <w:tcW w:w="1418" w:type="dxa"/>
            <w:tcBorders>
              <w:top w:val="single" w:sz="12" w:space="0" w:color="auto"/>
              <w:left w:val="single" w:sz="12" w:space="0" w:color="auto"/>
              <w:bottom w:val="single" w:sz="12" w:space="0" w:color="auto"/>
              <w:right w:val="single" w:sz="12" w:space="0" w:color="auto"/>
            </w:tcBorders>
          </w:tcPr>
          <w:p w:rsidR="001910F3" w:rsidRPr="00257E0E" w:rsidRDefault="001910F3" w:rsidP="00B31AB6">
            <w:pPr>
              <w:spacing w:after="0" w:line="240" w:lineRule="auto"/>
              <w:jc w:val="both"/>
              <w:rPr>
                <w:rFonts w:ascii="Times New Roman" w:eastAsia="Times New Roman" w:hAnsi="Times New Roman" w:cs="Times New Roman"/>
                <w:b/>
                <w:sz w:val="20"/>
                <w:szCs w:val="24"/>
                <w:lang w:val="es-ES" w:eastAsia="es-ES"/>
              </w:rPr>
            </w:pPr>
          </w:p>
        </w:tc>
      </w:tr>
    </w:tbl>
    <w:p w:rsidR="001910F3" w:rsidRPr="00257E0E" w:rsidRDefault="001910F3" w:rsidP="001910F3">
      <w:pPr>
        <w:spacing w:after="0" w:line="240" w:lineRule="auto"/>
        <w:jc w:val="both"/>
        <w:rPr>
          <w:rFonts w:ascii="Times New Roman" w:eastAsia="Times New Roman" w:hAnsi="Times New Roman" w:cs="Times New Roman"/>
          <w:b/>
          <w:sz w:val="8"/>
          <w:szCs w:val="8"/>
          <w:lang w:val="es-ES_tradnl" w:eastAsia="es-ES"/>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1910F3" w:rsidRPr="00257E0E" w:rsidTr="00B31AB6">
        <w:trPr>
          <w:trHeight w:val="360"/>
        </w:trPr>
        <w:tc>
          <w:tcPr>
            <w:tcW w:w="6307" w:type="dxa"/>
            <w:gridSpan w:val="2"/>
          </w:tcPr>
          <w:p w:rsidR="001910F3" w:rsidRPr="00257E0E" w:rsidRDefault="001910F3" w:rsidP="00B31AB6">
            <w:pPr>
              <w:keepNext/>
              <w:spacing w:before="160" w:line="240" w:lineRule="auto"/>
              <w:outlineLvl w:val="3"/>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FACTORES DE INDIRECTOS, FINANCIAMIENTO Y UTILIDAD</w:t>
            </w:r>
          </w:p>
        </w:tc>
        <w:tc>
          <w:tcPr>
            <w:tcW w:w="1701" w:type="dxa"/>
          </w:tcPr>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PORCENTAJE</w:t>
            </w:r>
          </w:p>
        </w:tc>
        <w:tc>
          <w:tcPr>
            <w:tcW w:w="1418" w:type="dxa"/>
          </w:tcPr>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IMPORTE</w:t>
            </w:r>
          </w:p>
        </w:tc>
      </w:tr>
      <w:tr w:rsidR="001910F3" w:rsidRPr="00257E0E" w:rsidTr="00B31AB6">
        <w:tc>
          <w:tcPr>
            <w:tcW w:w="6307" w:type="dxa"/>
            <w:gridSpan w:val="2"/>
          </w:tcPr>
          <w:p w:rsidR="001910F3" w:rsidRPr="00257E0E" w:rsidRDefault="001910F3" w:rsidP="00B31AB6">
            <w:pPr>
              <w:spacing w:before="60" w:after="60" w:line="240" w:lineRule="auto"/>
              <w:rPr>
                <w:rFonts w:ascii="Times New Roman" w:eastAsia="Times New Roman" w:hAnsi="Times New Roman" w:cs="Times New Roman"/>
                <w:sz w:val="20"/>
                <w:szCs w:val="24"/>
                <w:lang w:eastAsia="es-ES"/>
              </w:rPr>
            </w:pPr>
            <w:r w:rsidRPr="00257E0E">
              <w:rPr>
                <w:rFonts w:ascii="Times New Roman" w:eastAsia="Times New Roman" w:hAnsi="Times New Roman" w:cs="Times New Roman"/>
                <w:sz w:val="20"/>
                <w:szCs w:val="24"/>
                <w:lang w:val="es-ES" w:eastAsia="es-ES"/>
              </w:rPr>
              <w:t xml:space="preserve">COSTO INDIRECTO                                 % IND.  </w:t>
            </w:r>
            <w:r w:rsidRPr="00257E0E">
              <w:rPr>
                <w:rFonts w:ascii="Times New Roman" w:eastAsia="Times New Roman" w:hAnsi="Times New Roman" w:cs="Times New Roman"/>
                <w:sz w:val="20"/>
                <w:szCs w:val="24"/>
                <w:lang w:eastAsia="es-ES"/>
              </w:rPr>
              <w:t>x (C.D.)</w:t>
            </w:r>
          </w:p>
        </w:tc>
        <w:tc>
          <w:tcPr>
            <w:tcW w:w="1701" w:type="dxa"/>
            <w:tcBorders>
              <w:left w:val="single" w:sz="6" w:space="0" w:color="auto"/>
              <w:bottom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20"/>
                <w:szCs w:val="24"/>
                <w:lang w:eastAsia="es-ES"/>
              </w:rPr>
            </w:pPr>
          </w:p>
        </w:tc>
        <w:tc>
          <w:tcPr>
            <w:tcW w:w="1418" w:type="dxa"/>
            <w:tcBorders>
              <w:left w:val="single" w:sz="6" w:space="0" w:color="auto"/>
              <w:bottom w:val="single" w:sz="6" w:space="0" w:color="auto"/>
            </w:tcBorders>
          </w:tcPr>
          <w:p w:rsidR="001910F3" w:rsidRPr="00257E0E" w:rsidRDefault="001910F3" w:rsidP="00B31AB6">
            <w:pPr>
              <w:spacing w:after="0" w:line="240" w:lineRule="auto"/>
              <w:rPr>
                <w:rFonts w:ascii="Times New Roman" w:eastAsia="Times New Roman" w:hAnsi="Times New Roman" w:cs="Times New Roman"/>
                <w:sz w:val="20"/>
                <w:szCs w:val="24"/>
                <w:lang w:eastAsia="es-ES"/>
              </w:rPr>
            </w:pPr>
          </w:p>
        </w:tc>
      </w:tr>
      <w:tr w:rsidR="001910F3" w:rsidRPr="00257E0E" w:rsidTr="00B31AB6">
        <w:tc>
          <w:tcPr>
            <w:tcW w:w="6307" w:type="dxa"/>
            <w:gridSpan w:val="2"/>
          </w:tcPr>
          <w:p w:rsidR="001910F3" w:rsidRPr="00257E0E" w:rsidRDefault="001910F3" w:rsidP="00B31AB6">
            <w:pPr>
              <w:spacing w:before="60" w:after="6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COSTO POR FINANCIAMIENTO           % F  x (C.D. + C.I.)</w:t>
            </w:r>
          </w:p>
        </w:tc>
        <w:tc>
          <w:tcPr>
            <w:tcW w:w="1701"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20"/>
                <w:szCs w:val="24"/>
                <w:lang w:val="es-ES" w:eastAsia="es-ES"/>
              </w:rPr>
            </w:pPr>
          </w:p>
        </w:tc>
        <w:tc>
          <w:tcPr>
            <w:tcW w:w="1418" w:type="dxa"/>
            <w:tcBorders>
              <w:top w:val="single" w:sz="6" w:space="0" w:color="auto"/>
              <w:lef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20"/>
                <w:szCs w:val="24"/>
                <w:lang w:val="es-ES" w:eastAsia="es-ES"/>
              </w:rPr>
            </w:pPr>
          </w:p>
        </w:tc>
      </w:tr>
      <w:tr w:rsidR="001910F3" w:rsidRPr="00257E0E" w:rsidTr="00B31AB6">
        <w:tc>
          <w:tcPr>
            <w:tcW w:w="6307" w:type="dxa"/>
            <w:gridSpan w:val="2"/>
          </w:tcPr>
          <w:p w:rsidR="001910F3" w:rsidRPr="00257E0E" w:rsidRDefault="001910F3" w:rsidP="00B31AB6">
            <w:pPr>
              <w:spacing w:before="60" w:after="6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CARGO POR UTILIDAD                          % U. x (C.D. + C.I. + F.)</w:t>
            </w:r>
          </w:p>
        </w:tc>
        <w:tc>
          <w:tcPr>
            <w:tcW w:w="1701" w:type="dxa"/>
            <w:tcBorders>
              <w:top w:val="single" w:sz="6" w:space="0" w:color="auto"/>
              <w:left w:val="single" w:sz="6" w:space="0" w:color="auto"/>
              <w:righ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20"/>
                <w:szCs w:val="24"/>
                <w:lang w:val="es-ES" w:eastAsia="es-ES"/>
              </w:rPr>
            </w:pPr>
          </w:p>
        </w:tc>
        <w:tc>
          <w:tcPr>
            <w:tcW w:w="1418" w:type="dxa"/>
            <w:tcBorders>
              <w:top w:val="single" w:sz="6" w:space="0" w:color="auto"/>
              <w:left w:val="single" w:sz="6" w:space="0" w:color="auto"/>
            </w:tcBorders>
          </w:tcPr>
          <w:p w:rsidR="001910F3" w:rsidRPr="00257E0E" w:rsidRDefault="001910F3" w:rsidP="00B31AB6">
            <w:pPr>
              <w:spacing w:after="0" w:line="240" w:lineRule="auto"/>
              <w:rPr>
                <w:rFonts w:ascii="Times New Roman" w:eastAsia="Times New Roman" w:hAnsi="Times New Roman" w:cs="Times New Roman"/>
                <w:sz w:val="20"/>
                <w:szCs w:val="24"/>
                <w:lang w:val="es-ES" w:eastAsia="es-ES"/>
              </w:rPr>
            </w:pPr>
          </w:p>
        </w:tc>
      </w:tr>
      <w:tr w:rsidR="001910F3" w:rsidRPr="00257E0E" w:rsidTr="00B31AB6">
        <w:trPr>
          <w:cantSplit/>
          <w:trHeight w:val="574"/>
        </w:trPr>
        <w:tc>
          <w:tcPr>
            <w:tcW w:w="4890" w:type="dxa"/>
          </w:tcPr>
          <w:p w:rsidR="001910F3" w:rsidRPr="00257E0E" w:rsidRDefault="001910F3" w:rsidP="00B31AB6">
            <w:pPr>
              <w:spacing w:after="0" w:line="240" w:lineRule="auto"/>
              <w:jc w:val="right"/>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 xml:space="preserve">  SUBTOTAL</w:t>
            </w:r>
          </w:p>
          <w:p w:rsidR="001910F3" w:rsidRPr="00257E0E" w:rsidRDefault="001910F3" w:rsidP="00B31AB6">
            <w:pPr>
              <w:spacing w:after="0" w:line="240" w:lineRule="auto"/>
              <w:jc w:val="right"/>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2.5%  LEY ESTATAL DE DERECHOS x SUBTOTAL</w:t>
            </w: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P. U.  (C.D. + C.I. + C.F. + U.) + (2.5% x SUBTOTAL)</w:t>
            </w: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p>
        </w:tc>
        <w:tc>
          <w:tcPr>
            <w:tcW w:w="1417" w:type="dxa"/>
          </w:tcPr>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UNIDAD:</w:t>
            </w: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p>
          <w:p w:rsidR="001910F3" w:rsidRPr="00257E0E" w:rsidRDefault="001910F3" w:rsidP="00B31AB6">
            <w:pPr>
              <w:spacing w:after="0" w:line="240" w:lineRule="auto"/>
              <w:jc w:val="center"/>
              <w:rPr>
                <w:rFonts w:ascii="Times New Roman" w:eastAsia="Times New Roman" w:hAnsi="Times New Roman" w:cs="Times New Roman"/>
                <w:b/>
                <w:sz w:val="20"/>
                <w:szCs w:val="24"/>
                <w:lang w:val="es-ES" w:eastAsia="es-ES"/>
              </w:rPr>
            </w:pPr>
          </w:p>
        </w:tc>
        <w:tc>
          <w:tcPr>
            <w:tcW w:w="3119" w:type="dxa"/>
            <w:gridSpan w:val="2"/>
          </w:tcPr>
          <w:p w:rsidR="001910F3" w:rsidRPr="00257E0E" w:rsidRDefault="001910F3" w:rsidP="00B31AB6">
            <w:pPr>
              <w:spacing w:after="0" w:line="240" w:lineRule="auto"/>
              <w:rPr>
                <w:rFonts w:ascii="Times New Roman" w:eastAsia="Times New Roman" w:hAnsi="Times New Roman" w:cs="Times New Roman"/>
                <w:b/>
                <w:sz w:val="20"/>
                <w:szCs w:val="24"/>
                <w:lang w:val="es-ES" w:eastAsia="es-ES"/>
              </w:rPr>
            </w:pPr>
          </w:p>
          <w:p w:rsidR="001910F3" w:rsidRPr="00257E0E" w:rsidRDefault="001910F3" w:rsidP="00B31AB6">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 xml:space="preserve">           </w:t>
            </w:r>
          </w:p>
          <w:p w:rsidR="001910F3" w:rsidRPr="00257E0E" w:rsidRDefault="001910F3" w:rsidP="00B31AB6">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 xml:space="preserve">        </w:t>
            </w:r>
          </w:p>
          <w:p w:rsidR="001910F3" w:rsidRPr="00257E0E" w:rsidRDefault="001910F3" w:rsidP="00B31AB6">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 xml:space="preserve">             $  _____________________</w:t>
            </w:r>
          </w:p>
        </w:tc>
      </w:tr>
    </w:tbl>
    <w:p w:rsidR="001910F3" w:rsidRPr="00257E0E" w:rsidRDefault="001910F3" w:rsidP="001910F3">
      <w:pPr>
        <w:spacing w:after="0" w:line="240" w:lineRule="auto"/>
        <w:rPr>
          <w:rFonts w:ascii="Times New Roman" w:eastAsia="Times New Roman" w:hAnsi="Times New Roman" w:cs="Times New Roman"/>
          <w:i/>
          <w:sz w:val="32"/>
          <w:szCs w:val="24"/>
          <w:lang w:val="es-ES" w:eastAsia="es-ES"/>
        </w:rPr>
        <w:sectPr w:rsidR="001910F3" w:rsidRPr="00257E0E">
          <w:pgSz w:w="12242" w:h="15842" w:code="1"/>
          <w:pgMar w:top="2347" w:right="1701" w:bottom="1134" w:left="1134" w:header="720" w:footer="720" w:gutter="0"/>
          <w:cols w:space="720"/>
        </w:sect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Default="001910F3" w:rsidP="001910F3">
      <w:pPr>
        <w:spacing w:after="0" w:line="240" w:lineRule="auto"/>
        <w:jc w:val="center"/>
        <w:rPr>
          <w:rFonts w:ascii="Antique Olive" w:eastAsia="Times New Roman" w:hAnsi="Antique Olive" w:cs="Times New Roman"/>
          <w:b/>
          <w:sz w:val="48"/>
          <w:szCs w:val="24"/>
          <w:lang w:val="es-ES" w:eastAsia="es-ES"/>
        </w:rPr>
      </w:pPr>
    </w:p>
    <w:p w:rsidR="001910F3" w:rsidRPr="00257E0E" w:rsidRDefault="001910F3" w:rsidP="001910F3">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4</w:t>
      </w:r>
    </w:p>
    <w:p w:rsidR="001910F3" w:rsidRPr="00257E0E" w:rsidRDefault="001910F3" w:rsidP="001910F3">
      <w:pPr>
        <w:spacing w:after="0" w:line="240" w:lineRule="auto"/>
        <w:jc w:val="center"/>
        <w:rPr>
          <w:rFonts w:ascii="Antique Olive" w:eastAsia="Times New Roman" w:hAnsi="Antique Olive" w:cs="Times New Roman"/>
          <w:i/>
          <w:sz w:val="32"/>
          <w:szCs w:val="24"/>
          <w:lang w:val="es-ES" w:eastAsia="es-ES"/>
        </w:rPr>
      </w:pPr>
    </w:p>
    <w:p w:rsidR="001910F3" w:rsidRPr="00381ECF" w:rsidRDefault="00381ECF" w:rsidP="00381ECF">
      <w:pPr>
        <w:spacing w:after="0" w:line="240" w:lineRule="auto"/>
        <w:jc w:val="both"/>
        <w:rPr>
          <w:rFonts w:ascii="Antique Olive" w:eastAsia="Times New Roman" w:hAnsi="Antique Olive" w:cs="Times New Roman"/>
          <w:sz w:val="32"/>
          <w:szCs w:val="32"/>
          <w:lang w:val="es-ES" w:eastAsia="es-ES"/>
        </w:rPr>
        <w:sectPr w:rsidR="001910F3" w:rsidRPr="00381ECF" w:rsidSect="003139FD">
          <w:pgSz w:w="12242" w:h="15842" w:code="1"/>
          <w:pgMar w:top="1497" w:right="851" w:bottom="851" w:left="1134" w:header="720" w:footer="720" w:gutter="0"/>
          <w:cols w:space="720"/>
        </w:sectPr>
      </w:pPr>
      <w:r w:rsidRPr="00381ECF">
        <w:rPr>
          <w:rFonts w:ascii="Antique Olive" w:eastAsia="Arial" w:hAnsi="Antique Olive" w:cstheme="majorHAnsi"/>
          <w:sz w:val="32"/>
          <w:szCs w:val="32"/>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p w:rsidR="00257E0E" w:rsidRPr="00257E0E" w:rsidRDefault="00257E0E" w:rsidP="00257E0E">
      <w:pPr>
        <w:spacing w:after="0" w:line="240" w:lineRule="auto"/>
        <w:jc w:val="center"/>
        <w:rPr>
          <w:rFonts w:ascii="Times New Roman" w:eastAsia="Times New Roman" w:hAnsi="Times New Roman" w:cs="Times New Roman"/>
          <w:sz w:val="12"/>
          <w:szCs w:val="12"/>
          <w:lang w:val="es-ES" w:eastAsia="es-ES"/>
        </w:rPr>
      </w:pPr>
      <w:r w:rsidRPr="00257E0E">
        <w:rPr>
          <w:rFonts w:ascii="Times New Roman" w:eastAsia="Times New Roman" w:hAnsi="Times New Roman" w:cs="Times New Roman"/>
          <w:sz w:val="12"/>
          <w:szCs w:val="12"/>
          <w:lang w:val="es-ES" w:eastAsia="es-ES"/>
        </w:rPr>
        <w:lastRenderedPageBreak/>
        <w:t>ANÁLISIS DE INTEGRACIÓN DEL FACTOR DEL SALARIO REAL</w:t>
      </w:r>
    </w:p>
    <w:p w:rsidR="00257E0E" w:rsidRPr="00257E0E" w:rsidRDefault="00257E0E" w:rsidP="00257E0E">
      <w:pPr>
        <w:spacing w:after="0" w:line="240" w:lineRule="auto"/>
        <w:jc w:val="center"/>
        <w:rPr>
          <w:rFonts w:ascii="Times New Roman" w:eastAsia="Times New Roman" w:hAnsi="Times New Roman" w:cs="Times New Roman"/>
          <w:sz w:val="12"/>
          <w:szCs w:val="12"/>
          <w:lang w:val="es-ES" w:eastAsia="es-ES"/>
        </w:rPr>
      </w:pPr>
      <w:r w:rsidRPr="00257E0E">
        <w:rPr>
          <w:rFonts w:ascii="Times New Roman" w:eastAsia="Times New Roman" w:hAnsi="Times New Roman" w:cs="Times New Roman"/>
          <w:sz w:val="12"/>
          <w:szCs w:val="12"/>
          <w:lang w:val="es-ES" w:eastAsia="es-ES"/>
        </w:rPr>
        <w:t>ANEXO 10</w:t>
      </w:r>
    </w:p>
    <w:p w:rsidR="00257E0E" w:rsidRPr="00257E0E" w:rsidRDefault="00257E0E" w:rsidP="00257E0E">
      <w:pPr>
        <w:spacing w:after="0" w:line="240" w:lineRule="auto"/>
        <w:jc w:val="center"/>
        <w:rPr>
          <w:rFonts w:ascii="Times New Roman" w:eastAsia="Times New Roman" w:hAnsi="Times New Roman" w:cs="Times New Roman"/>
          <w:sz w:val="24"/>
          <w:szCs w:val="24"/>
          <w:lang w:val="es-ES" w:eastAsia="es-ES"/>
        </w:rPr>
      </w:pPr>
      <w:r w:rsidRPr="00257E0E">
        <w:rPr>
          <w:rFonts w:ascii="Times New Roman" w:eastAsia="Times New Roman" w:hAnsi="Times New Roman" w:cs="Times New Roman"/>
          <w:noProof/>
          <w:sz w:val="24"/>
          <w:szCs w:val="24"/>
          <w:lang w:eastAsia="es-MX"/>
        </w:rPr>
        <w:drawing>
          <wp:inline distT="0" distB="0" distL="0" distR="0" wp14:anchorId="434E4888" wp14:editId="2D4170E2">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r w:rsidRPr="00257E0E">
        <w:rPr>
          <w:rFonts w:ascii="Times New Roman" w:eastAsia="Times New Roman" w:hAnsi="Times New Roman" w:cs="Times New Roman"/>
          <w:noProof/>
          <w:sz w:val="24"/>
          <w:szCs w:val="24"/>
          <w:lang w:eastAsia="es-MX"/>
        </w:rPr>
        <w:lastRenderedPageBreak/>
        <w:drawing>
          <wp:inline distT="0" distB="0" distL="0" distR="0" wp14:anchorId="42946205" wp14:editId="51814470">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sectPr w:rsidR="00257E0E" w:rsidRPr="00257E0E" w:rsidSect="00257E0E">
          <w:pgSz w:w="15842" w:h="12242" w:orient="landscape" w:code="1"/>
          <w:pgMar w:top="1134" w:right="851" w:bottom="851" w:left="851" w:header="720" w:footer="720" w:gutter="0"/>
          <w:cols w:space="720"/>
        </w:sectPr>
      </w:pPr>
    </w:p>
    <w:p w:rsidR="00257E0E" w:rsidRPr="00257E0E" w:rsidRDefault="00257E0E" w:rsidP="00257E0E">
      <w:pPr>
        <w:spacing w:after="0" w:line="240" w:lineRule="auto"/>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sz w:val="48"/>
          <w:szCs w:val="24"/>
          <w:lang w:val="es-ES" w:eastAsia="es-ES"/>
        </w:rPr>
      </w:pPr>
    </w:p>
    <w:p w:rsidR="00257E0E" w:rsidRPr="00257E0E" w:rsidRDefault="00257E0E" w:rsidP="00257E0E">
      <w:pPr>
        <w:keepNext/>
        <w:spacing w:after="0" w:line="240" w:lineRule="auto"/>
        <w:jc w:val="center"/>
        <w:outlineLvl w:val="1"/>
        <w:rPr>
          <w:rFonts w:ascii="Times New Roman" w:eastAsia="Times New Roman" w:hAnsi="Times New Roman" w:cs="Times New Roman"/>
          <w:b/>
          <w:sz w:val="8"/>
          <w:szCs w:val="8"/>
          <w:lang w:val="es-ES" w:eastAsia="es-ES"/>
        </w:rPr>
      </w:pPr>
    </w:p>
    <w:p w:rsidR="00257E0E" w:rsidRPr="00257E0E" w:rsidRDefault="00257E0E" w:rsidP="00257E0E">
      <w:pPr>
        <w:spacing w:after="0" w:line="240" w:lineRule="auto"/>
        <w:jc w:val="center"/>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sz w:val="48"/>
          <w:szCs w:val="24"/>
          <w:lang w:val="es-ES" w:eastAsia="es-ES"/>
        </w:rPr>
      </w:pPr>
    </w:p>
    <w:p w:rsidR="00257E0E" w:rsidRPr="00257E0E" w:rsidRDefault="00257E0E" w:rsidP="00257E0E">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ANEXO 5</w:t>
      </w:r>
    </w:p>
    <w:p w:rsidR="00257E0E" w:rsidRPr="00257E0E" w:rsidRDefault="00257E0E" w:rsidP="00257E0E">
      <w:pPr>
        <w:spacing w:after="0" w:line="240" w:lineRule="auto"/>
        <w:jc w:val="center"/>
        <w:rPr>
          <w:rFonts w:ascii="Antique Olive" w:eastAsia="Times New Roman" w:hAnsi="Antique Olive" w:cs="Times New Roman"/>
          <w:i/>
          <w:sz w:val="32"/>
          <w:szCs w:val="24"/>
          <w:lang w:val="es-ES" w:eastAsia="es-ES"/>
        </w:rPr>
      </w:pPr>
    </w:p>
    <w:p w:rsidR="00257E0E" w:rsidRPr="00381ECF" w:rsidRDefault="00381ECF" w:rsidP="00257E0E">
      <w:pPr>
        <w:spacing w:after="0" w:line="240" w:lineRule="auto"/>
        <w:jc w:val="center"/>
        <w:rPr>
          <w:rFonts w:ascii="Antique Olive" w:eastAsia="Times New Roman" w:hAnsi="Antique Olive" w:cs="Times New Roman"/>
          <w:bCs/>
          <w:i/>
          <w:sz w:val="32"/>
          <w:szCs w:val="32"/>
          <w:lang w:val="es-ES" w:eastAsia="es-ES"/>
        </w:rPr>
      </w:pPr>
      <w:r w:rsidRPr="00381ECF">
        <w:rPr>
          <w:rFonts w:ascii="Antique Olive" w:eastAsia="Arial" w:hAnsi="Antique Olive" w:cstheme="majorHAnsi"/>
          <w:sz w:val="32"/>
          <w:szCs w:val="32"/>
        </w:rPr>
        <w:t>MANO DE OBRA GRAVABLE </w:t>
      </w:r>
    </w:p>
    <w:p w:rsidR="00257E0E" w:rsidRP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Default="00381ECF" w:rsidP="00257E0E">
      <w:pPr>
        <w:spacing w:after="0" w:line="240" w:lineRule="auto"/>
        <w:jc w:val="center"/>
        <w:rPr>
          <w:rFonts w:ascii="Times New Roman" w:eastAsia="Times New Roman" w:hAnsi="Times New Roman" w:cs="Times New Roman"/>
          <w:i/>
          <w:sz w:val="32"/>
          <w:szCs w:val="24"/>
          <w:lang w:val="es-ES" w:eastAsia="es-ES"/>
        </w:rPr>
      </w:pPr>
    </w:p>
    <w:p w:rsidR="00381ECF" w:rsidRPr="00257E0E" w:rsidRDefault="00381ECF" w:rsidP="00257E0E">
      <w:pPr>
        <w:spacing w:after="0" w:line="240" w:lineRule="auto"/>
        <w:jc w:val="center"/>
        <w:rPr>
          <w:rFonts w:ascii="Times New Roman" w:eastAsia="Times New Roman" w:hAnsi="Times New Roman" w:cs="Times New Roman"/>
          <w:i/>
          <w:sz w:val="32"/>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381ECF" w:rsidRPr="00257E0E" w:rsidRDefault="00381ECF" w:rsidP="00381ECF">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6</w:t>
      </w:r>
    </w:p>
    <w:p w:rsidR="00381ECF" w:rsidRPr="00257E0E" w:rsidRDefault="00381ECF" w:rsidP="00381ECF">
      <w:pPr>
        <w:spacing w:after="0" w:line="240" w:lineRule="auto"/>
        <w:jc w:val="center"/>
        <w:rPr>
          <w:rFonts w:ascii="Antique Olive" w:eastAsia="Times New Roman" w:hAnsi="Antique Olive" w:cs="Times New Roman"/>
          <w:i/>
          <w:sz w:val="32"/>
          <w:szCs w:val="24"/>
          <w:lang w:val="es-ES" w:eastAsia="es-ES"/>
        </w:rPr>
      </w:pPr>
    </w:p>
    <w:p w:rsidR="00257E0E" w:rsidRPr="00381ECF" w:rsidRDefault="00381ECF" w:rsidP="00381ECF">
      <w:pPr>
        <w:spacing w:after="0" w:line="240" w:lineRule="auto"/>
        <w:jc w:val="both"/>
        <w:rPr>
          <w:rFonts w:ascii="Antique Olive" w:eastAsia="Times New Roman" w:hAnsi="Antique Olive" w:cs="Times New Roman"/>
          <w:i/>
          <w:sz w:val="32"/>
          <w:szCs w:val="32"/>
          <w:lang w:val="es-ES" w:eastAsia="es-ES"/>
        </w:rPr>
      </w:pPr>
      <w:r w:rsidRPr="00381ECF">
        <w:rPr>
          <w:rFonts w:ascii="Antique Olive" w:eastAsia="Arial" w:hAnsi="Antique Olive" w:cstheme="majorHAnsi"/>
          <w:sz w:val="32"/>
          <w:szCs w:val="32"/>
        </w:rPr>
        <w:t>ANÁLISIS, CÁLCULO E INTEGRACIÓN DE LOS COSTOS HORARIOS DE LA MAQUINARIA Y EQUIPOS DE CONSTRUCCIÓN, DEBIENDO CONSIDERAR ÉSTOS PARA EFECTOS DE EVALUACIÓN, CON COSTO RENDIMIENTO DE LAS MÁQUINAS Y EQUIPOS NUEVOS.</w:t>
      </w:r>
    </w:p>
    <w:p w:rsidR="00257E0E" w:rsidRPr="00257E0E" w:rsidRDefault="00257E0E" w:rsidP="00257E0E">
      <w:pPr>
        <w:spacing w:after="0" w:line="240" w:lineRule="auto"/>
        <w:jc w:val="center"/>
        <w:rPr>
          <w:rFonts w:ascii="Times New Roman" w:eastAsia="Times New Roman" w:hAnsi="Times New Roman" w:cs="Times New Roman"/>
          <w:i/>
          <w:sz w:val="32"/>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A03FC6" w:rsidRDefault="00A03FC6"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A03FC6" w:rsidRDefault="00A03FC6" w:rsidP="00257E0E">
      <w:pPr>
        <w:spacing w:after="0" w:line="240" w:lineRule="auto"/>
        <w:jc w:val="center"/>
        <w:rPr>
          <w:rFonts w:ascii="Times New Roman" w:eastAsia="Times New Roman" w:hAnsi="Times New Roman" w:cs="Times New Roman"/>
          <w:b/>
          <w:sz w:val="20"/>
          <w:szCs w:val="24"/>
          <w:lang w:val="es-ES_tradnl" w:eastAsia="es-ES"/>
        </w:rPr>
      </w:pPr>
    </w:p>
    <w:p w:rsidR="00CA7CFD" w:rsidRDefault="00CA7CFD" w:rsidP="00257E0E">
      <w:pPr>
        <w:spacing w:after="0" w:line="240" w:lineRule="auto"/>
        <w:jc w:val="center"/>
        <w:rPr>
          <w:rFonts w:ascii="Times New Roman" w:eastAsia="Times New Roman" w:hAnsi="Times New Roman" w:cs="Times New Roman"/>
          <w:b/>
          <w:sz w:val="20"/>
          <w:szCs w:val="24"/>
          <w:lang w:val="es-ES_tradnl" w:eastAsia="es-ES"/>
        </w:rPr>
      </w:pPr>
    </w:p>
    <w:p w:rsidR="00381ECF" w:rsidRPr="00257E0E" w:rsidRDefault="00381ECF" w:rsidP="00381ECF">
      <w:pPr>
        <w:spacing w:after="0" w:line="240" w:lineRule="auto"/>
        <w:jc w:val="center"/>
        <w:rPr>
          <w:rFonts w:ascii="Times New Roman" w:eastAsia="Times New Roman" w:hAnsi="Times New Roman" w:cs="Times New Roman"/>
          <w:b/>
          <w:sz w:val="24"/>
          <w:szCs w:val="24"/>
          <w:lang w:val="es-ES" w:eastAsia="es-ES"/>
        </w:rPr>
      </w:pPr>
      <w:r w:rsidRPr="00257E0E">
        <w:rPr>
          <w:rFonts w:ascii="Times New Roman" w:eastAsia="Times New Roman" w:hAnsi="Times New Roman" w:cs="Times New Roman"/>
          <w:b/>
          <w:sz w:val="24"/>
          <w:szCs w:val="24"/>
          <w:lang w:val="es-ES" w:eastAsia="es-ES"/>
        </w:rPr>
        <w:lastRenderedPageBreak/>
        <w:t>ANALISIS DE COSTO HORARIO</w:t>
      </w:r>
    </w:p>
    <w:p w:rsidR="00381ECF" w:rsidRPr="00257E0E" w:rsidRDefault="00381ECF" w:rsidP="00381ECF">
      <w:pPr>
        <w:spacing w:after="0" w:line="240" w:lineRule="auto"/>
        <w:jc w:val="center"/>
        <w:rPr>
          <w:rFonts w:ascii="Times New Roman" w:eastAsia="Times New Roman" w:hAnsi="Times New Roman" w:cs="Times New Roman"/>
          <w:i/>
          <w:sz w:val="8"/>
          <w:szCs w:val="8"/>
          <w:lang w:val="es-ES" w:eastAsia="es-ES"/>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381ECF" w:rsidRPr="00257E0E" w:rsidTr="00B31AB6">
        <w:tc>
          <w:tcPr>
            <w:tcW w:w="2693" w:type="dxa"/>
          </w:tcPr>
          <w:p w:rsidR="00381ECF" w:rsidRPr="00257E0E" w:rsidRDefault="00381ECF" w:rsidP="00B31AB6">
            <w:pPr>
              <w:spacing w:after="0" w:line="240" w:lineRule="auto"/>
              <w:rPr>
                <w:rFonts w:ascii="Times New Roman" w:eastAsia="Times New Roman" w:hAnsi="Times New Roman" w:cs="Times New Roman"/>
                <w:i/>
                <w:sz w:val="16"/>
                <w:szCs w:val="20"/>
                <w:lang w:val="es-ES" w:eastAsia="es-ES"/>
              </w:rPr>
            </w:pPr>
            <w:r w:rsidRPr="00257E0E">
              <w:rPr>
                <w:rFonts w:ascii="Times New Roman" w:eastAsia="Times New Roman" w:hAnsi="Times New Roman" w:cs="Times New Roman"/>
                <w:sz w:val="16"/>
                <w:szCs w:val="20"/>
                <w:lang w:val="es-ES" w:eastAsia="es-ES"/>
              </w:rPr>
              <w:t xml:space="preserve">Máquina: </w:t>
            </w:r>
          </w:p>
        </w:tc>
        <w:tc>
          <w:tcPr>
            <w:tcW w:w="3118" w:type="dxa"/>
          </w:tcPr>
          <w:p w:rsidR="00381ECF" w:rsidRPr="00257E0E" w:rsidRDefault="00381ECF" w:rsidP="00B31AB6">
            <w:pPr>
              <w:spacing w:after="0" w:line="240" w:lineRule="auto"/>
              <w:rPr>
                <w:rFonts w:ascii="Times New Roman" w:eastAsia="Times New Roman" w:hAnsi="Times New Roman" w:cs="Times New Roman"/>
                <w:i/>
                <w:sz w:val="16"/>
                <w:szCs w:val="20"/>
                <w:lang w:val="es-ES" w:eastAsia="es-ES"/>
              </w:rPr>
            </w:pPr>
            <w:r w:rsidRPr="00257E0E">
              <w:rPr>
                <w:rFonts w:ascii="Times New Roman" w:eastAsia="Times New Roman" w:hAnsi="Times New Roman" w:cs="Times New Roman"/>
                <w:sz w:val="16"/>
                <w:szCs w:val="20"/>
                <w:lang w:val="es-ES" w:eastAsia="es-ES"/>
              </w:rPr>
              <w:t>Hoja ____________De_________ Referencia</w:t>
            </w:r>
          </w:p>
        </w:tc>
      </w:tr>
      <w:tr w:rsidR="00381ECF" w:rsidRPr="00257E0E" w:rsidTr="00B31AB6">
        <w:trPr>
          <w:trHeight w:val="275"/>
        </w:trPr>
        <w:tc>
          <w:tcPr>
            <w:tcW w:w="2693" w:type="dxa"/>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Marca: </w:t>
            </w:r>
          </w:p>
        </w:tc>
        <w:tc>
          <w:tcPr>
            <w:tcW w:w="3118" w:type="dxa"/>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Hoja De</w:t>
            </w:r>
          </w:p>
        </w:tc>
      </w:tr>
      <w:tr w:rsidR="00381ECF" w:rsidRPr="00257E0E" w:rsidTr="00B31AB6">
        <w:tc>
          <w:tcPr>
            <w:tcW w:w="2693" w:type="dxa"/>
          </w:tcPr>
          <w:p w:rsidR="00381ECF" w:rsidRPr="00257E0E" w:rsidRDefault="00381ECF" w:rsidP="00B31AB6">
            <w:pPr>
              <w:spacing w:after="0" w:line="240" w:lineRule="auto"/>
              <w:rPr>
                <w:rFonts w:ascii="Times New Roman" w:eastAsia="Times New Roman" w:hAnsi="Times New Roman" w:cs="Times New Roman"/>
                <w:b/>
                <w:i/>
                <w:sz w:val="16"/>
                <w:szCs w:val="24"/>
                <w:lang w:val="es-ES" w:eastAsia="es-ES"/>
              </w:rPr>
            </w:pPr>
            <w:r w:rsidRPr="00257E0E">
              <w:rPr>
                <w:rFonts w:ascii="Times New Roman" w:eastAsia="Times New Roman" w:hAnsi="Times New Roman" w:cs="Times New Roman"/>
                <w:b/>
                <w:sz w:val="16"/>
                <w:szCs w:val="24"/>
                <w:lang w:val="es-ES" w:eastAsia="es-ES"/>
              </w:rPr>
              <w:t xml:space="preserve">Modelo: </w:t>
            </w:r>
          </w:p>
        </w:tc>
        <w:tc>
          <w:tcPr>
            <w:tcW w:w="3118" w:type="dxa"/>
          </w:tcPr>
          <w:p w:rsidR="00381ECF" w:rsidRPr="00257E0E" w:rsidRDefault="00381ECF" w:rsidP="00B31AB6">
            <w:pPr>
              <w:spacing w:after="0" w:line="240" w:lineRule="auto"/>
              <w:rPr>
                <w:rFonts w:ascii="Times New Roman" w:eastAsia="Times New Roman" w:hAnsi="Times New Roman" w:cs="Times New Roman"/>
                <w:b/>
                <w:i/>
                <w:sz w:val="16"/>
                <w:szCs w:val="24"/>
                <w:lang w:val="es-ES" w:eastAsia="es-ES"/>
              </w:rPr>
            </w:pPr>
            <w:r w:rsidRPr="00257E0E">
              <w:rPr>
                <w:rFonts w:ascii="Times New Roman" w:eastAsia="Times New Roman" w:hAnsi="Times New Roman" w:cs="Times New Roman"/>
                <w:b/>
                <w:sz w:val="16"/>
                <w:szCs w:val="24"/>
                <w:lang w:val="es-ES" w:eastAsia="es-ES"/>
              </w:rPr>
              <w:t>Clave:</w:t>
            </w:r>
          </w:p>
        </w:tc>
      </w:tr>
      <w:tr w:rsidR="00381ECF" w:rsidRPr="00257E0E" w:rsidTr="00B31AB6">
        <w:tc>
          <w:tcPr>
            <w:tcW w:w="2693" w:type="dxa"/>
          </w:tcPr>
          <w:p w:rsidR="00381ECF" w:rsidRPr="00257E0E" w:rsidRDefault="00381ECF" w:rsidP="00B31AB6">
            <w:pPr>
              <w:spacing w:after="0" w:line="240" w:lineRule="auto"/>
              <w:rPr>
                <w:rFonts w:ascii="Times New Roman" w:eastAsia="Times New Roman" w:hAnsi="Times New Roman" w:cs="Times New Roman"/>
                <w:b/>
                <w:i/>
                <w:sz w:val="16"/>
                <w:szCs w:val="24"/>
                <w:lang w:val="es-ES" w:eastAsia="es-ES"/>
              </w:rPr>
            </w:pPr>
            <w:r w:rsidRPr="00257E0E">
              <w:rPr>
                <w:rFonts w:ascii="Times New Roman" w:eastAsia="Times New Roman" w:hAnsi="Times New Roman" w:cs="Times New Roman"/>
                <w:b/>
                <w:sz w:val="16"/>
                <w:szCs w:val="24"/>
                <w:lang w:val="es-ES" w:eastAsia="es-ES"/>
              </w:rPr>
              <w:t xml:space="preserve">Empresa: </w:t>
            </w:r>
          </w:p>
        </w:tc>
        <w:tc>
          <w:tcPr>
            <w:tcW w:w="3118" w:type="dxa"/>
          </w:tcPr>
          <w:p w:rsidR="00381ECF" w:rsidRPr="00257E0E" w:rsidRDefault="00381ECF" w:rsidP="00B31AB6">
            <w:pPr>
              <w:spacing w:after="0" w:line="240" w:lineRule="auto"/>
              <w:rPr>
                <w:rFonts w:ascii="Times New Roman" w:eastAsia="Times New Roman" w:hAnsi="Times New Roman" w:cs="Times New Roman"/>
                <w:b/>
                <w:i/>
                <w:sz w:val="16"/>
                <w:szCs w:val="24"/>
                <w:lang w:val="es-ES" w:eastAsia="es-ES"/>
              </w:rPr>
            </w:pPr>
            <w:r w:rsidRPr="00257E0E">
              <w:rPr>
                <w:rFonts w:ascii="Times New Roman" w:eastAsia="Times New Roman" w:hAnsi="Times New Roman" w:cs="Times New Roman"/>
                <w:b/>
                <w:sz w:val="16"/>
                <w:szCs w:val="24"/>
                <w:lang w:val="es-ES" w:eastAsia="es-ES"/>
              </w:rPr>
              <w:t>Formuló</w:t>
            </w:r>
          </w:p>
        </w:tc>
      </w:tr>
    </w:tbl>
    <w:p w:rsidR="00381ECF" w:rsidRPr="00257E0E" w:rsidRDefault="00381ECF" w:rsidP="00381ECF">
      <w:pPr>
        <w:spacing w:after="0" w:line="240" w:lineRule="auto"/>
        <w:jc w:val="center"/>
        <w:rPr>
          <w:rFonts w:ascii="Times New Roman" w:eastAsia="Times New Roman" w:hAnsi="Times New Roman" w:cs="Times New Roman"/>
          <w:i/>
          <w:sz w:val="10"/>
          <w:szCs w:val="10"/>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381ECF" w:rsidRPr="00257E0E" w:rsidTr="00B31AB6">
        <w:tc>
          <w:tcPr>
            <w:tcW w:w="9709" w:type="dxa"/>
            <w:gridSpan w:val="4"/>
            <w:tcBorders>
              <w:bottom w:val="nil"/>
            </w:tcBorders>
          </w:tcPr>
          <w:p w:rsidR="00381ECF" w:rsidRPr="00257E0E" w:rsidRDefault="00381ECF" w:rsidP="00B31AB6">
            <w:pPr>
              <w:spacing w:after="0" w:line="240" w:lineRule="auto"/>
              <w:jc w:val="center"/>
              <w:rPr>
                <w:rFonts w:ascii="Times New Roman" w:eastAsia="Times New Roman" w:hAnsi="Times New Roman" w:cs="Times New Roman"/>
                <w:i/>
                <w:sz w:val="20"/>
                <w:szCs w:val="24"/>
                <w:lang w:val="es-ES" w:eastAsia="es-ES"/>
              </w:rPr>
            </w:pPr>
            <w:r w:rsidRPr="00257E0E">
              <w:rPr>
                <w:rFonts w:ascii="Times New Roman" w:eastAsia="Times New Roman" w:hAnsi="Times New Roman" w:cs="Times New Roman"/>
                <w:i/>
                <w:sz w:val="20"/>
                <w:szCs w:val="24"/>
                <w:lang w:val="es-ES" w:eastAsia="es-ES"/>
              </w:rPr>
              <w:t>DATOS GENERALES</w:t>
            </w:r>
          </w:p>
        </w:tc>
      </w:tr>
      <w:tr w:rsidR="00381ECF" w:rsidRPr="00257E0E" w:rsidTr="00B31AB6">
        <w:trPr>
          <w:cantSplit/>
        </w:trPr>
        <w:tc>
          <w:tcPr>
            <w:tcW w:w="2409" w:type="dxa"/>
            <w:tcBorders>
              <w:bottom w:val="nil"/>
              <w:right w:val="nil"/>
            </w:tcBorders>
          </w:tcPr>
          <w:p w:rsidR="00381ECF" w:rsidRPr="00257E0E" w:rsidRDefault="00381ECF" w:rsidP="00B31AB6">
            <w:pPr>
              <w:spacing w:after="0" w:line="240" w:lineRule="auto"/>
              <w:rPr>
                <w:rFonts w:ascii="Times New Roman" w:eastAsia="Times New Roman" w:hAnsi="Times New Roman" w:cs="Times New Roman"/>
                <w:b/>
                <w:i/>
                <w:sz w:val="16"/>
                <w:szCs w:val="24"/>
                <w:lang w:val="es-ES" w:eastAsia="es-ES"/>
              </w:rPr>
            </w:pPr>
            <w:r w:rsidRPr="00257E0E">
              <w:rPr>
                <w:rFonts w:ascii="Times New Roman" w:eastAsia="Times New Roman" w:hAnsi="Times New Roman" w:cs="Times New Roman"/>
                <w:b/>
                <w:sz w:val="16"/>
                <w:szCs w:val="24"/>
                <w:lang w:val="es-ES" w:eastAsia="es-ES"/>
              </w:rPr>
              <w:t xml:space="preserve">Va = Valor de adquisición </w:t>
            </w:r>
          </w:p>
        </w:tc>
        <w:tc>
          <w:tcPr>
            <w:tcW w:w="2410" w:type="dxa"/>
            <w:tcBorders>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w:t>
            </w:r>
          </w:p>
        </w:tc>
        <w:tc>
          <w:tcPr>
            <w:tcW w:w="2409" w:type="dxa"/>
            <w:tcBorders>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Pn = Potencia nominal</w:t>
            </w:r>
          </w:p>
        </w:tc>
        <w:tc>
          <w:tcPr>
            <w:tcW w:w="2481" w:type="dxa"/>
            <w:tcBorders>
              <w:left w:val="nil"/>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i/>
                <w:sz w:val="16"/>
                <w:szCs w:val="24"/>
                <w:lang w:val="es-ES" w:eastAsia="es-ES"/>
              </w:rPr>
            </w:pPr>
            <w:r w:rsidRPr="00257E0E">
              <w:rPr>
                <w:rFonts w:ascii="Times New Roman" w:eastAsia="Times New Roman" w:hAnsi="Times New Roman" w:cs="Times New Roman"/>
                <w:b/>
                <w:sz w:val="16"/>
                <w:szCs w:val="24"/>
                <w:lang w:val="es-ES" w:eastAsia="es-ES"/>
              </w:rPr>
              <w:t xml:space="preserve">Pn = Valor de llantas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Tipo de combustible</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r>
      <w:tr w:rsidR="00381ECF" w:rsidRPr="00257E0E" w:rsidTr="00B31AB6">
        <w:trPr>
          <w:cantSplit/>
        </w:trPr>
        <w:tc>
          <w:tcPr>
            <w:tcW w:w="2409" w:type="dxa"/>
            <w:tcBorders>
              <w:top w:val="nil"/>
              <w:bottom w:val="nil"/>
              <w:right w:val="nil"/>
            </w:tcBorders>
          </w:tcPr>
          <w:p w:rsidR="00381ECF" w:rsidRPr="00257E0E" w:rsidRDefault="00381ECF" w:rsidP="00B31AB6">
            <w:pPr>
              <w:spacing w:before="4" w:after="0" w:line="182" w:lineRule="exac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V m = Valor neto = Va -Pn </w:t>
            </w:r>
          </w:p>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Pc = Precio de combustible.</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                            / litro</w:t>
            </w: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Vr = Valor de rescate (Vm*- % )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Gh = Cantidad de combustible</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Litros/Hr</w:t>
            </w: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i = Tasa de interés *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 año </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Consumido por hora</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S = Primas de seguros **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 año </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Ah = Cantidad de lubicante </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Litros / Hora</w:t>
            </w: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K o = Factor de mantenimiento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Consumido por hora</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Ve = Vida útil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Horas </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Ga = Consumos por cambios de</w:t>
            </w:r>
          </w:p>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Aceite</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p>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Litros</w:t>
            </w: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Hea = Tiempo trabajado por año </w:t>
            </w:r>
          </w:p>
        </w:tc>
        <w:tc>
          <w:tcPr>
            <w:tcW w:w="2410" w:type="dxa"/>
            <w:tcBorders>
              <w:top w:val="single" w:sz="4" w:space="0" w:color="auto"/>
              <w:left w:val="nil"/>
              <w:bottom w:val="single" w:sz="4" w:space="0" w:color="auto"/>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Horas </w:t>
            </w: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Pa = Precio del aceite S I litro</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 xml:space="preserve">                   $                            / litro</w:t>
            </w:r>
          </w:p>
        </w:tc>
      </w:tr>
      <w:tr w:rsidR="00381ECF" w:rsidRPr="00257E0E" w:rsidTr="00B31AB6">
        <w:trPr>
          <w:cantSplit/>
        </w:trPr>
        <w:tc>
          <w:tcPr>
            <w:tcW w:w="2409"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c>
          <w:tcPr>
            <w:tcW w:w="2410" w:type="dxa"/>
            <w:tcBorders>
              <w:top w:val="nil"/>
              <w:left w:val="nil"/>
              <w:bottom w:val="nil"/>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p>
        </w:tc>
        <w:tc>
          <w:tcPr>
            <w:tcW w:w="2409"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Vn = Vida útil de llantas Horas</w:t>
            </w:r>
          </w:p>
        </w:tc>
        <w:tc>
          <w:tcPr>
            <w:tcW w:w="2481" w:type="dxa"/>
            <w:tcBorders>
              <w:top w:val="single" w:sz="4" w:space="0" w:color="auto"/>
              <w:left w:val="nil"/>
              <w:bottom w:val="single" w:sz="4" w:space="0" w:color="auto"/>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Horas</w:t>
            </w:r>
          </w:p>
        </w:tc>
      </w:tr>
      <w:tr w:rsidR="00381ECF" w:rsidRPr="00257E0E" w:rsidTr="00B31AB6">
        <w:trPr>
          <w:cantSplit/>
        </w:trPr>
        <w:tc>
          <w:tcPr>
            <w:tcW w:w="2409" w:type="dxa"/>
            <w:tcBorders>
              <w:top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Nota: Las horas corresponden a</w:t>
            </w:r>
          </w:p>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r w:rsidRPr="00257E0E">
              <w:rPr>
                <w:rFonts w:ascii="Times New Roman" w:eastAsia="Times New Roman" w:hAnsi="Times New Roman" w:cs="Times New Roman"/>
                <w:b/>
                <w:sz w:val="16"/>
                <w:szCs w:val="24"/>
                <w:lang w:val="es-ES" w:eastAsia="es-ES"/>
              </w:rPr>
              <w:t>tiempo efectivo de trabajo.</w:t>
            </w:r>
          </w:p>
        </w:tc>
        <w:tc>
          <w:tcPr>
            <w:tcW w:w="2410" w:type="dxa"/>
            <w:tcBorders>
              <w:top w:val="nil"/>
              <w:left w:val="nil"/>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24"/>
                <w:lang w:val="es-ES" w:eastAsia="es-ES"/>
              </w:rPr>
            </w:pPr>
          </w:p>
        </w:tc>
        <w:tc>
          <w:tcPr>
            <w:tcW w:w="2409" w:type="dxa"/>
            <w:tcBorders>
              <w:top w:val="nil"/>
              <w:left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c>
          <w:tcPr>
            <w:tcW w:w="2481" w:type="dxa"/>
            <w:tcBorders>
              <w:top w:val="nil"/>
              <w:left w:val="nil"/>
            </w:tcBorders>
          </w:tcPr>
          <w:p w:rsidR="00381ECF" w:rsidRPr="00257E0E" w:rsidRDefault="00381ECF" w:rsidP="00B31AB6">
            <w:pPr>
              <w:spacing w:after="0" w:line="240" w:lineRule="auto"/>
              <w:rPr>
                <w:rFonts w:ascii="Times New Roman" w:eastAsia="Times New Roman" w:hAnsi="Times New Roman" w:cs="Times New Roman"/>
                <w:b/>
                <w:sz w:val="16"/>
                <w:szCs w:val="24"/>
                <w:lang w:val="es-ES" w:eastAsia="es-ES"/>
              </w:rPr>
            </w:pPr>
          </w:p>
        </w:tc>
      </w:tr>
    </w:tbl>
    <w:p w:rsidR="00381ECF" w:rsidRPr="00257E0E" w:rsidRDefault="00381ECF" w:rsidP="00381ECF">
      <w:pPr>
        <w:spacing w:after="0" w:line="240" w:lineRule="auto"/>
        <w:jc w:val="center"/>
        <w:rPr>
          <w:rFonts w:ascii="Times New Roman" w:eastAsia="Times New Roman" w:hAnsi="Times New Roman" w:cs="Times New Roman"/>
          <w:b/>
          <w:sz w:val="10"/>
          <w:szCs w:val="10"/>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381ECF" w:rsidRPr="00257E0E" w:rsidTr="00B31AB6">
        <w:tc>
          <w:tcPr>
            <w:tcW w:w="5457" w:type="dxa"/>
            <w:gridSpan w:val="2"/>
            <w:tcBorders>
              <w:bottom w:val="nil"/>
            </w:tcBorders>
          </w:tcPr>
          <w:p w:rsidR="00381ECF" w:rsidRPr="00257E0E" w:rsidRDefault="00381ECF" w:rsidP="00B31AB6">
            <w:pPr>
              <w:spacing w:after="0" w:line="240" w:lineRule="auto"/>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Cargos fijos</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Activa</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Inactiva</w:t>
            </w:r>
          </w:p>
        </w:tc>
        <w:tc>
          <w:tcPr>
            <w:tcW w:w="1418" w:type="dxa"/>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En espera</w:t>
            </w:r>
          </w:p>
        </w:tc>
      </w:tr>
      <w:tr w:rsidR="00381ECF" w:rsidRPr="00257E0E" w:rsidTr="00B31AB6">
        <w:trPr>
          <w:cantSplit/>
        </w:trPr>
        <w:tc>
          <w:tcPr>
            <w:tcW w:w="2905" w:type="dxa"/>
            <w:tcBorders>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Depreciación D = (V m -Vr)/Ve            =</w:t>
            </w:r>
          </w:p>
        </w:tc>
        <w:tc>
          <w:tcPr>
            <w:tcW w:w="2552" w:type="dxa"/>
            <w:tcBorders>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__________________    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Inversión Im =[ (V m + Vr) 12Hea] i    =</w:t>
            </w:r>
          </w:p>
        </w:tc>
        <w:tc>
          <w:tcPr>
            <w:tcW w:w="2552"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__________________    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Seguros Sm =[ (Vm+ Vr) 12Hea] s       =</w:t>
            </w:r>
          </w:p>
        </w:tc>
        <w:tc>
          <w:tcPr>
            <w:tcW w:w="2552"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__________________    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Mantenimiento Mn = K o x D               =</w:t>
            </w:r>
          </w:p>
        </w:tc>
        <w:tc>
          <w:tcPr>
            <w:tcW w:w="2552"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sz w:val="16"/>
                <w:szCs w:val="20"/>
                <w:lang w:val="es-ES_tradnl" w:eastAsia="es-ES"/>
              </w:rPr>
              <w:t>____________</w:t>
            </w:r>
            <w:r w:rsidRPr="00257E0E">
              <w:rPr>
                <w:rFonts w:ascii="Times New Roman" w:eastAsia="Times New Roman" w:hAnsi="Times New Roman" w:cs="Times New Roman"/>
                <w:b/>
                <w:sz w:val="16"/>
                <w:szCs w:val="20"/>
                <w:lang w:val="es-ES_tradnl" w:eastAsia="es-ES"/>
              </w:rPr>
              <w:t xml:space="preserve"> </w:t>
            </w:r>
            <w:r w:rsidRPr="00257E0E">
              <w:rPr>
                <w:rFonts w:ascii="Times New Roman" w:eastAsia="Times New Roman" w:hAnsi="Times New Roman" w:cs="Times New Roman"/>
                <w:sz w:val="16"/>
                <w:szCs w:val="20"/>
                <w:lang w:val="es-ES_tradnl" w:eastAsia="es-ES"/>
              </w:rPr>
              <w:t>x ______________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Subtotal</w:t>
            </w:r>
          </w:p>
        </w:tc>
        <w:tc>
          <w:tcPr>
            <w:tcW w:w="2552" w:type="dxa"/>
            <w:tcBorders>
              <w:top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418"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r>
    </w:tbl>
    <w:p w:rsidR="00381ECF" w:rsidRPr="00257E0E" w:rsidRDefault="00381ECF" w:rsidP="00381ECF">
      <w:pPr>
        <w:spacing w:after="0" w:line="240" w:lineRule="auto"/>
        <w:jc w:val="center"/>
        <w:rPr>
          <w:rFonts w:ascii="Times New Roman" w:eastAsia="Times New Roman" w:hAnsi="Times New Roman" w:cs="Times New Roman"/>
          <w:i/>
          <w:sz w:val="10"/>
          <w:szCs w:val="10"/>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381ECF" w:rsidRPr="00257E0E" w:rsidTr="00B31AB6">
        <w:tc>
          <w:tcPr>
            <w:tcW w:w="5457" w:type="dxa"/>
            <w:gridSpan w:val="2"/>
            <w:tcBorders>
              <w:bottom w:val="nil"/>
            </w:tcBorders>
          </w:tcPr>
          <w:p w:rsidR="00381ECF" w:rsidRPr="00257E0E" w:rsidRDefault="00381ECF" w:rsidP="00B31AB6">
            <w:pPr>
              <w:spacing w:after="0" w:line="240" w:lineRule="auto"/>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Cargos por consumo</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Activa</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Inactiva</w:t>
            </w:r>
          </w:p>
        </w:tc>
        <w:tc>
          <w:tcPr>
            <w:tcW w:w="1418" w:type="dxa"/>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En espera</w:t>
            </w:r>
          </w:p>
        </w:tc>
      </w:tr>
      <w:tr w:rsidR="00381ECF" w:rsidRPr="00257E0E" w:rsidTr="00B31AB6">
        <w:trPr>
          <w:cantSplit/>
          <w:trHeight w:val="94"/>
        </w:trPr>
        <w:tc>
          <w:tcPr>
            <w:tcW w:w="2905" w:type="dxa"/>
            <w:tcBorders>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n-US" w:eastAsia="es-ES"/>
              </w:rPr>
            </w:pPr>
            <w:r w:rsidRPr="00257E0E">
              <w:rPr>
                <w:rFonts w:ascii="Times New Roman" w:eastAsia="Times New Roman" w:hAnsi="Times New Roman" w:cs="Times New Roman"/>
                <w:sz w:val="16"/>
                <w:szCs w:val="20"/>
                <w:lang w:val="en-US" w:eastAsia="es-ES"/>
              </w:rPr>
              <w:t>Combustible   Co = Gh x Pc                =</w:t>
            </w:r>
          </w:p>
        </w:tc>
        <w:tc>
          <w:tcPr>
            <w:tcW w:w="2552" w:type="dxa"/>
            <w:tcBorders>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     _____________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Lubricante Lbs = ( Ah + Ga ) x Pa       =</w:t>
            </w:r>
          </w:p>
        </w:tc>
        <w:tc>
          <w:tcPr>
            <w:tcW w:w="2552"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     _____________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 xml:space="preserve">Llantas N = Pn </w:t>
            </w:r>
            <w:r w:rsidRPr="00257E0E">
              <w:rPr>
                <w:rFonts w:ascii="Times New Roman" w:eastAsia="Times New Roman" w:hAnsi="Times New Roman" w:cs="Times New Roman"/>
                <w:i/>
                <w:sz w:val="16"/>
                <w:szCs w:val="20"/>
                <w:lang w:val="es-ES_tradnl" w:eastAsia="es-ES"/>
              </w:rPr>
              <w:t xml:space="preserve">I </w:t>
            </w:r>
            <w:r w:rsidRPr="00257E0E">
              <w:rPr>
                <w:rFonts w:ascii="Times New Roman" w:eastAsia="Times New Roman" w:hAnsi="Times New Roman" w:cs="Times New Roman"/>
                <w:sz w:val="16"/>
                <w:szCs w:val="20"/>
                <w:lang w:val="es-ES_tradnl" w:eastAsia="es-ES"/>
              </w:rPr>
              <w:t>Vn                     =</w:t>
            </w:r>
          </w:p>
        </w:tc>
        <w:tc>
          <w:tcPr>
            <w:tcW w:w="2552"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     _____________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bottom w:val="single" w:sz="4" w:space="0" w:color="auto"/>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Piezas especiales Ae = Pa/Va</w:t>
            </w:r>
          </w:p>
        </w:tc>
        <w:tc>
          <w:tcPr>
            <w:tcW w:w="2552" w:type="dxa"/>
            <w:tcBorders>
              <w:top w:val="nil"/>
              <w:left w:val="nil"/>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r w:rsidRPr="00257E0E">
              <w:rPr>
                <w:rFonts w:ascii="Times New Roman" w:eastAsia="Times New Roman" w:hAnsi="Times New Roman" w:cs="Times New Roman"/>
                <w:b/>
                <w:sz w:val="16"/>
                <w:szCs w:val="20"/>
                <w:lang w:val="es-ES_tradnl" w:eastAsia="es-ES"/>
              </w:rPr>
              <w:t>____________     _____________</w:t>
            </w: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2905" w:type="dxa"/>
            <w:tcBorders>
              <w:top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Subtotal</w:t>
            </w:r>
          </w:p>
        </w:tc>
        <w:tc>
          <w:tcPr>
            <w:tcW w:w="2552" w:type="dxa"/>
            <w:tcBorders>
              <w:top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418"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r>
    </w:tbl>
    <w:p w:rsidR="00381ECF" w:rsidRPr="00257E0E" w:rsidRDefault="00381ECF" w:rsidP="00381ECF">
      <w:pPr>
        <w:spacing w:after="0" w:line="240" w:lineRule="auto"/>
        <w:jc w:val="center"/>
        <w:rPr>
          <w:rFonts w:ascii="Times New Roman" w:eastAsia="Times New Roman" w:hAnsi="Times New Roman" w:cs="Times New Roman"/>
          <w:b/>
          <w:sz w:val="10"/>
          <w:szCs w:val="10"/>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381ECF" w:rsidRPr="00257E0E" w:rsidTr="00B31AB6">
        <w:trPr>
          <w:cantSplit/>
        </w:trPr>
        <w:tc>
          <w:tcPr>
            <w:tcW w:w="3331" w:type="dxa"/>
            <w:gridSpan w:val="2"/>
            <w:tcBorders>
              <w:bottom w:val="nil"/>
            </w:tcBorders>
          </w:tcPr>
          <w:p w:rsidR="00381ECF" w:rsidRPr="00257E0E" w:rsidRDefault="00381ECF" w:rsidP="00B31AB6">
            <w:pPr>
              <w:spacing w:after="0" w:line="240" w:lineRule="auto"/>
              <w:rPr>
                <w:rFonts w:ascii="Times New Roman" w:eastAsia="Times New Roman" w:hAnsi="Times New Roman" w:cs="Times New Roman"/>
                <w:sz w:val="20"/>
                <w:szCs w:val="20"/>
                <w:lang w:val="es-ES" w:eastAsia="es-ES"/>
              </w:rPr>
            </w:pPr>
            <w:r w:rsidRPr="00257E0E">
              <w:rPr>
                <w:rFonts w:ascii="Times New Roman" w:eastAsia="Times New Roman" w:hAnsi="Times New Roman" w:cs="Times New Roman"/>
                <w:sz w:val="20"/>
                <w:szCs w:val="20"/>
                <w:lang w:val="es-ES" w:eastAsia="es-ES"/>
              </w:rPr>
              <w:t>Cargos por operación</w:t>
            </w:r>
          </w:p>
        </w:tc>
        <w:tc>
          <w:tcPr>
            <w:tcW w:w="2268" w:type="dxa"/>
            <w:tcBorders>
              <w:bottom w:val="nil"/>
            </w:tcBorders>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p>
        </w:tc>
        <w:tc>
          <w:tcPr>
            <w:tcW w:w="1275" w:type="dxa"/>
            <w:tcBorders>
              <w:bottom w:val="nil"/>
            </w:tcBorders>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Activa</w:t>
            </w:r>
          </w:p>
        </w:tc>
        <w:tc>
          <w:tcPr>
            <w:tcW w:w="1417" w:type="dxa"/>
            <w:tcBorders>
              <w:bottom w:val="nil"/>
            </w:tcBorders>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Inactiva</w:t>
            </w:r>
          </w:p>
        </w:tc>
        <w:tc>
          <w:tcPr>
            <w:tcW w:w="1418" w:type="dxa"/>
            <w:tcBorders>
              <w:bottom w:val="nil"/>
            </w:tcBorders>
          </w:tcPr>
          <w:p w:rsidR="00381ECF" w:rsidRPr="00257E0E" w:rsidRDefault="00381ECF" w:rsidP="00B31AB6">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En espera</w:t>
            </w:r>
          </w:p>
        </w:tc>
      </w:tr>
      <w:tr w:rsidR="00381ECF" w:rsidRPr="00257E0E" w:rsidTr="00B31AB6">
        <w:trPr>
          <w:cantSplit/>
          <w:trHeight w:val="94"/>
        </w:trPr>
        <w:tc>
          <w:tcPr>
            <w:tcW w:w="1204" w:type="dxa"/>
            <w:tcBorders>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Operador</w:t>
            </w:r>
          </w:p>
        </w:tc>
        <w:tc>
          <w:tcPr>
            <w:tcW w:w="2127" w:type="dxa"/>
            <w:tcBorders>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u w:val="single"/>
                <w:lang w:val="es-ES_tradnl" w:eastAsia="es-ES"/>
              </w:rPr>
            </w:pPr>
            <w:r w:rsidRPr="00257E0E">
              <w:rPr>
                <w:rFonts w:ascii="Times New Roman" w:eastAsia="Times New Roman" w:hAnsi="Times New Roman" w:cs="Times New Roman"/>
                <w:b/>
                <w:sz w:val="16"/>
                <w:szCs w:val="20"/>
                <w:u w:val="single"/>
                <w:lang w:val="es-ES_tradnl" w:eastAsia="es-ES"/>
              </w:rPr>
              <w:t>$</w:t>
            </w:r>
            <w:r w:rsidRPr="00257E0E">
              <w:rPr>
                <w:rFonts w:ascii="Times New Roman" w:eastAsia="Times New Roman" w:hAnsi="Times New Roman" w:cs="Times New Roman"/>
                <w:sz w:val="16"/>
                <w:szCs w:val="20"/>
                <w:u w:val="single"/>
                <w:lang w:val="es-ES_tradnl" w:eastAsia="es-ES"/>
              </w:rPr>
              <w:t xml:space="preserve">                                          .</w:t>
            </w:r>
          </w:p>
        </w:tc>
        <w:tc>
          <w:tcPr>
            <w:tcW w:w="2268" w:type="dxa"/>
            <w:tcBorders>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xml:space="preserve"> Turno</w:t>
            </w:r>
          </w:p>
        </w:tc>
        <w:tc>
          <w:tcPr>
            <w:tcW w:w="1275" w:type="dxa"/>
            <w:tcBorders>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Borders>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Borders>
              <w:left w:val="nil"/>
              <w:bottom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1204"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 w:eastAsia="es-ES"/>
              </w:rPr>
              <w:t>Ayudante</w:t>
            </w:r>
          </w:p>
        </w:tc>
        <w:tc>
          <w:tcPr>
            <w:tcW w:w="212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u w:val="single"/>
                <w:lang w:val="es-ES_tradnl" w:eastAsia="es-ES"/>
              </w:rPr>
            </w:pPr>
            <w:r w:rsidRPr="00257E0E">
              <w:rPr>
                <w:rFonts w:ascii="Times New Roman" w:eastAsia="Times New Roman" w:hAnsi="Times New Roman" w:cs="Times New Roman"/>
                <w:b/>
                <w:sz w:val="16"/>
                <w:szCs w:val="20"/>
                <w:u w:val="single"/>
                <w:lang w:val="es-ES_tradnl" w:eastAsia="es-ES"/>
              </w:rPr>
              <w:t>$</w:t>
            </w:r>
            <w:r w:rsidRPr="00257E0E">
              <w:rPr>
                <w:rFonts w:ascii="Times New Roman" w:eastAsia="Times New Roman" w:hAnsi="Times New Roman" w:cs="Times New Roman"/>
                <w:sz w:val="16"/>
                <w:szCs w:val="20"/>
                <w:u w:val="single"/>
                <w:lang w:val="es-ES_tradnl" w:eastAsia="es-ES"/>
              </w:rPr>
              <w:t xml:space="preserve">                                          .</w:t>
            </w:r>
          </w:p>
        </w:tc>
        <w:tc>
          <w:tcPr>
            <w:tcW w:w="2268"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Turno Po=                       Sr / Ht</w:t>
            </w:r>
          </w:p>
        </w:tc>
        <w:tc>
          <w:tcPr>
            <w:tcW w:w="1275"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1204"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 w:eastAsia="es-ES"/>
              </w:rPr>
              <w:t>Suma</w:t>
            </w:r>
          </w:p>
        </w:tc>
        <w:tc>
          <w:tcPr>
            <w:tcW w:w="212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u w:val="single"/>
                <w:lang w:val="es-ES_tradnl" w:eastAsia="es-ES"/>
              </w:rPr>
            </w:pPr>
            <w:r w:rsidRPr="00257E0E">
              <w:rPr>
                <w:rFonts w:ascii="Times New Roman" w:eastAsia="Times New Roman" w:hAnsi="Times New Roman" w:cs="Times New Roman"/>
                <w:sz w:val="16"/>
                <w:szCs w:val="20"/>
                <w:u w:val="single"/>
                <w:lang w:val="es-ES_tradnl" w:eastAsia="es-ES"/>
              </w:rPr>
              <w:t>So</w:t>
            </w:r>
            <w:r w:rsidRPr="00257E0E">
              <w:rPr>
                <w:rFonts w:ascii="Times New Roman" w:eastAsia="Times New Roman" w:hAnsi="Times New Roman" w:cs="Times New Roman"/>
                <w:b/>
                <w:sz w:val="16"/>
                <w:szCs w:val="20"/>
                <w:u w:val="single"/>
                <w:lang w:val="es-ES_tradnl" w:eastAsia="es-ES"/>
              </w:rPr>
              <w:t>$</w:t>
            </w:r>
            <w:r w:rsidRPr="00257E0E">
              <w:rPr>
                <w:rFonts w:ascii="Times New Roman" w:eastAsia="Times New Roman" w:hAnsi="Times New Roman" w:cs="Times New Roman"/>
                <w:sz w:val="16"/>
                <w:szCs w:val="20"/>
                <w:u w:val="single"/>
                <w:lang w:val="es-ES_tradnl" w:eastAsia="es-ES"/>
              </w:rPr>
              <w:t xml:space="preserve">                                          .</w:t>
            </w:r>
          </w:p>
        </w:tc>
        <w:tc>
          <w:tcPr>
            <w:tcW w:w="2268"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Turno Po = $____________/ Ht</w:t>
            </w:r>
          </w:p>
        </w:tc>
        <w:tc>
          <w:tcPr>
            <w:tcW w:w="1275" w:type="dxa"/>
            <w:tcBorders>
              <w:top w:val="nil"/>
              <w:left w:val="nil"/>
              <w:bottom w:val="nil"/>
              <w:right w:val="nil"/>
            </w:tcBorders>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_____________</w:t>
            </w:r>
          </w:p>
        </w:tc>
        <w:tc>
          <w:tcPr>
            <w:tcW w:w="1417" w:type="dxa"/>
            <w:tcBorders>
              <w:top w:val="nil"/>
              <w:left w:val="nil"/>
              <w:bottom w:val="nil"/>
              <w:right w:val="nil"/>
            </w:tcBorders>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_____________</w:t>
            </w:r>
          </w:p>
        </w:tc>
        <w:tc>
          <w:tcPr>
            <w:tcW w:w="1418" w:type="dxa"/>
            <w:tcBorders>
              <w:top w:val="nil"/>
              <w:left w:val="nil"/>
              <w:bottom w:val="nil"/>
            </w:tcBorders>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_____________</w:t>
            </w:r>
          </w:p>
        </w:tc>
      </w:tr>
      <w:tr w:rsidR="00381ECF" w:rsidRPr="00257E0E" w:rsidTr="00B31AB6">
        <w:trPr>
          <w:cantSplit/>
        </w:trPr>
        <w:tc>
          <w:tcPr>
            <w:tcW w:w="1204"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p>
        </w:tc>
        <w:tc>
          <w:tcPr>
            <w:tcW w:w="212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Ht= Horas efectivas de trabajo dentro del turno.</w:t>
            </w:r>
          </w:p>
        </w:tc>
        <w:tc>
          <w:tcPr>
            <w:tcW w:w="2268"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275"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1204" w:type="dxa"/>
            <w:tcBorders>
              <w:top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 w:eastAsia="es-ES"/>
              </w:rPr>
              <w:t>Equipo de seguridad</w:t>
            </w:r>
          </w:p>
        </w:tc>
        <w:tc>
          <w:tcPr>
            <w:tcW w:w="212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Es = Ks*Mo</w:t>
            </w:r>
          </w:p>
        </w:tc>
        <w:tc>
          <w:tcPr>
            <w:tcW w:w="2268"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Turno Es = K s * $___________</w:t>
            </w:r>
          </w:p>
        </w:tc>
        <w:tc>
          <w:tcPr>
            <w:tcW w:w="1275" w:type="dxa"/>
            <w:tcBorders>
              <w:top w:val="nil"/>
              <w:left w:val="nil"/>
              <w:bottom w:val="nil"/>
              <w:right w:val="nil"/>
            </w:tcBorders>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_____________</w:t>
            </w:r>
          </w:p>
        </w:tc>
        <w:tc>
          <w:tcPr>
            <w:tcW w:w="1417" w:type="dxa"/>
            <w:tcBorders>
              <w:top w:val="nil"/>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Borders>
              <w:top w:val="nil"/>
              <w:left w:val="nil"/>
              <w:bottom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1204" w:type="dxa"/>
            <w:tcBorders>
              <w:top w:val="single" w:sz="4" w:space="0" w:color="auto"/>
              <w:bottom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p>
        </w:tc>
        <w:tc>
          <w:tcPr>
            <w:tcW w:w="2127" w:type="dxa"/>
            <w:tcBorders>
              <w:top w:val="single" w:sz="4" w:space="0" w:color="auto"/>
              <w:left w:val="nil"/>
              <w:bottom w:val="nil"/>
              <w:right w:val="nil"/>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p>
        </w:tc>
        <w:tc>
          <w:tcPr>
            <w:tcW w:w="2268" w:type="dxa"/>
            <w:tcBorders>
              <w:top w:val="single" w:sz="4" w:space="0" w:color="auto"/>
              <w:left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275" w:type="dxa"/>
            <w:tcBorders>
              <w:top w:val="single" w:sz="4" w:space="0" w:color="auto"/>
              <w:left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7" w:type="dxa"/>
            <w:tcBorders>
              <w:top w:val="single" w:sz="4" w:space="0" w:color="auto"/>
              <w:left w:val="nil"/>
              <w:righ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418" w:type="dxa"/>
            <w:tcBorders>
              <w:top w:val="single" w:sz="4" w:space="0" w:color="auto"/>
              <w:left w:val="nil"/>
            </w:tcBorders>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r>
      <w:tr w:rsidR="00381ECF" w:rsidRPr="00257E0E" w:rsidTr="00B31AB6">
        <w:trPr>
          <w:cantSplit/>
        </w:trPr>
        <w:tc>
          <w:tcPr>
            <w:tcW w:w="1204" w:type="dxa"/>
            <w:tcBorders>
              <w:top w:val="single" w:sz="4" w:space="0" w:color="auto"/>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sz w:val="16"/>
                <w:szCs w:val="20"/>
                <w:lang w:val="es-ES" w:eastAsia="es-ES"/>
              </w:rPr>
            </w:pPr>
            <w:r w:rsidRPr="00257E0E">
              <w:rPr>
                <w:rFonts w:ascii="Times New Roman" w:eastAsia="Times New Roman" w:hAnsi="Times New Roman" w:cs="Times New Roman"/>
                <w:sz w:val="16"/>
                <w:szCs w:val="20"/>
                <w:lang w:val="es-ES_tradnl" w:eastAsia="es-ES"/>
              </w:rPr>
              <w:t>Subtotal</w:t>
            </w:r>
          </w:p>
        </w:tc>
        <w:tc>
          <w:tcPr>
            <w:tcW w:w="2127" w:type="dxa"/>
            <w:tcBorders>
              <w:top w:val="single" w:sz="4" w:space="0" w:color="auto"/>
              <w:bottom w:val="single" w:sz="4" w:space="0" w:color="auto"/>
            </w:tcBorders>
          </w:tcPr>
          <w:p w:rsidR="00381ECF" w:rsidRPr="00257E0E" w:rsidRDefault="00381ECF" w:rsidP="00B31AB6">
            <w:pPr>
              <w:spacing w:after="0" w:line="240" w:lineRule="auto"/>
              <w:rPr>
                <w:rFonts w:ascii="Times New Roman" w:eastAsia="Times New Roman" w:hAnsi="Times New Roman" w:cs="Times New Roman"/>
                <w:b/>
                <w:sz w:val="16"/>
                <w:szCs w:val="20"/>
                <w:lang w:val="es-ES_tradnl" w:eastAsia="es-ES"/>
              </w:rPr>
            </w:pPr>
          </w:p>
        </w:tc>
        <w:tc>
          <w:tcPr>
            <w:tcW w:w="2268" w:type="dxa"/>
          </w:tcPr>
          <w:p w:rsidR="00381ECF" w:rsidRPr="00257E0E" w:rsidRDefault="00381ECF" w:rsidP="00B31AB6">
            <w:pPr>
              <w:spacing w:after="0" w:line="240" w:lineRule="auto"/>
              <w:rPr>
                <w:rFonts w:ascii="Times New Roman" w:eastAsia="Times New Roman" w:hAnsi="Times New Roman" w:cs="Times New Roman"/>
                <w:sz w:val="16"/>
                <w:szCs w:val="20"/>
                <w:lang w:val="es-ES_tradnl" w:eastAsia="es-ES"/>
              </w:rPr>
            </w:pPr>
          </w:p>
        </w:tc>
        <w:tc>
          <w:tcPr>
            <w:tcW w:w="1275"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___________</w:t>
            </w:r>
          </w:p>
        </w:tc>
        <w:tc>
          <w:tcPr>
            <w:tcW w:w="1417"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418" w:type="dxa"/>
          </w:tcPr>
          <w:p w:rsidR="00381ECF" w:rsidRPr="00257E0E" w:rsidRDefault="00381ECF" w:rsidP="00B31AB6">
            <w:pPr>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 __________</w:t>
            </w:r>
          </w:p>
        </w:tc>
      </w:tr>
    </w:tbl>
    <w:p w:rsidR="00381ECF" w:rsidRPr="00257E0E" w:rsidRDefault="00381ECF" w:rsidP="00381ECF">
      <w:pPr>
        <w:tabs>
          <w:tab w:val="left" w:pos="1204"/>
          <w:tab w:val="left" w:pos="3331"/>
          <w:tab w:val="left" w:pos="5599"/>
          <w:tab w:val="left" w:pos="6874"/>
          <w:tab w:val="left" w:pos="8291"/>
          <w:tab w:val="left" w:pos="9709"/>
        </w:tabs>
        <w:spacing w:after="0" w:line="240" w:lineRule="auto"/>
        <w:rPr>
          <w:rFonts w:ascii="Times New Roman" w:eastAsia="Times New Roman" w:hAnsi="Times New Roman" w:cs="Times New Roman"/>
          <w:sz w:val="10"/>
          <w:szCs w:val="10"/>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381ECF" w:rsidRPr="00257E0E" w:rsidTr="00B31AB6">
        <w:tc>
          <w:tcPr>
            <w:tcW w:w="5599" w:type="dxa"/>
          </w:tcPr>
          <w:p w:rsidR="00381ECF" w:rsidRPr="00257E0E" w:rsidRDefault="00381ECF" w:rsidP="00B31AB6">
            <w:pPr>
              <w:tabs>
                <w:tab w:val="left" w:pos="1204"/>
                <w:tab w:val="left" w:pos="3331"/>
                <w:tab w:val="left" w:pos="5599"/>
                <w:tab w:val="left" w:pos="6874"/>
                <w:tab w:val="left" w:pos="8291"/>
                <w:tab w:val="left" w:pos="9709"/>
              </w:tabs>
              <w:spacing w:after="0" w:line="240" w:lineRule="auto"/>
              <w:rPr>
                <w:rFonts w:ascii="Times New Roman" w:eastAsia="Times New Roman" w:hAnsi="Times New Roman" w:cs="Times New Roman"/>
                <w:sz w:val="20"/>
                <w:szCs w:val="20"/>
                <w:lang w:val="es-ES_tradnl" w:eastAsia="es-ES"/>
              </w:rPr>
            </w:pPr>
          </w:p>
          <w:p w:rsidR="00381ECF" w:rsidRPr="00257E0E" w:rsidRDefault="00381ECF" w:rsidP="00B31AB6">
            <w:pPr>
              <w:tabs>
                <w:tab w:val="left" w:pos="1204"/>
                <w:tab w:val="left" w:pos="3331"/>
                <w:tab w:val="left" w:pos="5599"/>
                <w:tab w:val="left" w:pos="6874"/>
                <w:tab w:val="left" w:pos="8291"/>
                <w:tab w:val="left" w:pos="9709"/>
              </w:tabs>
              <w:spacing w:after="0" w:line="240" w:lineRule="auto"/>
              <w:rPr>
                <w:rFonts w:ascii="Times New Roman" w:eastAsia="Times New Roman" w:hAnsi="Times New Roman" w:cs="Times New Roman"/>
                <w:sz w:val="20"/>
                <w:szCs w:val="20"/>
                <w:lang w:val="es-ES_tradnl" w:eastAsia="es-ES"/>
              </w:rPr>
            </w:pPr>
            <w:r w:rsidRPr="00257E0E">
              <w:rPr>
                <w:rFonts w:ascii="Times New Roman" w:eastAsia="Times New Roman" w:hAnsi="Times New Roman" w:cs="Times New Roman"/>
                <w:sz w:val="20"/>
                <w:szCs w:val="20"/>
                <w:lang w:val="es-ES_tradnl" w:eastAsia="es-ES"/>
              </w:rPr>
              <w:t>Costo directo hora máquina:</w:t>
            </w:r>
          </w:p>
        </w:tc>
        <w:tc>
          <w:tcPr>
            <w:tcW w:w="1370" w:type="dxa"/>
          </w:tcPr>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Activa</w:t>
            </w:r>
          </w:p>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16"/>
                <w:szCs w:val="20"/>
                <w:lang w:val="es-ES_tradnl" w:eastAsia="es-ES"/>
              </w:rPr>
            </w:pPr>
          </w:p>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20"/>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370" w:type="dxa"/>
          </w:tcPr>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En reserva</w:t>
            </w:r>
          </w:p>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16"/>
                <w:szCs w:val="20"/>
                <w:lang w:val="es-ES_tradnl" w:eastAsia="es-ES"/>
              </w:rPr>
            </w:pPr>
          </w:p>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20"/>
                <w:szCs w:val="20"/>
                <w:lang w:val="es-ES_tradnl" w:eastAsia="es-ES"/>
              </w:rPr>
            </w:pPr>
            <w:r w:rsidRPr="00257E0E">
              <w:rPr>
                <w:rFonts w:ascii="Times New Roman" w:eastAsia="Times New Roman" w:hAnsi="Times New Roman" w:cs="Times New Roman"/>
                <w:sz w:val="16"/>
                <w:szCs w:val="20"/>
                <w:lang w:val="es-ES_tradnl" w:eastAsia="es-ES"/>
              </w:rPr>
              <w:t>$ __________</w:t>
            </w:r>
          </w:p>
        </w:tc>
        <w:tc>
          <w:tcPr>
            <w:tcW w:w="1370" w:type="dxa"/>
          </w:tcPr>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16"/>
                <w:szCs w:val="20"/>
                <w:lang w:val="es-ES_tradnl" w:eastAsia="es-ES"/>
              </w:rPr>
              <w:t>En espera</w:t>
            </w:r>
          </w:p>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16"/>
                <w:szCs w:val="20"/>
                <w:lang w:val="es-ES_tradnl" w:eastAsia="es-ES"/>
              </w:rPr>
            </w:pPr>
          </w:p>
          <w:p w:rsidR="00381ECF" w:rsidRPr="00257E0E" w:rsidRDefault="00381ECF" w:rsidP="00B31AB6">
            <w:pPr>
              <w:tabs>
                <w:tab w:val="left" w:pos="1204"/>
                <w:tab w:val="left" w:pos="3331"/>
                <w:tab w:val="left" w:pos="5599"/>
                <w:tab w:val="left" w:pos="6874"/>
                <w:tab w:val="left" w:pos="8291"/>
                <w:tab w:val="left" w:pos="9709"/>
              </w:tabs>
              <w:spacing w:after="0" w:line="240" w:lineRule="auto"/>
              <w:jc w:val="center"/>
              <w:rPr>
                <w:rFonts w:ascii="Times New Roman" w:eastAsia="Times New Roman" w:hAnsi="Times New Roman" w:cs="Times New Roman"/>
                <w:sz w:val="20"/>
                <w:szCs w:val="20"/>
                <w:lang w:val="es-ES_tradnl" w:eastAsia="es-ES"/>
              </w:rPr>
            </w:pPr>
            <w:r w:rsidRPr="00257E0E">
              <w:rPr>
                <w:rFonts w:ascii="Times New Roman" w:eastAsia="Times New Roman" w:hAnsi="Times New Roman" w:cs="Times New Roman"/>
                <w:sz w:val="16"/>
                <w:szCs w:val="20"/>
                <w:lang w:val="es-ES_tradnl" w:eastAsia="es-ES"/>
              </w:rPr>
              <w:t>$ __________</w:t>
            </w:r>
          </w:p>
        </w:tc>
      </w:tr>
    </w:tbl>
    <w:p w:rsidR="00381ECF" w:rsidRPr="00257E0E" w:rsidRDefault="00381ECF" w:rsidP="00381ECF">
      <w:pPr>
        <w:tabs>
          <w:tab w:val="left" w:pos="1204"/>
          <w:tab w:val="left" w:pos="3331"/>
          <w:tab w:val="left" w:pos="5599"/>
          <w:tab w:val="left" w:pos="6874"/>
          <w:tab w:val="left" w:pos="8291"/>
          <w:tab w:val="left" w:pos="9709"/>
        </w:tabs>
        <w:spacing w:after="0" w:line="240" w:lineRule="auto"/>
        <w:rPr>
          <w:rFonts w:ascii="Times New Roman" w:eastAsia="Times New Roman" w:hAnsi="Times New Roman" w:cs="Times New Roman"/>
          <w:sz w:val="8"/>
          <w:szCs w:val="8"/>
          <w:lang w:val="es-ES_tradnl" w:eastAsia="es-ES"/>
        </w:rPr>
      </w:pPr>
    </w:p>
    <w:p w:rsidR="00381ECF" w:rsidRPr="00257E0E" w:rsidRDefault="00381ECF" w:rsidP="00381ECF">
      <w:pPr>
        <w:tabs>
          <w:tab w:val="left" w:pos="1204"/>
          <w:tab w:val="left" w:pos="3331"/>
          <w:tab w:val="left" w:pos="5599"/>
          <w:tab w:val="left" w:pos="6874"/>
          <w:tab w:val="left" w:pos="8291"/>
          <w:tab w:val="left" w:pos="9709"/>
        </w:tabs>
        <w:spacing w:after="0" w:line="240" w:lineRule="auto"/>
        <w:rPr>
          <w:rFonts w:ascii="Times New Roman" w:eastAsia="Times New Roman" w:hAnsi="Times New Roman" w:cs="Times New Roman"/>
          <w:sz w:val="20"/>
          <w:szCs w:val="20"/>
          <w:lang w:val="es-ES_tradnl" w:eastAsia="es-ES"/>
        </w:rPr>
      </w:pPr>
      <w:r w:rsidRPr="00257E0E">
        <w:rPr>
          <w:rFonts w:ascii="Times New Roman" w:eastAsia="Times New Roman" w:hAnsi="Times New Roman" w:cs="Times New Roman"/>
          <w:sz w:val="20"/>
          <w:szCs w:val="20"/>
          <w:lang w:val="es-ES_tradnl" w:eastAsia="es-ES"/>
        </w:rPr>
        <w:t>*     La tasa de interés será referida a un indicador económico específico anexando copia fotostática del mismo.</w:t>
      </w:r>
    </w:p>
    <w:p w:rsidR="00381ECF" w:rsidRPr="00257E0E" w:rsidRDefault="00381ECF" w:rsidP="00381ECF">
      <w:pPr>
        <w:tabs>
          <w:tab w:val="left" w:pos="1204"/>
          <w:tab w:val="left" w:pos="3331"/>
          <w:tab w:val="left" w:pos="5599"/>
          <w:tab w:val="left" w:pos="6874"/>
          <w:tab w:val="left" w:pos="8291"/>
          <w:tab w:val="left" w:pos="9709"/>
        </w:tabs>
        <w:spacing w:after="0" w:line="240" w:lineRule="auto"/>
        <w:rPr>
          <w:rFonts w:ascii="Times New Roman" w:eastAsia="Times New Roman" w:hAnsi="Times New Roman" w:cs="Times New Roman"/>
          <w:sz w:val="16"/>
          <w:szCs w:val="20"/>
          <w:lang w:val="es-ES_tradnl" w:eastAsia="es-ES"/>
        </w:rPr>
      </w:pPr>
      <w:r w:rsidRPr="00257E0E">
        <w:rPr>
          <w:rFonts w:ascii="Times New Roman" w:eastAsia="Times New Roman" w:hAnsi="Times New Roman" w:cs="Times New Roman"/>
          <w:sz w:val="20"/>
          <w:szCs w:val="20"/>
          <w:lang w:val="es-ES_tradnl" w:eastAsia="es-ES"/>
        </w:rPr>
        <w:t>**   La prima anual de seguros deberá estar referida un indicador económico específico del mercado de seguros, anexando copia fotostática del mismo.</w:t>
      </w:r>
    </w:p>
    <w:p w:rsidR="00381ECF" w:rsidRPr="00257E0E" w:rsidRDefault="00381ECF" w:rsidP="00381ECF">
      <w:pPr>
        <w:spacing w:after="0" w:line="240" w:lineRule="auto"/>
        <w:jc w:val="center"/>
        <w:rPr>
          <w:rFonts w:ascii="Times New Roman" w:eastAsia="Times New Roman" w:hAnsi="Times New Roman" w:cs="Times New Roman"/>
          <w:b/>
          <w:sz w:val="16"/>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Pr="00257E0E" w:rsidRDefault="00381ECF" w:rsidP="00381ECF">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7</w:t>
      </w:r>
    </w:p>
    <w:p w:rsidR="00381ECF" w:rsidRPr="00257E0E" w:rsidRDefault="00381ECF" w:rsidP="00381ECF">
      <w:pPr>
        <w:spacing w:after="0" w:line="240" w:lineRule="auto"/>
        <w:jc w:val="center"/>
        <w:rPr>
          <w:rFonts w:ascii="Antique Olive" w:eastAsia="Times New Roman" w:hAnsi="Antique Olive" w:cs="Times New Roman"/>
          <w:i/>
          <w:sz w:val="32"/>
          <w:szCs w:val="24"/>
          <w:lang w:val="es-ES" w:eastAsia="es-ES"/>
        </w:rPr>
      </w:pPr>
    </w:p>
    <w:p w:rsidR="00381ECF" w:rsidRPr="00381ECF" w:rsidRDefault="00381ECF" w:rsidP="00381ECF">
      <w:pPr>
        <w:spacing w:after="0" w:line="240" w:lineRule="auto"/>
        <w:jc w:val="both"/>
        <w:rPr>
          <w:rFonts w:ascii="Antique Olive" w:eastAsia="Times New Roman" w:hAnsi="Antique Olive" w:cs="Times New Roman"/>
          <w:b/>
          <w:sz w:val="32"/>
          <w:szCs w:val="32"/>
          <w:lang w:val="es-ES_tradnl" w:eastAsia="es-ES"/>
        </w:rPr>
      </w:pPr>
      <w:r w:rsidRPr="00381ECF">
        <w:rPr>
          <w:rFonts w:ascii="Antique Olive" w:eastAsia="Arial" w:hAnsi="Antique Olive" w:cstheme="majorHAnsi"/>
          <w:sz w:val="32"/>
          <w:szCs w:val="32"/>
        </w:rPr>
        <w:t>ANÁLISIS, CÁLCULO E INTEGRACIÓN DE LOS COSTOS INDIRECTOS, IDENTIFICANDO LOS CORRESPONDIENTES A LOS DE ADMINISTRACIÓN DE OFICINA DE CAMPO Y LOS DE OFICINAS CENTRALES. </w:t>
      </w: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Pr="00257E0E" w:rsidRDefault="00381ECF" w:rsidP="00381ECF">
      <w:pPr>
        <w:spacing w:after="0" w:line="240" w:lineRule="auto"/>
        <w:jc w:val="center"/>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lastRenderedPageBreak/>
        <w:t>ANÁLISIS DE COSTOS INDIRECTOS</w:t>
      </w:r>
    </w:p>
    <w:p w:rsidR="00381ECF" w:rsidRPr="00257E0E" w:rsidRDefault="00381ECF" w:rsidP="00381ECF">
      <w:pPr>
        <w:spacing w:after="0" w:line="240" w:lineRule="auto"/>
        <w:jc w:val="center"/>
        <w:rPr>
          <w:rFonts w:ascii="Times New Roman" w:eastAsia="Times New Roman" w:hAnsi="Times New Roman" w:cs="Times New Roman"/>
          <w:b/>
          <w:bCs/>
          <w:sz w:val="20"/>
          <w:szCs w:val="20"/>
          <w:lang w:val="es-ES" w:eastAsia="es-ES"/>
        </w:rPr>
      </w:pPr>
      <w:r w:rsidRPr="00257E0E">
        <w:rPr>
          <w:rFonts w:ascii="Times New Roman" w:eastAsia="Times New Roman" w:hAnsi="Times New Roman" w:cs="Times New Roman"/>
          <w:b/>
          <w:bCs/>
          <w:sz w:val="20"/>
          <w:szCs w:val="20"/>
          <w:lang w:val="es-ES" w:eastAsia="es-ES"/>
        </w:rPr>
        <w:t xml:space="preserve">ANEXO </w:t>
      </w:r>
      <w:r>
        <w:rPr>
          <w:rFonts w:ascii="Times New Roman" w:eastAsia="Times New Roman" w:hAnsi="Times New Roman" w:cs="Times New Roman"/>
          <w:b/>
          <w:bCs/>
          <w:sz w:val="20"/>
          <w:szCs w:val="20"/>
          <w:lang w:val="es-ES" w:eastAsia="es-ES"/>
        </w:rPr>
        <w:t>7</w:t>
      </w:r>
    </w:p>
    <w:p w:rsidR="00381ECF" w:rsidRPr="00257E0E" w:rsidRDefault="00381ECF" w:rsidP="00381ECF">
      <w:pPr>
        <w:spacing w:after="0" w:line="240" w:lineRule="auto"/>
        <w:jc w:val="center"/>
        <w:rPr>
          <w:rFonts w:ascii="Times New Roman" w:eastAsia="Times New Roman" w:hAnsi="Times New Roman" w:cs="Times New Roman"/>
          <w:b/>
          <w:sz w:val="20"/>
          <w:szCs w:val="20"/>
          <w:lang w:val="es-ES" w:eastAsia="es-ES"/>
        </w:rPr>
      </w:pPr>
      <w:r w:rsidRPr="00257E0E">
        <w:rPr>
          <w:rFonts w:ascii="Times New Roman" w:eastAsia="Times New Roman" w:hAnsi="Times New Roman" w:cs="Times New Roman"/>
          <w:b/>
          <w:sz w:val="20"/>
          <w:szCs w:val="20"/>
          <w:lang w:val="es-ES" w:eastAsia="es-ES"/>
        </w:rPr>
        <w:t>(</w:t>
      </w:r>
      <w:r w:rsidRPr="00257E0E">
        <w:rPr>
          <w:rFonts w:ascii="Times New Roman" w:eastAsia="Times New Roman" w:hAnsi="Times New Roman" w:cs="Times New Roman"/>
          <w:b/>
          <w:sz w:val="16"/>
          <w:szCs w:val="16"/>
          <w:lang w:val="es-ES" w:eastAsia="es-ES"/>
        </w:rPr>
        <w:t>E J E M P L O</w:t>
      </w:r>
      <w:r w:rsidRPr="00257E0E">
        <w:rPr>
          <w:rFonts w:ascii="Times New Roman" w:eastAsia="Times New Roman" w:hAnsi="Times New Roman" w:cs="Times New Roman"/>
          <w:b/>
          <w:sz w:val="20"/>
          <w:szCs w:val="20"/>
          <w:lang w:val="es-ES" w:eastAsia="es-ES"/>
        </w:rPr>
        <w:t>)</w:t>
      </w:r>
    </w:p>
    <w:p w:rsidR="00381ECF" w:rsidRPr="00257E0E" w:rsidRDefault="00381ECF" w:rsidP="00381ECF">
      <w:pPr>
        <w:spacing w:after="0" w:line="240" w:lineRule="auto"/>
        <w:jc w:val="right"/>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LUGAR Y FECHA</w:t>
      </w:r>
    </w:p>
    <w:p w:rsidR="00381ECF" w:rsidRPr="00257E0E" w:rsidRDefault="00381ECF" w:rsidP="00381ECF">
      <w:pPr>
        <w:spacing w:after="0" w:line="240" w:lineRule="auto"/>
        <w:jc w:val="both"/>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 xml:space="preserve">No. DE </w:t>
      </w:r>
      <w:r w:rsidR="00A30657">
        <w:rPr>
          <w:rFonts w:ascii="Times New Roman" w:eastAsia="Times New Roman" w:hAnsi="Times New Roman" w:cs="Times New Roman"/>
          <w:b/>
          <w:sz w:val="16"/>
          <w:szCs w:val="16"/>
          <w:lang w:val="es-ES" w:eastAsia="es-ES"/>
        </w:rPr>
        <w:t>INVITACIÓN</w:t>
      </w:r>
      <w:r w:rsidRPr="00257E0E">
        <w:rPr>
          <w:rFonts w:ascii="Times New Roman" w:eastAsia="Times New Roman" w:hAnsi="Times New Roman" w:cs="Times New Roman"/>
          <w:b/>
          <w:sz w:val="16"/>
          <w:szCs w:val="16"/>
          <w:lang w:val="es-ES" w:eastAsia="es-ES"/>
        </w:rPr>
        <w:t xml:space="preserve"> ______________________________</w:t>
      </w:r>
      <w:r w:rsidRPr="00257E0E">
        <w:rPr>
          <w:rFonts w:ascii="Times New Roman" w:eastAsia="Times New Roman" w:hAnsi="Times New Roman" w:cs="Times New Roman"/>
          <w:b/>
          <w:sz w:val="16"/>
          <w:szCs w:val="16"/>
          <w:lang w:val="es-ES" w:eastAsia="es-ES"/>
        </w:rPr>
        <w:tab/>
        <w:t xml:space="preserve">               </w:t>
      </w:r>
    </w:p>
    <w:p w:rsidR="00381ECF" w:rsidRPr="00257E0E" w:rsidRDefault="00381ECF" w:rsidP="00381ECF">
      <w:pPr>
        <w:spacing w:after="0" w:line="240" w:lineRule="auto"/>
        <w:jc w:val="both"/>
        <w:rPr>
          <w:rFonts w:ascii="Times New Roman" w:eastAsia="Times New Roman" w:hAnsi="Times New Roman" w:cs="Times New Roman"/>
          <w:b/>
          <w:sz w:val="8"/>
          <w:szCs w:val="8"/>
          <w:lang w:val="es-ES" w:eastAsia="es-ES"/>
        </w:rPr>
      </w:pPr>
    </w:p>
    <w:p w:rsidR="00381ECF" w:rsidRPr="00257E0E" w:rsidRDefault="00381ECF" w:rsidP="00381ECF">
      <w:pPr>
        <w:spacing w:after="0" w:line="240" w:lineRule="auto"/>
        <w:ind w:firstLine="708"/>
        <w:jc w:val="both"/>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OBRA(S)</w:t>
      </w:r>
      <w:r w:rsidRPr="00257E0E">
        <w:rPr>
          <w:rFonts w:ascii="Times New Roman" w:eastAsia="Times New Roman" w:hAnsi="Times New Roman" w:cs="Times New Roman"/>
          <w:b/>
          <w:sz w:val="16"/>
          <w:szCs w:val="16"/>
          <w:lang w:val="es-ES" w:eastAsia="es-ES"/>
        </w:rPr>
        <w:tab/>
      </w:r>
      <w:r w:rsidRPr="00257E0E">
        <w:rPr>
          <w:rFonts w:ascii="Times New Roman" w:eastAsia="Times New Roman" w:hAnsi="Times New Roman" w:cs="Times New Roman"/>
          <w:b/>
          <w:sz w:val="16"/>
          <w:szCs w:val="16"/>
          <w:lang w:val="es-ES" w:eastAsia="es-ES"/>
        </w:rPr>
        <w:tab/>
      </w:r>
      <w:r w:rsidRPr="00257E0E">
        <w:rPr>
          <w:rFonts w:ascii="Times New Roman" w:eastAsia="Times New Roman" w:hAnsi="Times New Roman" w:cs="Times New Roman"/>
          <w:b/>
          <w:sz w:val="16"/>
          <w:szCs w:val="16"/>
          <w:lang w:val="es-ES" w:eastAsia="es-ES"/>
        </w:rPr>
        <w:tab/>
      </w:r>
      <w:r w:rsidRPr="00257E0E">
        <w:rPr>
          <w:rFonts w:ascii="Times New Roman" w:eastAsia="Times New Roman" w:hAnsi="Times New Roman" w:cs="Times New Roman"/>
          <w:b/>
          <w:sz w:val="16"/>
          <w:szCs w:val="16"/>
          <w:lang w:val="es-ES" w:eastAsia="es-ES"/>
        </w:rPr>
        <w:tab/>
        <w:t>LOCALIDAD</w:t>
      </w:r>
      <w:r w:rsidRPr="00257E0E">
        <w:rPr>
          <w:rFonts w:ascii="Times New Roman" w:eastAsia="Times New Roman" w:hAnsi="Times New Roman" w:cs="Times New Roman"/>
          <w:b/>
          <w:sz w:val="16"/>
          <w:szCs w:val="16"/>
          <w:lang w:val="es-ES" w:eastAsia="es-ES"/>
        </w:rPr>
        <w:tab/>
      </w:r>
      <w:r w:rsidRPr="00257E0E">
        <w:rPr>
          <w:rFonts w:ascii="Times New Roman" w:eastAsia="Times New Roman" w:hAnsi="Times New Roman" w:cs="Times New Roman"/>
          <w:b/>
          <w:sz w:val="16"/>
          <w:szCs w:val="16"/>
          <w:lang w:val="es-ES" w:eastAsia="es-ES"/>
        </w:rPr>
        <w:tab/>
      </w:r>
      <w:r w:rsidRPr="00257E0E">
        <w:rPr>
          <w:rFonts w:ascii="Times New Roman" w:eastAsia="Times New Roman" w:hAnsi="Times New Roman" w:cs="Times New Roman"/>
          <w:b/>
          <w:sz w:val="16"/>
          <w:szCs w:val="16"/>
          <w:lang w:val="es-ES" w:eastAsia="es-ES"/>
        </w:rPr>
        <w:tab/>
      </w:r>
      <w:r w:rsidRPr="00257E0E">
        <w:rPr>
          <w:rFonts w:ascii="Times New Roman" w:eastAsia="Times New Roman" w:hAnsi="Times New Roman" w:cs="Times New Roman"/>
          <w:b/>
          <w:sz w:val="16"/>
          <w:szCs w:val="16"/>
          <w:lang w:val="es-ES" w:eastAsia="es-ES"/>
        </w:rPr>
        <w:tab/>
        <w:t>MUNICIPIO</w:t>
      </w:r>
    </w:p>
    <w:p w:rsidR="00381ECF" w:rsidRPr="00257E0E" w:rsidRDefault="00381ECF" w:rsidP="00381ECF">
      <w:pPr>
        <w:spacing w:after="0" w:line="240" w:lineRule="auto"/>
        <w:jc w:val="both"/>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______________________________</w:t>
      </w:r>
      <w:r w:rsidRPr="00257E0E">
        <w:rPr>
          <w:rFonts w:ascii="Times New Roman" w:eastAsia="Times New Roman" w:hAnsi="Times New Roman" w:cs="Times New Roman"/>
          <w:b/>
          <w:sz w:val="20"/>
          <w:szCs w:val="24"/>
          <w:lang w:val="es-ES" w:eastAsia="es-ES"/>
        </w:rPr>
        <w:tab/>
        <w:t>____________________________</w:t>
      </w:r>
      <w:r w:rsidRPr="00257E0E">
        <w:rPr>
          <w:rFonts w:ascii="Times New Roman" w:eastAsia="Times New Roman" w:hAnsi="Times New Roman" w:cs="Times New Roman"/>
          <w:b/>
          <w:sz w:val="20"/>
          <w:szCs w:val="24"/>
          <w:lang w:val="es-ES" w:eastAsia="es-ES"/>
        </w:rPr>
        <w:tab/>
      </w:r>
      <w:r w:rsidRPr="00257E0E">
        <w:rPr>
          <w:rFonts w:ascii="Times New Roman" w:eastAsia="Times New Roman" w:hAnsi="Times New Roman" w:cs="Times New Roman"/>
          <w:b/>
          <w:sz w:val="20"/>
          <w:szCs w:val="24"/>
          <w:lang w:val="es-ES" w:eastAsia="es-ES"/>
        </w:rPr>
        <w:tab/>
        <w:t>_______________________</w:t>
      </w:r>
    </w:p>
    <w:p w:rsidR="00381ECF" w:rsidRPr="00257E0E" w:rsidRDefault="00381ECF" w:rsidP="00381ECF">
      <w:pPr>
        <w:spacing w:after="0" w:line="240" w:lineRule="auto"/>
        <w:jc w:val="both"/>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______________________________</w:t>
      </w:r>
      <w:r w:rsidRPr="00257E0E">
        <w:rPr>
          <w:rFonts w:ascii="Times New Roman" w:eastAsia="Times New Roman" w:hAnsi="Times New Roman" w:cs="Times New Roman"/>
          <w:b/>
          <w:sz w:val="20"/>
          <w:szCs w:val="24"/>
          <w:lang w:val="es-ES" w:eastAsia="es-ES"/>
        </w:rPr>
        <w:tab/>
        <w:t>____________________________</w:t>
      </w:r>
      <w:r w:rsidRPr="00257E0E">
        <w:rPr>
          <w:rFonts w:ascii="Times New Roman" w:eastAsia="Times New Roman" w:hAnsi="Times New Roman" w:cs="Times New Roman"/>
          <w:b/>
          <w:sz w:val="20"/>
          <w:szCs w:val="24"/>
          <w:lang w:val="es-ES" w:eastAsia="es-ES"/>
        </w:rPr>
        <w:tab/>
      </w:r>
      <w:r w:rsidRPr="00257E0E">
        <w:rPr>
          <w:rFonts w:ascii="Times New Roman" w:eastAsia="Times New Roman" w:hAnsi="Times New Roman" w:cs="Times New Roman"/>
          <w:b/>
          <w:sz w:val="20"/>
          <w:szCs w:val="24"/>
          <w:lang w:val="es-ES" w:eastAsia="es-ES"/>
        </w:rPr>
        <w:tab/>
        <w:t>_______________________</w:t>
      </w:r>
    </w:p>
    <w:p w:rsidR="00381ECF" w:rsidRPr="00257E0E" w:rsidRDefault="00381ECF" w:rsidP="00381ECF">
      <w:pPr>
        <w:spacing w:after="0" w:line="240" w:lineRule="auto"/>
        <w:jc w:val="both"/>
        <w:rPr>
          <w:rFonts w:ascii="Times New Roman" w:eastAsia="Times New Roman" w:hAnsi="Times New Roman" w:cs="Times New Roman"/>
          <w:b/>
          <w:sz w:val="8"/>
          <w:szCs w:val="8"/>
          <w:lang w:val="es-ES" w:eastAsia="es-ES"/>
        </w:rPr>
      </w:pPr>
    </w:p>
    <w:p w:rsidR="00381ECF" w:rsidRPr="00257E0E" w:rsidRDefault="00381ECF" w:rsidP="00381ECF">
      <w:pPr>
        <w:spacing w:after="0" w:line="240" w:lineRule="auto"/>
        <w:jc w:val="both"/>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18"/>
          <w:szCs w:val="18"/>
          <w:lang w:val="es-ES" w:eastAsia="es-ES"/>
        </w:rPr>
        <w:t>COSTO DIRECTO TOTAL DE LA OBRA</w:t>
      </w:r>
      <w:r w:rsidRPr="00257E0E">
        <w:rPr>
          <w:rFonts w:ascii="Times New Roman" w:eastAsia="Times New Roman" w:hAnsi="Times New Roman" w:cs="Times New Roman"/>
          <w:b/>
          <w:sz w:val="20"/>
          <w:szCs w:val="24"/>
          <w:lang w:val="es-ES" w:eastAsia="es-ES"/>
        </w:rPr>
        <w:t xml:space="preserve">                 $ _______________________________________</w:t>
      </w:r>
    </w:p>
    <w:p w:rsidR="00381ECF" w:rsidRPr="00257E0E" w:rsidRDefault="00381ECF" w:rsidP="00381ECF">
      <w:pPr>
        <w:spacing w:after="0" w:line="240" w:lineRule="auto"/>
        <w:jc w:val="both"/>
        <w:rPr>
          <w:rFonts w:ascii="Times New Roman" w:eastAsia="Times New Roman" w:hAnsi="Times New Roman" w:cs="Times New Roman"/>
          <w:b/>
          <w:sz w:val="8"/>
          <w:szCs w:val="8"/>
          <w:lang w:val="es-ES" w:eastAsia="es-ES"/>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381ECF" w:rsidRPr="00257E0E" w:rsidTr="00B31AB6">
        <w:trPr>
          <w:cantSplit/>
        </w:trPr>
        <w:tc>
          <w:tcPr>
            <w:tcW w:w="6237" w:type="dxa"/>
            <w:tcBorders>
              <w:right w:val="nil"/>
            </w:tcBorders>
          </w:tcPr>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p>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  O  N  C  E  P  T  O</w:t>
            </w:r>
          </w:p>
        </w:tc>
        <w:tc>
          <w:tcPr>
            <w:tcW w:w="2552" w:type="dxa"/>
            <w:gridSpan w:val="2"/>
            <w:tcBorders>
              <w:top w:val="single" w:sz="12" w:space="0" w:color="auto"/>
              <w:left w:val="single" w:sz="12" w:space="0" w:color="auto"/>
              <w:bottom w:val="nil"/>
              <w:right w:val="single" w:sz="12" w:space="0" w:color="auto"/>
            </w:tcBorders>
          </w:tcPr>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IMPORTES POR ADMINISTRACIÓN</w:t>
            </w:r>
          </w:p>
        </w:tc>
        <w:tc>
          <w:tcPr>
            <w:tcW w:w="709" w:type="dxa"/>
            <w:tcBorders>
              <w:left w:val="nil"/>
            </w:tcBorders>
          </w:tcPr>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p>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w:t>
            </w:r>
          </w:p>
        </w:tc>
      </w:tr>
      <w:tr w:rsidR="00381ECF" w:rsidRPr="00257E0E" w:rsidTr="00B31AB6">
        <w:trPr>
          <w:cantSplit/>
        </w:trPr>
        <w:tc>
          <w:tcPr>
            <w:tcW w:w="6237" w:type="dxa"/>
            <w:tcBorders>
              <w:bottom w:val="nil"/>
              <w:right w:val="nil"/>
            </w:tcBorders>
          </w:tcPr>
          <w:p w:rsidR="00381ECF" w:rsidRPr="00257E0E" w:rsidRDefault="00381ECF" w:rsidP="00B31AB6">
            <w:pPr>
              <w:spacing w:after="0" w:line="240" w:lineRule="auto"/>
              <w:jc w:val="both"/>
              <w:rPr>
                <w:rFonts w:ascii="Times New Roman" w:eastAsia="Times New Roman" w:hAnsi="Times New Roman" w:cs="Times New Roman"/>
                <w:sz w:val="16"/>
                <w:szCs w:val="16"/>
                <w:lang w:val="es-ES" w:eastAsia="es-ES"/>
              </w:rPr>
            </w:pPr>
          </w:p>
        </w:tc>
        <w:tc>
          <w:tcPr>
            <w:tcW w:w="1276" w:type="dxa"/>
            <w:tcBorders>
              <w:top w:val="single" w:sz="6" w:space="0" w:color="auto"/>
              <w:left w:val="single" w:sz="12" w:space="0" w:color="auto"/>
              <w:bottom w:val="single" w:sz="6" w:space="0" w:color="auto"/>
              <w:right w:val="single" w:sz="6" w:space="0" w:color="auto"/>
            </w:tcBorders>
          </w:tcPr>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CENTRAL</w:t>
            </w:r>
          </w:p>
        </w:tc>
        <w:tc>
          <w:tcPr>
            <w:tcW w:w="1276" w:type="dxa"/>
            <w:tcBorders>
              <w:top w:val="single" w:sz="6" w:space="0" w:color="auto"/>
              <w:left w:val="single" w:sz="6" w:space="0" w:color="auto"/>
              <w:bottom w:val="single" w:sz="6" w:space="0" w:color="auto"/>
              <w:right w:val="single" w:sz="12" w:space="0" w:color="auto"/>
            </w:tcBorders>
          </w:tcPr>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O B R A</w:t>
            </w:r>
          </w:p>
        </w:tc>
        <w:tc>
          <w:tcPr>
            <w:tcW w:w="709" w:type="dxa"/>
            <w:tcBorders>
              <w:top w:val="nil"/>
              <w:left w:val="nil"/>
              <w:bottom w:val="single" w:sz="12" w:space="0" w:color="auto"/>
            </w:tcBorders>
          </w:tcPr>
          <w:p w:rsidR="00381ECF" w:rsidRPr="00257E0E" w:rsidRDefault="00381ECF" w:rsidP="00B31AB6">
            <w:pPr>
              <w:spacing w:after="0" w:line="240" w:lineRule="auto"/>
              <w:jc w:val="center"/>
              <w:rPr>
                <w:rFonts w:ascii="Times New Roman" w:eastAsia="Times New Roman" w:hAnsi="Times New Roman" w:cs="Times New Roman"/>
                <w:b/>
                <w:sz w:val="16"/>
                <w:szCs w:val="16"/>
                <w:lang w:val="es-ES" w:eastAsia="es-ES"/>
              </w:rPr>
            </w:pPr>
          </w:p>
        </w:tc>
      </w:tr>
      <w:tr w:rsidR="00381ECF" w:rsidRPr="00257E0E" w:rsidTr="00B31AB6">
        <w:tc>
          <w:tcPr>
            <w:tcW w:w="6237" w:type="dxa"/>
            <w:tcBorders>
              <w:top w:val="single" w:sz="12" w:space="0" w:color="auto"/>
              <w:bottom w:val="nil"/>
              <w:right w:val="nil"/>
            </w:tcBorders>
          </w:tcPr>
          <w:p w:rsidR="00381ECF" w:rsidRPr="00257E0E" w:rsidRDefault="00381ECF" w:rsidP="00B31AB6">
            <w:pPr>
              <w:spacing w:after="0" w:line="240" w:lineRule="auto"/>
              <w:jc w:val="center"/>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b/>
                <w:sz w:val="18"/>
                <w:szCs w:val="24"/>
                <w:lang w:val="es-ES" w:eastAsia="es-ES"/>
              </w:rPr>
              <w:t>Honorarios, sueldos y prestaciones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1.- Personal Directivo</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2.- Personal Técnico</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3- Personal Administrativo</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4.- Personal en Tránsito</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5.- Cuota patronal del Seguro Social pagada para los conceptos 1 al 4</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6.- Prestaciones que obliga la Ley Federal del Trabajo para los conceptos 1 al 4</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7.- Pasajes y viáticos</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single" w:sz="6" w:space="0" w:color="auto"/>
              <w:left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top w:val="nil"/>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top w:val="nil"/>
              <w:right w:val="nil"/>
            </w:tcBorders>
          </w:tcPr>
          <w:p w:rsidR="00381ECF" w:rsidRPr="00257E0E" w:rsidRDefault="00381ECF" w:rsidP="00B31AB6">
            <w:pPr>
              <w:spacing w:after="0" w:line="240" w:lineRule="auto"/>
              <w:jc w:val="right"/>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w:t>
            </w:r>
            <w:r w:rsidRPr="00257E0E">
              <w:rPr>
                <w:rFonts w:ascii="Times New Roman" w:eastAsia="Times New Roman" w:hAnsi="Times New Roman" w:cs="Times New Roman"/>
                <w:b/>
                <w:sz w:val="16"/>
                <w:szCs w:val="16"/>
                <w:lang w:val="es-ES" w:eastAsia="es-ES"/>
              </w:rPr>
              <w:t>SUBTOTALES</w:t>
            </w:r>
            <w:r w:rsidRPr="00257E0E">
              <w:rPr>
                <w:rFonts w:ascii="Times New Roman" w:eastAsia="Times New Roman" w:hAnsi="Times New Roman" w:cs="Times New Roman"/>
                <w:b/>
                <w:sz w:val="20"/>
                <w:szCs w:val="24"/>
                <w:lang w:val="es-ES" w:eastAsia="es-ES"/>
              </w:rPr>
              <w:t>)</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left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center"/>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b/>
                <w:sz w:val="18"/>
                <w:szCs w:val="24"/>
                <w:lang w:val="es-ES" w:eastAsia="es-ES"/>
              </w:rPr>
              <w:t>Depreciación, mantenimiento y rentas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1.- Edificios y locales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2.- Locales de mantenimiento y guarda</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3.- Bodegas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4.- Instalaciones generales</w:t>
            </w:r>
          </w:p>
          <w:p w:rsidR="00381ECF" w:rsidRPr="00257E0E" w:rsidRDefault="00381ECF" w:rsidP="00B31AB6">
            <w:pPr>
              <w:spacing w:after="0" w:line="240" w:lineRule="auto"/>
              <w:jc w:val="both"/>
              <w:rPr>
                <w:rFonts w:ascii="Times New Roman" w:eastAsia="Times New Roman" w:hAnsi="Times New Roman" w:cs="Times New Roman"/>
                <w:b/>
                <w:sz w:val="18"/>
                <w:szCs w:val="24"/>
                <w:lang w:val="es-ES" w:eastAsia="es-ES"/>
              </w:rPr>
            </w:pPr>
            <w:r w:rsidRPr="00257E0E">
              <w:rPr>
                <w:rFonts w:ascii="Times New Roman" w:eastAsia="Times New Roman" w:hAnsi="Times New Roman" w:cs="Times New Roman"/>
                <w:sz w:val="18"/>
                <w:szCs w:val="24"/>
                <w:lang w:val="es-ES" w:eastAsia="es-ES"/>
              </w:rPr>
              <w:t>5.- Muebles y enceres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6.- Depreciación o renta y operación de vehículos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7.- Campamentos</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right"/>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w:t>
            </w:r>
            <w:r w:rsidRPr="00257E0E">
              <w:rPr>
                <w:rFonts w:ascii="Times New Roman" w:eastAsia="Times New Roman" w:hAnsi="Times New Roman" w:cs="Times New Roman"/>
                <w:b/>
                <w:sz w:val="16"/>
                <w:szCs w:val="16"/>
                <w:lang w:val="es-ES" w:eastAsia="es-ES"/>
              </w:rPr>
              <w:t>SUBTOTALES</w:t>
            </w:r>
            <w:r w:rsidRPr="00257E0E">
              <w:rPr>
                <w:rFonts w:ascii="Times New Roman" w:eastAsia="Times New Roman" w:hAnsi="Times New Roman" w:cs="Times New Roman"/>
                <w:b/>
                <w:sz w:val="20"/>
                <w:szCs w:val="24"/>
                <w:lang w:val="es-ES" w:eastAsia="es-ES"/>
              </w:rPr>
              <w:t>)</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center"/>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b/>
                <w:sz w:val="18"/>
                <w:szCs w:val="24"/>
                <w:lang w:val="es-ES" w:eastAsia="es-ES"/>
              </w:rPr>
              <w:t>Fletes y acarreos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1.- De campamentos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2.- De equipo de construcción</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3.- De plantas y elementos para instalaciones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4.- De mobiliario</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right"/>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w:t>
            </w:r>
            <w:r w:rsidRPr="00257E0E">
              <w:rPr>
                <w:rFonts w:ascii="Times New Roman" w:eastAsia="Times New Roman" w:hAnsi="Times New Roman" w:cs="Times New Roman"/>
                <w:b/>
                <w:sz w:val="16"/>
                <w:szCs w:val="16"/>
                <w:lang w:val="es-ES" w:eastAsia="es-ES"/>
              </w:rPr>
              <w:t>SUBTOTALES</w:t>
            </w:r>
            <w:r w:rsidRPr="00257E0E">
              <w:rPr>
                <w:rFonts w:ascii="Times New Roman" w:eastAsia="Times New Roman" w:hAnsi="Times New Roman" w:cs="Times New Roman"/>
                <w:b/>
                <w:sz w:val="20"/>
                <w:szCs w:val="24"/>
                <w:lang w:val="es-ES" w:eastAsia="es-ES"/>
              </w:rPr>
              <w:t>)</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center"/>
              <w:rPr>
                <w:rFonts w:ascii="Times New Roman" w:eastAsia="Times New Roman" w:hAnsi="Times New Roman" w:cs="Times New Roman"/>
                <w:b/>
                <w:sz w:val="18"/>
                <w:szCs w:val="24"/>
                <w:lang w:val="es-ES" w:eastAsia="es-ES"/>
              </w:rPr>
            </w:pPr>
            <w:r w:rsidRPr="00257E0E">
              <w:rPr>
                <w:rFonts w:ascii="Times New Roman" w:eastAsia="Times New Roman" w:hAnsi="Times New Roman" w:cs="Times New Roman"/>
                <w:b/>
                <w:sz w:val="18"/>
                <w:szCs w:val="24"/>
                <w:lang w:val="es-ES" w:eastAsia="es-ES"/>
              </w:rPr>
              <w:t>Gastos de oficina</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1.- Papelería y útiles de escritorio</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2.- Correos, teléfonos, telégrafos y radio</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3.- Situación de fondos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4.- Copias y duplicados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5.- Luz, gas y otros consumos</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right"/>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w:t>
            </w:r>
            <w:r w:rsidRPr="00257E0E">
              <w:rPr>
                <w:rFonts w:ascii="Times New Roman" w:eastAsia="Times New Roman" w:hAnsi="Times New Roman" w:cs="Times New Roman"/>
                <w:b/>
                <w:sz w:val="16"/>
                <w:szCs w:val="16"/>
                <w:lang w:val="es-ES" w:eastAsia="es-ES"/>
              </w:rPr>
              <w:t>SUBTOTALES</w:t>
            </w:r>
            <w:r w:rsidRPr="00257E0E">
              <w:rPr>
                <w:rFonts w:ascii="Times New Roman" w:eastAsia="Times New Roman" w:hAnsi="Times New Roman" w:cs="Times New Roman"/>
                <w:b/>
                <w:sz w:val="20"/>
                <w:szCs w:val="24"/>
                <w:lang w:val="es-ES" w:eastAsia="es-ES"/>
              </w:rPr>
              <w:t>)</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center"/>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b/>
                <w:sz w:val="18"/>
                <w:szCs w:val="24"/>
                <w:lang w:val="es-ES" w:eastAsia="es-ES"/>
              </w:rPr>
              <w:t>Seguros y fianzas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1.- Primas por seguros</w:t>
            </w:r>
          </w:p>
          <w:p w:rsidR="00381ECF" w:rsidRPr="00257E0E" w:rsidRDefault="00381ECF" w:rsidP="00B31AB6">
            <w:pPr>
              <w:spacing w:after="0" w:line="240" w:lineRule="auto"/>
              <w:jc w:val="both"/>
              <w:rPr>
                <w:rFonts w:ascii="Times New Roman" w:eastAsia="Times New Roman" w:hAnsi="Times New Roman" w:cs="Times New Roman"/>
                <w:sz w:val="18"/>
                <w:szCs w:val="24"/>
                <w:lang w:val="es-ES" w:eastAsia="es-ES"/>
              </w:rPr>
            </w:pPr>
            <w:r w:rsidRPr="00257E0E">
              <w:rPr>
                <w:rFonts w:ascii="Times New Roman" w:eastAsia="Times New Roman" w:hAnsi="Times New Roman" w:cs="Times New Roman"/>
                <w:sz w:val="18"/>
                <w:szCs w:val="24"/>
                <w:lang w:val="es-ES" w:eastAsia="es-ES"/>
              </w:rPr>
              <w:t>2.- Primas por fianzas</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18"/>
                <w:szCs w:val="24"/>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18"/>
                <w:szCs w:val="24"/>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18"/>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(SUBTOTALES)</w:t>
            </w:r>
          </w:p>
        </w:tc>
        <w:tc>
          <w:tcPr>
            <w:tcW w:w="1276" w:type="dxa"/>
            <w:tcBorders>
              <w:top w:val="nil"/>
              <w:left w:val="single" w:sz="6" w:space="0" w:color="auto"/>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18"/>
                <w:szCs w:val="18"/>
                <w:lang w:val="es-ES" w:eastAsia="es-ES"/>
              </w:rPr>
            </w:pPr>
          </w:p>
        </w:tc>
        <w:tc>
          <w:tcPr>
            <w:tcW w:w="1276" w:type="dxa"/>
            <w:tcBorders>
              <w:top w:val="nil"/>
              <w:bottom w:val="nil"/>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18"/>
                <w:szCs w:val="18"/>
                <w:lang w:val="es-ES" w:eastAsia="es-ES"/>
              </w:rPr>
            </w:pP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p>
        </w:tc>
      </w:tr>
      <w:tr w:rsidR="00381ECF" w:rsidRPr="00257E0E" w:rsidTr="00B31AB6">
        <w:tc>
          <w:tcPr>
            <w:tcW w:w="6237" w:type="dxa"/>
            <w:tcBorders>
              <w:right w:val="nil"/>
            </w:tcBorders>
          </w:tcPr>
          <w:p w:rsidR="00381ECF" w:rsidRPr="00257E0E" w:rsidRDefault="00381ECF" w:rsidP="00B31AB6">
            <w:pPr>
              <w:spacing w:after="0" w:line="240" w:lineRule="auto"/>
              <w:jc w:val="right"/>
              <w:rPr>
                <w:rFonts w:ascii="Times New Roman" w:eastAsia="Times New Roman" w:hAnsi="Times New Roman" w:cs="Times New Roman"/>
                <w:b/>
                <w:sz w:val="16"/>
                <w:szCs w:val="16"/>
                <w:lang w:val="es-ES" w:eastAsia="es-ES"/>
              </w:rPr>
            </w:pPr>
            <w:r w:rsidRPr="00257E0E">
              <w:rPr>
                <w:rFonts w:ascii="Times New Roman" w:eastAsia="Times New Roman" w:hAnsi="Times New Roman" w:cs="Times New Roman"/>
                <w:b/>
                <w:sz w:val="16"/>
                <w:szCs w:val="16"/>
                <w:lang w:val="es-ES" w:eastAsia="es-ES"/>
              </w:rPr>
              <w:t>COSTOS TOTALES DE INDIRECTOS</w:t>
            </w:r>
          </w:p>
        </w:tc>
        <w:tc>
          <w:tcPr>
            <w:tcW w:w="1276" w:type="dxa"/>
            <w:tcBorders>
              <w:top w:val="nil"/>
              <w:left w:val="single" w:sz="6" w:space="0" w:color="auto"/>
              <w:bottom w:val="single" w:sz="12" w:space="0" w:color="auto"/>
            </w:tcBorders>
          </w:tcPr>
          <w:p w:rsidR="00381ECF" w:rsidRPr="00257E0E" w:rsidRDefault="00381ECF" w:rsidP="00B31AB6">
            <w:pPr>
              <w:spacing w:after="0" w:line="240" w:lineRule="auto"/>
              <w:jc w:val="both"/>
              <w:rPr>
                <w:rFonts w:ascii="Times New Roman" w:eastAsia="Times New Roman" w:hAnsi="Times New Roman" w:cs="Times New Roman"/>
                <w:b/>
                <w:sz w:val="18"/>
                <w:szCs w:val="18"/>
                <w:lang w:val="es-ES" w:eastAsia="es-ES"/>
              </w:rPr>
            </w:pPr>
            <w:r w:rsidRPr="00257E0E">
              <w:rPr>
                <w:rFonts w:ascii="Times New Roman" w:eastAsia="Times New Roman" w:hAnsi="Times New Roman" w:cs="Times New Roman"/>
                <w:b/>
                <w:sz w:val="18"/>
                <w:szCs w:val="18"/>
                <w:lang w:val="es-ES" w:eastAsia="es-ES"/>
              </w:rPr>
              <w:sym w:font="Symbol" w:char="F0E5"/>
            </w:r>
            <w:r w:rsidRPr="00257E0E">
              <w:rPr>
                <w:rFonts w:ascii="Times New Roman" w:eastAsia="Times New Roman" w:hAnsi="Times New Roman" w:cs="Times New Roman"/>
                <w:b/>
                <w:sz w:val="18"/>
                <w:szCs w:val="18"/>
                <w:lang w:val="es-ES" w:eastAsia="es-ES"/>
              </w:rPr>
              <w:t>=</w:t>
            </w:r>
          </w:p>
        </w:tc>
        <w:tc>
          <w:tcPr>
            <w:tcW w:w="1276" w:type="dxa"/>
            <w:tcBorders>
              <w:top w:val="nil"/>
              <w:bottom w:val="single" w:sz="12" w:space="0" w:color="auto"/>
              <w:right w:val="single" w:sz="6" w:space="0" w:color="auto"/>
            </w:tcBorders>
          </w:tcPr>
          <w:p w:rsidR="00381ECF" w:rsidRPr="00257E0E" w:rsidRDefault="00381ECF" w:rsidP="00B31AB6">
            <w:pPr>
              <w:spacing w:after="0" w:line="240" w:lineRule="auto"/>
              <w:jc w:val="both"/>
              <w:rPr>
                <w:rFonts w:ascii="Times New Roman" w:eastAsia="Times New Roman" w:hAnsi="Times New Roman" w:cs="Times New Roman"/>
                <w:b/>
                <w:sz w:val="18"/>
                <w:szCs w:val="18"/>
                <w:lang w:val="es-ES" w:eastAsia="es-ES"/>
              </w:rPr>
            </w:pPr>
            <w:r w:rsidRPr="00257E0E">
              <w:rPr>
                <w:rFonts w:ascii="Times New Roman" w:eastAsia="Times New Roman" w:hAnsi="Times New Roman" w:cs="Times New Roman"/>
                <w:b/>
                <w:sz w:val="18"/>
                <w:szCs w:val="18"/>
                <w:lang w:val="es-ES" w:eastAsia="es-ES"/>
              </w:rPr>
              <w:sym w:font="Symbol" w:char="F0E5"/>
            </w:r>
            <w:r w:rsidRPr="00257E0E">
              <w:rPr>
                <w:rFonts w:ascii="Times New Roman" w:eastAsia="Times New Roman" w:hAnsi="Times New Roman" w:cs="Times New Roman"/>
                <w:b/>
                <w:sz w:val="18"/>
                <w:szCs w:val="18"/>
                <w:lang w:val="es-ES" w:eastAsia="es-ES"/>
              </w:rPr>
              <w:t>=</w:t>
            </w:r>
          </w:p>
        </w:tc>
        <w:tc>
          <w:tcPr>
            <w:tcW w:w="709" w:type="dxa"/>
            <w:tcBorders>
              <w:left w:val="nil"/>
            </w:tcBorders>
          </w:tcPr>
          <w:p w:rsidR="00381ECF" w:rsidRPr="00257E0E" w:rsidRDefault="00381ECF" w:rsidP="00B31AB6">
            <w:pPr>
              <w:spacing w:after="0" w:line="240" w:lineRule="auto"/>
              <w:jc w:val="both"/>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w:t>
            </w:r>
          </w:p>
        </w:tc>
      </w:tr>
    </w:tbl>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Default="00381ECF" w:rsidP="00381ECF">
      <w:pPr>
        <w:spacing w:after="0" w:line="240" w:lineRule="auto"/>
        <w:jc w:val="center"/>
        <w:rPr>
          <w:rFonts w:ascii="Antique Olive" w:eastAsia="Times New Roman" w:hAnsi="Antique Olive" w:cs="Times New Roman"/>
          <w:b/>
          <w:sz w:val="48"/>
          <w:szCs w:val="24"/>
          <w:lang w:val="es-ES" w:eastAsia="es-ES"/>
        </w:rPr>
      </w:pPr>
    </w:p>
    <w:p w:rsidR="00381ECF" w:rsidRPr="00257E0E" w:rsidRDefault="00381ECF" w:rsidP="00381ECF">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8</w:t>
      </w:r>
    </w:p>
    <w:p w:rsidR="00381ECF" w:rsidRPr="00257E0E" w:rsidRDefault="00381ECF" w:rsidP="00381ECF">
      <w:pPr>
        <w:spacing w:after="0" w:line="240" w:lineRule="auto"/>
        <w:jc w:val="center"/>
        <w:rPr>
          <w:rFonts w:ascii="Antique Olive" w:eastAsia="Times New Roman" w:hAnsi="Antique Olive" w:cs="Times New Roman"/>
          <w:i/>
          <w:sz w:val="32"/>
          <w:szCs w:val="24"/>
          <w:lang w:val="es-ES" w:eastAsia="es-ES"/>
        </w:rPr>
      </w:pPr>
    </w:p>
    <w:p w:rsidR="00381ECF" w:rsidRPr="00381ECF" w:rsidRDefault="00381ECF" w:rsidP="00381ECF">
      <w:pPr>
        <w:spacing w:after="0" w:line="240" w:lineRule="auto"/>
        <w:jc w:val="both"/>
        <w:rPr>
          <w:rFonts w:ascii="Antique Olive" w:eastAsia="Times New Roman" w:hAnsi="Antique Olive" w:cs="Times New Roman"/>
          <w:b/>
          <w:sz w:val="32"/>
          <w:szCs w:val="32"/>
          <w:lang w:val="es-ES_tradnl" w:eastAsia="es-ES"/>
        </w:rPr>
      </w:pPr>
      <w:r w:rsidRPr="00381ECF">
        <w:rPr>
          <w:rFonts w:ascii="Antique Olive" w:eastAsia="Arial" w:hAnsi="Antique Olive" w:cstheme="majorHAnsi"/>
          <w:sz w:val="32"/>
          <w:szCs w:val="32"/>
        </w:rPr>
        <w:t>ANÁLISIS, CÁLCULO E INTEGRACIÓN DE LOS COSTOS POR</w:t>
      </w:r>
      <w:r w:rsidRPr="00381ECF">
        <w:rPr>
          <w:rFonts w:ascii="Antique Olive" w:eastAsia="Arial" w:hAnsi="Antique Olive" w:cstheme="majorHAnsi"/>
          <w:b/>
          <w:sz w:val="32"/>
          <w:szCs w:val="32"/>
        </w:rPr>
        <w:t xml:space="preserve"> </w:t>
      </w:r>
      <w:r w:rsidRPr="00381ECF">
        <w:rPr>
          <w:rFonts w:ascii="Antique Olive" w:eastAsia="Arial" w:hAnsi="Antique Olive" w:cstheme="majorHAnsi"/>
          <w:sz w:val="32"/>
          <w:szCs w:val="32"/>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CONTRATO.(ANEXAR COPIA DEL ÍNDICE BANCARIO UTILIZADO).</w:t>
      </w: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r w:rsidRPr="00257E0E">
        <w:rPr>
          <w:rFonts w:ascii="Times New Roman" w:eastAsia="Times New Roman" w:hAnsi="Times New Roman" w:cs="Times New Roman"/>
          <w:noProof/>
          <w:sz w:val="24"/>
          <w:szCs w:val="24"/>
          <w:lang w:eastAsia="es-MX"/>
        </w:rPr>
        <w:drawing>
          <wp:inline distT="0" distB="0" distL="0" distR="0" wp14:anchorId="1D781ABB" wp14:editId="23A6475C">
            <wp:extent cx="6031230" cy="5997750"/>
            <wp:effectExtent l="0" t="0" r="7620" b="3175"/>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1230" cy="5997750"/>
                    </a:xfrm>
                    <a:prstGeom prst="rect">
                      <a:avLst/>
                    </a:prstGeom>
                    <a:noFill/>
                    <a:ln>
                      <a:noFill/>
                    </a:ln>
                  </pic:spPr>
                </pic:pic>
              </a:graphicData>
            </a:graphic>
          </wp:inline>
        </w:drawing>
      </w: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Pr="00257E0E" w:rsidRDefault="00381ECF" w:rsidP="00381ECF">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9</w:t>
      </w:r>
    </w:p>
    <w:p w:rsidR="00381ECF" w:rsidRPr="00257E0E" w:rsidRDefault="00381ECF" w:rsidP="00381ECF">
      <w:pPr>
        <w:spacing w:after="0" w:line="240" w:lineRule="auto"/>
        <w:jc w:val="center"/>
        <w:rPr>
          <w:rFonts w:ascii="Antique Olive" w:eastAsia="Times New Roman" w:hAnsi="Antique Olive" w:cs="Times New Roman"/>
          <w:i/>
          <w:sz w:val="32"/>
          <w:szCs w:val="24"/>
          <w:lang w:val="es-ES" w:eastAsia="es-ES"/>
        </w:rPr>
      </w:pPr>
    </w:p>
    <w:p w:rsidR="00381ECF" w:rsidRPr="00A24A62" w:rsidRDefault="00A24A62" w:rsidP="00381ECF">
      <w:pPr>
        <w:spacing w:after="0" w:line="240" w:lineRule="auto"/>
        <w:jc w:val="both"/>
        <w:rPr>
          <w:rFonts w:ascii="Antique Olive" w:eastAsia="Times New Roman" w:hAnsi="Antique Olive" w:cs="Times New Roman"/>
          <w:b/>
          <w:sz w:val="32"/>
          <w:szCs w:val="32"/>
          <w:lang w:val="es-ES_tradnl" w:eastAsia="es-ES"/>
        </w:rPr>
      </w:pPr>
      <w:r w:rsidRPr="00A24A62">
        <w:rPr>
          <w:rFonts w:ascii="Antique Olive" w:eastAsia="Arial" w:hAnsi="Antique Olive" w:cstheme="majorHAnsi"/>
          <w:sz w:val="32"/>
          <w:szCs w:val="32"/>
        </w:rPr>
        <w:t>CÁLCULO DE UTILIDAD. SERÁ FIJADA POR (INDICAR SI ES LICITANTE O INVITADO), MEDIANTE UN PORCENTAJE SOBRE LA SUMA DE LOS COSTOS DIRECTOS, INDIRECTOS Y DE FINANCIAMIENTOS. ESTE RUBRO DEBERÁ CONSIDERAR LOS CARGOS POR INFONAVIT, SAR E INSPECCIONES POR LA SECRETARÍA DE HONESTIDAD</w:t>
      </w:r>
      <w:r>
        <w:rPr>
          <w:rFonts w:ascii="Antique Olive" w:eastAsia="Arial" w:hAnsi="Antique Olive" w:cstheme="majorHAnsi"/>
          <w:sz w:val="32"/>
          <w:szCs w:val="32"/>
        </w:rPr>
        <w:t>,</w:t>
      </w:r>
      <w:r w:rsidRPr="00A24A62">
        <w:rPr>
          <w:rFonts w:ascii="Antique Olive" w:eastAsia="Arial" w:hAnsi="Antique Olive" w:cstheme="majorHAnsi"/>
          <w:sz w:val="32"/>
          <w:szCs w:val="32"/>
        </w:rPr>
        <w:t xml:space="preserve"> TRANSPARENCIA Y FUNCIÓN PÚBLICA. (ANEXAR EL CÁLCULO DEL TOTAL DE LA MANO DE OBRA GRAVABLE).</w:t>
      </w: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Pr="00257E0E" w:rsidRDefault="00381ECF" w:rsidP="00381ECF">
      <w:pPr>
        <w:spacing w:after="0" w:line="240" w:lineRule="auto"/>
        <w:ind w:right="-941"/>
        <w:jc w:val="center"/>
        <w:rPr>
          <w:rFonts w:ascii="Times New Roman" w:eastAsia="Times New Roman" w:hAnsi="Times New Roman" w:cs="Times New Roman"/>
          <w:sz w:val="28"/>
          <w:szCs w:val="24"/>
          <w:lang w:val="es-ES" w:eastAsia="es-ES"/>
        </w:rPr>
      </w:pPr>
      <w:r w:rsidRPr="00257E0E">
        <w:rPr>
          <w:rFonts w:ascii="Times New Roman" w:eastAsia="Times New Roman" w:hAnsi="Times New Roman" w:cs="Times New Roman"/>
          <w:sz w:val="28"/>
          <w:szCs w:val="24"/>
          <w:lang w:val="es-ES" w:eastAsia="es-ES"/>
        </w:rPr>
        <w:lastRenderedPageBreak/>
        <w:t>DETERMINACION DE CARGOS POR UTILIDAD</w:t>
      </w:r>
    </w:p>
    <w:p w:rsidR="00381ECF" w:rsidRPr="00257E0E" w:rsidRDefault="00381ECF" w:rsidP="00381ECF">
      <w:pPr>
        <w:spacing w:after="0" w:line="240" w:lineRule="auto"/>
        <w:ind w:right="-941"/>
        <w:jc w:val="center"/>
        <w:rPr>
          <w:rFonts w:ascii="Times New Roman" w:eastAsia="Times New Roman" w:hAnsi="Times New Roman" w:cs="Times New Roman"/>
          <w:sz w:val="10"/>
          <w:szCs w:val="10"/>
          <w:lang w:val="es-ES" w:eastAsia="es-ES"/>
        </w:rPr>
      </w:pPr>
    </w:p>
    <w:p w:rsidR="00381ECF" w:rsidRPr="00257E0E" w:rsidRDefault="00381ECF" w:rsidP="00381ECF">
      <w:pPr>
        <w:keepNext/>
        <w:spacing w:after="0" w:line="240" w:lineRule="auto"/>
        <w:jc w:val="center"/>
        <w:outlineLvl w:val="5"/>
        <w:rPr>
          <w:rFonts w:ascii="Times New Roman" w:eastAsia="Times New Roman" w:hAnsi="Times New Roman" w:cs="Times New Roman"/>
          <w:b/>
          <w:sz w:val="24"/>
          <w:szCs w:val="20"/>
          <w:lang w:val="es-ES" w:eastAsia="es-ES"/>
        </w:rPr>
      </w:pPr>
      <w:r w:rsidRPr="00257E0E">
        <w:rPr>
          <w:rFonts w:ascii="Times New Roman" w:eastAsia="Times New Roman" w:hAnsi="Times New Roman" w:cs="Times New Roman"/>
          <w:b/>
          <w:sz w:val="24"/>
          <w:szCs w:val="20"/>
          <w:lang w:val="es-ES" w:eastAsia="es-ES"/>
        </w:rPr>
        <w:t>Ejemplo para el Cálculo</w:t>
      </w: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r w:rsidRPr="00257E0E">
        <w:rPr>
          <w:rFonts w:ascii="Times New Roman" w:eastAsia="Times New Roman" w:hAnsi="Times New Roman" w:cs="Times New Roman"/>
          <w:noProof/>
          <w:sz w:val="24"/>
          <w:szCs w:val="24"/>
          <w:lang w:eastAsia="es-MX"/>
        </w:rPr>
        <w:drawing>
          <wp:inline distT="0" distB="0" distL="0" distR="0" wp14:anchorId="3D0C5C94" wp14:editId="1E487089">
            <wp:extent cx="6031230" cy="5269230"/>
            <wp:effectExtent l="0" t="0" r="7620" b="762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1230" cy="5269230"/>
                    </a:xfrm>
                    <a:prstGeom prst="rect">
                      <a:avLst/>
                    </a:prstGeom>
                    <a:noFill/>
                    <a:ln>
                      <a:noFill/>
                    </a:ln>
                  </pic:spPr>
                </pic:pic>
              </a:graphicData>
            </a:graphic>
          </wp:inline>
        </w:drawing>
      </w: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381ECF" w:rsidRDefault="00381ECF"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Pr="00257E0E" w:rsidRDefault="00BA5284" w:rsidP="00BA5284">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10</w:t>
      </w:r>
    </w:p>
    <w:p w:rsidR="00BA5284" w:rsidRPr="00257E0E" w:rsidRDefault="00BA5284" w:rsidP="00BA5284">
      <w:pPr>
        <w:spacing w:after="0" w:line="240" w:lineRule="auto"/>
        <w:jc w:val="center"/>
        <w:rPr>
          <w:rFonts w:ascii="Antique Olive" w:eastAsia="Times New Roman" w:hAnsi="Antique Olive" w:cs="Times New Roman"/>
          <w:i/>
          <w:sz w:val="32"/>
          <w:szCs w:val="24"/>
          <w:lang w:val="es-ES" w:eastAsia="es-ES"/>
        </w:rPr>
      </w:pPr>
    </w:p>
    <w:p w:rsidR="00BA5284" w:rsidRPr="00A24A62" w:rsidRDefault="00BA5284" w:rsidP="00BA5284">
      <w:pPr>
        <w:spacing w:after="0" w:line="240" w:lineRule="atLeast"/>
        <w:jc w:val="both"/>
        <w:rPr>
          <w:rFonts w:ascii="Antique Olive" w:eastAsia="Arial" w:hAnsi="Antique Olive" w:cstheme="majorHAnsi"/>
          <w:sz w:val="32"/>
          <w:szCs w:val="32"/>
          <w:lang w:val="es-ES" w:eastAsia="es-ES"/>
        </w:rPr>
      </w:pPr>
      <w:r w:rsidRPr="00A24A62">
        <w:rPr>
          <w:rFonts w:ascii="Antique Olive" w:eastAsia="Arial" w:hAnsi="Antique Olive" w:cstheme="majorHAnsi"/>
          <w:sz w:val="32"/>
          <w:szCs w:val="32"/>
          <w:lang w:val="es-ES" w:eastAsia="es-ES"/>
        </w:rPr>
        <w:t>PROGRAMAS DE EROGACIONES CALENDARIZADOS Y CUANTIFICADOS MENSUALMENTE POR CONCEPTOS CON DESCRIPCIÓN RESPECTIVA, PARA LOS SIGUIENTES RUBROS:</w:t>
      </w:r>
    </w:p>
    <w:p w:rsidR="00BA5284" w:rsidRPr="00A24A62" w:rsidRDefault="00BA5284" w:rsidP="00BA5284">
      <w:pPr>
        <w:numPr>
          <w:ilvl w:val="0"/>
          <w:numId w:val="45"/>
        </w:numPr>
        <w:spacing w:after="0" w:line="240" w:lineRule="atLeast"/>
        <w:ind w:left="566" w:hanging="141"/>
        <w:rPr>
          <w:rFonts w:ascii="Antique Olive" w:eastAsia="Arial" w:hAnsi="Antique Olive" w:cstheme="majorHAnsi"/>
          <w:sz w:val="32"/>
          <w:szCs w:val="32"/>
          <w:lang w:val="es-ES" w:eastAsia="es-ES"/>
        </w:rPr>
      </w:pPr>
      <w:r w:rsidRPr="00A24A62">
        <w:rPr>
          <w:rFonts w:ascii="Antique Olive" w:eastAsia="Arial" w:hAnsi="Antique Olive" w:cstheme="majorHAnsi"/>
          <w:sz w:val="32"/>
          <w:szCs w:val="32"/>
          <w:lang w:val="es-ES" w:eastAsia="es-ES"/>
        </w:rPr>
        <w:t>PROGRAMA DE EROGACIONES A COSTO DIRECTO DE LA MANO DE OBRA. </w:t>
      </w:r>
    </w:p>
    <w:p w:rsidR="00BA5284" w:rsidRPr="00A24A62" w:rsidRDefault="00BA5284" w:rsidP="00BA5284">
      <w:pPr>
        <w:numPr>
          <w:ilvl w:val="0"/>
          <w:numId w:val="45"/>
        </w:numPr>
        <w:spacing w:after="0" w:line="240" w:lineRule="atLeast"/>
        <w:ind w:left="566" w:hanging="141"/>
        <w:rPr>
          <w:rFonts w:ascii="Antique Olive" w:eastAsia="Arial" w:hAnsi="Antique Olive" w:cstheme="majorHAnsi"/>
          <w:sz w:val="32"/>
          <w:szCs w:val="32"/>
          <w:lang w:val="es-ES" w:eastAsia="es-ES"/>
        </w:rPr>
      </w:pPr>
      <w:r w:rsidRPr="00A24A62">
        <w:rPr>
          <w:rFonts w:ascii="Antique Olive" w:eastAsia="Arial" w:hAnsi="Antique Olive" w:cstheme="majorHAnsi"/>
          <w:sz w:val="32"/>
          <w:szCs w:val="32"/>
          <w:lang w:val="es-ES" w:eastAsia="es-ES"/>
        </w:rPr>
        <w:t>PROGRAMA DE EROGACIONES A COSTO DIRECTO DE UTILIZACIÓN MENSUAL DE MAQUINARIA Y EQUIPO DE CONSTRUCCIÓN.</w:t>
      </w:r>
    </w:p>
    <w:p w:rsidR="00BA5284" w:rsidRPr="00A24A62" w:rsidRDefault="00BA5284" w:rsidP="00BA5284">
      <w:pPr>
        <w:numPr>
          <w:ilvl w:val="0"/>
          <w:numId w:val="45"/>
        </w:numPr>
        <w:spacing w:after="0" w:line="240" w:lineRule="atLeast"/>
        <w:ind w:left="566" w:hanging="141"/>
        <w:rPr>
          <w:rFonts w:ascii="Antique Olive" w:eastAsia="Arial" w:hAnsi="Antique Olive" w:cstheme="majorHAnsi"/>
          <w:sz w:val="32"/>
          <w:szCs w:val="32"/>
          <w:lang w:val="es-ES" w:eastAsia="es-ES"/>
        </w:rPr>
      </w:pPr>
      <w:r w:rsidRPr="00A24A62">
        <w:rPr>
          <w:rFonts w:ascii="Antique Olive" w:eastAsia="Arial" w:hAnsi="Antique Olive" w:cstheme="majorHAnsi"/>
          <w:sz w:val="32"/>
          <w:szCs w:val="32"/>
          <w:lang w:val="es-ES" w:eastAsia="es-ES"/>
        </w:rPr>
        <w:t>PROGRAMA DE EROGACIONES A COSTO DIRECTO DE LOS MATERIALES Y EQUIPOS DE INSTALACIÓN PERMANENTE.</w:t>
      </w:r>
    </w:p>
    <w:p w:rsidR="00BA5284" w:rsidRPr="00A24A62" w:rsidRDefault="00BA5284" w:rsidP="00BA5284">
      <w:pPr>
        <w:spacing w:after="0" w:line="240" w:lineRule="atLeast"/>
        <w:ind w:right="-941"/>
        <w:jc w:val="center"/>
        <w:rPr>
          <w:rFonts w:ascii="Antique Olive" w:eastAsia="Times New Roman" w:hAnsi="Antique Olive" w:cs="Times New Roman"/>
          <w:sz w:val="32"/>
          <w:szCs w:val="32"/>
          <w:lang w:val="es-ES" w:eastAsia="es-ES"/>
        </w:rPr>
      </w:pPr>
      <w:r w:rsidRPr="00A24A62">
        <w:rPr>
          <w:rFonts w:ascii="Antique Olive" w:eastAsia="Arial" w:hAnsi="Antique Olive" w:cstheme="majorHAnsi"/>
          <w:sz w:val="32"/>
          <w:szCs w:val="32"/>
          <w:lang w:val="es-ES" w:eastAsia="es-ES"/>
        </w:rPr>
        <w:t>PROGRAMA DE EROGACIONES A COSTO DIRECTO DEL PERSONAL, TÉCNICO, ADMINISTRATIVO Y DE SERVICIO.</w:t>
      </w: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92773B" w:rsidRDefault="0092773B" w:rsidP="00BA5284">
      <w:pPr>
        <w:jc w:val="center"/>
        <w:rPr>
          <w:b/>
          <w:sz w:val="16"/>
          <w:szCs w:val="16"/>
        </w:rPr>
        <w:sectPr w:rsidR="0092773B" w:rsidSect="00A11D89">
          <w:headerReference w:type="default" r:id="rId18"/>
          <w:footerReference w:type="even" r:id="rId19"/>
          <w:footerReference w:type="default" r:id="rId20"/>
          <w:pgSz w:w="12242" w:h="15842" w:code="1"/>
          <w:pgMar w:top="1134" w:right="1610" w:bottom="1134" w:left="1134" w:header="720" w:footer="720" w:gutter="0"/>
          <w:cols w:space="720"/>
        </w:sect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244"/>
      </w:tblGrid>
      <w:tr w:rsidR="00BA5284" w:rsidRPr="001F399C" w:rsidTr="00BA5284">
        <w:tc>
          <w:tcPr>
            <w:tcW w:w="10244" w:type="dxa"/>
          </w:tcPr>
          <w:p w:rsidR="00BA5284" w:rsidRPr="001F399C" w:rsidRDefault="00BA5284" w:rsidP="00BA5284">
            <w:pPr>
              <w:jc w:val="center"/>
              <w:rPr>
                <w:b/>
                <w:sz w:val="16"/>
                <w:szCs w:val="16"/>
              </w:rPr>
            </w:pPr>
            <w:r w:rsidRPr="001F399C">
              <w:rPr>
                <w:b/>
                <w:sz w:val="16"/>
                <w:szCs w:val="16"/>
              </w:rPr>
              <w:lastRenderedPageBreak/>
              <w:t xml:space="preserve">PROGRAMA </w:t>
            </w:r>
            <w:r>
              <w:rPr>
                <w:b/>
                <w:sz w:val="16"/>
                <w:szCs w:val="16"/>
              </w:rPr>
              <w:t xml:space="preserve">DE EROGACIONES </w:t>
            </w:r>
            <w:r w:rsidRPr="001F399C">
              <w:rPr>
                <w:b/>
                <w:sz w:val="16"/>
                <w:szCs w:val="16"/>
              </w:rPr>
              <w:t>CALENDARIZADO DE EJECUCIÓN DE LOS TRABAJOS POR CONCEPTOS</w:t>
            </w:r>
          </w:p>
        </w:tc>
      </w:tr>
    </w:tbl>
    <w:p w:rsidR="00BA5284" w:rsidRPr="001F399C" w:rsidRDefault="00BA5284" w:rsidP="00BA5284">
      <w:pPr>
        <w:rPr>
          <w:i/>
          <w:sz w:val="16"/>
          <w:szCs w:val="16"/>
        </w:rPr>
      </w:pP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402"/>
        <w:gridCol w:w="2977"/>
        <w:gridCol w:w="4252"/>
      </w:tblGrid>
      <w:tr w:rsidR="00BA5284" w:rsidRPr="001F399C" w:rsidTr="00BA5284">
        <w:tc>
          <w:tcPr>
            <w:tcW w:w="2547" w:type="dxa"/>
          </w:tcPr>
          <w:p w:rsidR="00BA5284" w:rsidRPr="001F399C" w:rsidRDefault="00BA5284" w:rsidP="00BA5284">
            <w:pPr>
              <w:rPr>
                <w:b/>
                <w:sz w:val="16"/>
                <w:szCs w:val="16"/>
              </w:rPr>
            </w:pPr>
            <w:r w:rsidRPr="001F399C">
              <w:rPr>
                <w:b/>
                <w:sz w:val="16"/>
                <w:szCs w:val="16"/>
              </w:rPr>
              <w:t>OBRA:</w:t>
            </w:r>
          </w:p>
        </w:tc>
        <w:tc>
          <w:tcPr>
            <w:tcW w:w="3402" w:type="dxa"/>
          </w:tcPr>
          <w:p w:rsidR="00BA5284" w:rsidRPr="001F399C" w:rsidRDefault="00BA5284" w:rsidP="00BA5284">
            <w:pPr>
              <w:rPr>
                <w:sz w:val="16"/>
                <w:szCs w:val="16"/>
              </w:rPr>
            </w:pPr>
          </w:p>
        </w:tc>
        <w:tc>
          <w:tcPr>
            <w:tcW w:w="2977" w:type="dxa"/>
          </w:tcPr>
          <w:p w:rsidR="00BA5284" w:rsidRPr="001F399C" w:rsidRDefault="00BA5284" w:rsidP="00BA5284">
            <w:pPr>
              <w:rPr>
                <w:i/>
                <w:sz w:val="16"/>
                <w:szCs w:val="16"/>
              </w:rPr>
            </w:pPr>
          </w:p>
        </w:tc>
        <w:tc>
          <w:tcPr>
            <w:tcW w:w="4252" w:type="dxa"/>
          </w:tcPr>
          <w:p w:rsidR="00BA5284" w:rsidRPr="001F399C" w:rsidRDefault="00BA5284" w:rsidP="00BA5284">
            <w:pPr>
              <w:rPr>
                <w:i/>
                <w:sz w:val="16"/>
                <w:szCs w:val="16"/>
              </w:rPr>
            </w:pPr>
          </w:p>
        </w:tc>
      </w:tr>
      <w:tr w:rsidR="00BA5284" w:rsidRPr="001F399C" w:rsidTr="00BA5284">
        <w:tc>
          <w:tcPr>
            <w:tcW w:w="2547" w:type="dxa"/>
          </w:tcPr>
          <w:p w:rsidR="00BA5284" w:rsidRPr="001F399C" w:rsidRDefault="00BA5284" w:rsidP="00BA5284">
            <w:pPr>
              <w:rPr>
                <w:b/>
                <w:sz w:val="16"/>
                <w:szCs w:val="16"/>
              </w:rPr>
            </w:pPr>
            <w:r w:rsidRPr="001F399C">
              <w:rPr>
                <w:b/>
                <w:sz w:val="16"/>
                <w:szCs w:val="16"/>
              </w:rPr>
              <w:t>UBICACIÓN:</w:t>
            </w:r>
          </w:p>
        </w:tc>
        <w:tc>
          <w:tcPr>
            <w:tcW w:w="3402" w:type="dxa"/>
          </w:tcPr>
          <w:p w:rsidR="00BA5284" w:rsidRPr="001F399C" w:rsidRDefault="00BA5284" w:rsidP="00BA5284">
            <w:pPr>
              <w:rPr>
                <w:sz w:val="16"/>
                <w:szCs w:val="16"/>
              </w:rPr>
            </w:pPr>
          </w:p>
        </w:tc>
        <w:tc>
          <w:tcPr>
            <w:tcW w:w="2977" w:type="dxa"/>
          </w:tcPr>
          <w:p w:rsidR="00BA5284" w:rsidRPr="001F399C" w:rsidRDefault="00A30657" w:rsidP="00BA5284">
            <w:pPr>
              <w:rPr>
                <w:b/>
                <w:sz w:val="16"/>
                <w:szCs w:val="16"/>
              </w:rPr>
            </w:pPr>
            <w:r>
              <w:rPr>
                <w:b/>
                <w:sz w:val="16"/>
                <w:szCs w:val="16"/>
              </w:rPr>
              <w:t>INVITACION</w:t>
            </w:r>
            <w:r w:rsidR="00BA5284" w:rsidRPr="001F399C">
              <w:rPr>
                <w:b/>
                <w:sz w:val="16"/>
                <w:szCs w:val="16"/>
              </w:rPr>
              <w:t xml:space="preserve"> Nº.</w:t>
            </w:r>
          </w:p>
        </w:tc>
        <w:tc>
          <w:tcPr>
            <w:tcW w:w="4252" w:type="dxa"/>
          </w:tcPr>
          <w:p w:rsidR="00BA5284" w:rsidRPr="001F399C" w:rsidRDefault="00BA5284" w:rsidP="00BA5284">
            <w:pPr>
              <w:rPr>
                <w:i/>
                <w:sz w:val="16"/>
                <w:szCs w:val="16"/>
              </w:rPr>
            </w:pPr>
          </w:p>
        </w:tc>
      </w:tr>
      <w:tr w:rsidR="00BA5284" w:rsidRPr="001F399C" w:rsidTr="00BA5284">
        <w:tc>
          <w:tcPr>
            <w:tcW w:w="2547" w:type="dxa"/>
          </w:tcPr>
          <w:p w:rsidR="00BA5284" w:rsidRPr="001F399C" w:rsidRDefault="00BA5284" w:rsidP="00BA5284">
            <w:pPr>
              <w:rPr>
                <w:b/>
                <w:sz w:val="16"/>
                <w:szCs w:val="16"/>
              </w:rPr>
            </w:pPr>
            <w:r w:rsidRPr="001F399C">
              <w:rPr>
                <w:b/>
                <w:sz w:val="16"/>
                <w:szCs w:val="16"/>
              </w:rPr>
              <w:t>METAS:</w:t>
            </w:r>
          </w:p>
        </w:tc>
        <w:tc>
          <w:tcPr>
            <w:tcW w:w="3402" w:type="dxa"/>
          </w:tcPr>
          <w:p w:rsidR="00BA5284" w:rsidRPr="001F399C" w:rsidRDefault="00BA5284" w:rsidP="00BA5284">
            <w:pPr>
              <w:rPr>
                <w:sz w:val="16"/>
                <w:szCs w:val="16"/>
              </w:rPr>
            </w:pPr>
          </w:p>
        </w:tc>
        <w:tc>
          <w:tcPr>
            <w:tcW w:w="2977" w:type="dxa"/>
          </w:tcPr>
          <w:p w:rsidR="00BA5284" w:rsidRPr="001F399C" w:rsidRDefault="00BA5284" w:rsidP="00BA5284">
            <w:pPr>
              <w:rPr>
                <w:b/>
                <w:sz w:val="16"/>
                <w:szCs w:val="16"/>
              </w:rPr>
            </w:pPr>
            <w:r w:rsidRPr="001F399C">
              <w:rPr>
                <w:b/>
                <w:sz w:val="16"/>
                <w:szCs w:val="16"/>
              </w:rPr>
              <w:t>CONTRATISTA:</w:t>
            </w:r>
          </w:p>
        </w:tc>
        <w:tc>
          <w:tcPr>
            <w:tcW w:w="4252" w:type="dxa"/>
          </w:tcPr>
          <w:p w:rsidR="00BA5284" w:rsidRPr="001F399C" w:rsidRDefault="00BA5284" w:rsidP="00BA5284">
            <w:pPr>
              <w:rPr>
                <w:i/>
                <w:sz w:val="16"/>
                <w:szCs w:val="16"/>
              </w:rPr>
            </w:pPr>
          </w:p>
        </w:tc>
      </w:tr>
      <w:tr w:rsidR="00BA5284" w:rsidRPr="001F399C" w:rsidTr="00BA5284">
        <w:tc>
          <w:tcPr>
            <w:tcW w:w="2547" w:type="dxa"/>
          </w:tcPr>
          <w:p w:rsidR="00BA5284" w:rsidRPr="001F399C" w:rsidRDefault="00BA5284" w:rsidP="00BA5284">
            <w:pPr>
              <w:rPr>
                <w:b/>
                <w:sz w:val="16"/>
                <w:szCs w:val="16"/>
              </w:rPr>
            </w:pPr>
            <w:r w:rsidRPr="001F399C">
              <w:rPr>
                <w:b/>
                <w:sz w:val="16"/>
                <w:szCs w:val="16"/>
              </w:rPr>
              <w:t>FECHA PROG. DE INICIO:</w:t>
            </w:r>
          </w:p>
        </w:tc>
        <w:tc>
          <w:tcPr>
            <w:tcW w:w="3402" w:type="dxa"/>
          </w:tcPr>
          <w:p w:rsidR="00BA5284" w:rsidRPr="001F399C" w:rsidRDefault="00BA5284" w:rsidP="00BA5284">
            <w:pPr>
              <w:rPr>
                <w:sz w:val="16"/>
                <w:szCs w:val="16"/>
              </w:rPr>
            </w:pPr>
          </w:p>
        </w:tc>
        <w:tc>
          <w:tcPr>
            <w:tcW w:w="2977" w:type="dxa"/>
          </w:tcPr>
          <w:p w:rsidR="00BA5284" w:rsidRPr="001F399C" w:rsidRDefault="00BA5284" w:rsidP="00BA5284">
            <w:pPr>
              <w:rPr>
                <w:i/>
                <w:sz w:val="16"/>
                <w:szCs w:val="16"/>
              </w:rPr>
            </w:pPr>
            <w:r w:rsidRPr="001F399C">
              <w:rPr>
                <w:b/>
                <w:sz w:val="16"/>
                <w:szCs w:val="16"/>
              </w:rPr>
              <w:t>FECHA PROG. DE TERMINACIÓN:</w:t>
            </w:r>
          </w:p>
        </w:tc>
        <w:tc>
          <w:tcPr>
            <w:tcW w:w="4252" w:type="dxa"/>
          </w:tcPr>
          <w:p w:rsidR="00BA5284" w:rsidRPr="001F399C" w:rsidRDefault="00BA5284" w:rsidP="00BA5284">
            <w:pPr>
              <w:rPr>
                <w:i/>
                <w:sz w:val="16"/>
                <w:szCs w:val="16"/>
              </w:rPr>
            </w:pPr>
          </w:p>
        </w:tc>
      </w:tr>
    </w:tbl>
    <w:p w:rsidR="00BA5284" w:rsidRPr="00A87D87" w:rsidRDefault="00BA5284" w:rsidP="00BA5284">
      <w:pPr>
        <w:rPr>
          <w:i/>
          <w:sz w:val="10"/>
          <w:szCs w:val="10"/>
        </w:rPr>
      </w:pPr>
    </w:p>
    <w:tbl>
      <w:tblPr>
        <w:tblW w:w="19285" w:type="dxa"/>
        <w:tblInd w:w="-152" w:type="dxa"/>
        <w:tblLayout w:type="fixed"/>
        <w:tblCellMar>
          <w:left w:w="70" w:type="dxa"/>
          <w:right w:w="70" w:type="dxa"/>
        </w:tblCellMar>
        <w:tblLook w:val="0000" w:firstRow="0" w:lastRow="0" w:firstColumn="0" w:lastColumn="0" w:noHBand="0" w:noVBand="0"/>
      </w:tblPr>
      <w:tblGrid>
        <w:gridCol w:w="1135"/>
        <w:gridCol w:w="1447"/>
        <w:gridCol w:w="821"/>
        <w:gridCol w:w="608"/>
        <w:gridCol w:w="667"/>
        <w:gridCol w:w="615"/>
        <w:gridCol w:w="519"/>
        <w:gridCol w:w="567"/>
        <w:gridCol w:w="567"/>
        <w:gridCol w:w="567"/>
        <w:gridCol w:w="567"/>
        <w:gridCol w:w="567"/>
        <w:gridCol w:w="567"/>
        <w:gridCol w:w="567"/>
        <w:gridCol w:w="567"/>
        <w:gridCol w:w="567"/>
        <w:gridCol w:w="567"/>
        <w:gridCol w:w="567"/>
        <w:gridCol w:w="567"/>
        <w:gridCol w:w="709"/>
        <w:gridCol w:w="5264"/>
        <w:gridCol w:w="174"/>
        <w:gridCol w:w="174"/>
        <w:gridCol w:w="174"/>
        <w:gridCol w:w="174"/>
      </w:tblGrid>
      <w:tr w:rsidR="00BA5284" w:rsidTr="00BA5284">
        <w:trPr>
          <w:gridAfter w:val="5"/>
          <w:wAfter w:w="5960" w:type="dxa"/>
          <w:trHeight w:val="450"/>
        </w:trPr>
        <w:tc>
          <w:tcPr>
            <w:tcW w:w="1135"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CLAVE</w:t>
            </w:r>
          </w:p>
        </w:tc>
        <w:tc>
          <w:tcPr>
            <w:tcW w:w="1447"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CONCEPTO (DESCRIPCIÓN CORTA)</w:t>
            </w:r>
          </w:p>
        </w:tc>
        <w:tc>
          <w:tcPr>
            <w:tcW w:w="82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A5284" w:rsidRPr="005F2B9B" w:rsidRDefault="00BA5284" w:rsidP="00BA5284">
            <w:pPr>
              <w:jc w:val="center"/>
              <w:rPr>
                <w:rFonts w:ascii="Arial" w:hAnsi="Arial" w:cs="Arial"/>
                <w:b/>
                <w:bCs/>
                <w:sz w:val="12"/>
                <w:szCs w:val="12"/>
              </w:rPr>
            </w:pPr>
            <w:r>
              <w:rPr>
                <w:rFonts w:ascii="Arial" w:hAnsi="Arial" w:cs="Arial"/>
                <w:b/>
                <w:bCs/>
                <w:sz w:val="12"/>
                <w:szCs w:val="12"/>
              </w:rPr>
              <w:t>IMPORTE</w:t>
            </w:r>
          </w:p>
        </w:tc>
        <w:tc>
          <w:tcPr>
            <w:tcW w:w="2409" w:type="dxa"/>
            <w:gridSpan w:val="4"/>
            <w:tcBorders>
              <w:top w:val="single" w:sz="8" w:space="0" w:color="auto"/>
              <w:left w:val="nil"/>
              <w:bottom w:val="single" w:sz="4"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1er MES</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2º MES</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3 er MES</w:t>
            </w:r>
          </w:p>
        </w:tc>
        <w:tc>
          <w:tcPr>
            <w:tcW w:w="2268" w:type="dxa"/>
            <w:gridSpan w:val="4"/>
            <w:tcBorders>
              <w:top w:val="single" w:sz="8" w:space="0" w:color="auto"/>
              <w:left w:val="nil"/>
              <w:bottom w:val="single" w:sz="4"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4 to. MES</w:t>
            </w:r>
          </w:p>
        </w:tc>
        <w:tc>
          <w:tcPr>
            <w:tcW w:w="709" w:type="dxa"/>
            <w:tcBorders>
              <w:top w:val="single" w:sz="8" w:space="0" w:color="auto"/>
              <w:left w:val="nil"/>
              <w:bottom w:val="nil"/>
              <w:right w:val="single" w:sz="8" w:space="0" w:color="auto"/>
            </w:tcBorders>
            <w:shd w:val="clear" w:color="auto" w:fill="FFFF00"/>
            <w:noWrap/>
            <w:vAlign w:val="bottom"/>
          </w:tcPr>
          <w:p w:rsidR="00BA5284" w:rsidRPr="005F2B9B" w:rsidRDefault="00BA5284" w:rsidP="00BA5284">
            <w:pPr>
              <w:jc w:val="center"/>
              <w:rPr>
                <w:rFonts w:ascii="Arial" w:hAnsi="Arial" w:cs="Arial"/>
                <w:b/>
                <w:bCs/>
                <w:sz w:val="12"/>
                <w:szCs w:val="12"/>
              </w:rPr>
            </w:pPr>
            <w:r w:rsidRPr="005F2B9B">
              <w:rPr>
                <w:rFonts w:ascii="Arial" w:hAnsi="Arial" w:cs="Arial"/>
                <w:b/>
                <w:bCs/>
                <w:sz w:val="12"/>
                <w:szCs w:val="12"/>
              </w:rPr>
              <w:t>5to. Mes</w:t>
            </w:r>
          </w:p>
        </w:tc>
      </w:tr>
      <w:tr w:rsidR="00BA5284" w:rsidTr="00BA5284">
        <w:trPr>
          <w:gridAfter w:val="5"/>
          <w:wAfter w:w="5960" w:type="dxa"/>
          <w:trHeight w:val="450"/>
        </w:trPr>
        <w:tc>
          <w:tcPr>
            <w:tcW w:w="113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A5284" w:rsidRPr="005F2B9B" w:rsidRDefault="00BA5284" w:rsidP="00BA5284">
            <w:pPr>
              <w:rPr>
                <w:rFonts w:ascii="Arial" w:hAnsi="Arial" w:cs="Arial"/>
                <w:b/>
                <w:bCs/>
                <w:sz w:val="12"/>
                <w:szCs w:val="12"/>
              </w:rPr>
            </w:pPr>
          </w:p>
        </w:tc>
        <w:tc>
          <w:tcPr>
            <w:tcW w:w="144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A5284" w:rsidRPr="005F2B9B" w:rsidRDefault="00BA5284" w:rsidP="00BA5284">
            <w:pPr>
              <w:rPr>
                <w:rFonts w:ascii="Arial" w:hAnsi="Arial" w:cs="Arial"/>
                <w:b/>
                <w:bCs/>
                <w:sz w:val="12"/>
                <w:szCs w:val="12"/>
              </w:rPr>
            </w:pPr>
          </w:p>
        </w:tc>
        <w:tc>
          <w:tcPr>
            <w:tcW w:w="82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A5284" w:rsidRPr="005F2B9B" w:rsidRDefault="00BA5284" w:rsidP="00BA5284">
            <w:pPr>
              <w:rPr>
                <w:rFonts w:ascii="Arial" w:hAnsi="Arial" w:cs="Arial"/>
                <w:b/>
                <w:bCs/>
                <w:sz w:val="12"/>
                <w:szCs w:val="12"/>
              </w:rPr>
            </w:pPr>
          </w:p>
        </w:tc>
        <w:tc>
          <w:tcPr>
            <w:tcW w:w="2409" w:type="dxa"/>
            <w:gridSpan w:val="4"/>
            <w:tcBorders>
              <w:top w:val="single" w:sz="4" w:space="0" w:color="auto"/>
              <w:left w:val="nil"/>
              <w:bottom w:val="single" w:sz="8"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SEMANA</w:t>
            </w: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SEMANA</w:t>
            </w: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SEMANA</w:t>
            </w:r>
          </w:p>
        </w:tc>
        <w:tc>
          <w:tcPr>
            <w:tcW w:w="2268" w:type="dxa"/>
            <w:gridSpan w:val="4"/>
            <w:tcBorders>
              <w:top w:val="single" w:sz="4" w:space="0" w:color="auto"/>
              <w:left w:val="nil"/>
              <w:bottom w:val="single" w:sz="8" w:space="0" w:color="auto"/>
              <w:right w:val="single" w:sz="8" w:space="0" w:color="000000"/>
            </w:tcBorders>
            <w:shd w:val="clear" w:color="auto" w:fill="FFFF00"/>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SEMANA</w:t>
            </w:r>
          </w:p>
        </w:tc>
        <w:tc>
          <w:tcPr>
            <w:tcW w:w="709" w:type="dxa"/>
            <w:tcBorders>
              <w:top w:val="nil"/>
              <w:left w:val="nil"/>
              <w:bottom w:val="single" w:sz="8" w:space="0" w:color="auto"/>
              <w:right w:val="single" w:sz="8" w:space="0" w:color="auto"/>
            </w:tcBorders>
            <w:shd w:val="clear" w:color="auto" w:fill="FFFF00"/>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SEMANA</w:t>
            </w:r>
          </w:p>
        </w:tc>
      </w:tr>
      <w:tr w:rsidR="00BA5284" w:rsidTr="00BA5284">
        <w:trPr>
          <w:gridAfter w:val="5"/>
          <w:wAfter w:w="5960" w:type="dxa"/>
          <w:trHeight w:val="285"/>
        </w:trPr>
        <w:tc>
          <w:tcPr>
            <w:tcW w:w="113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A5284" w:rsidRPr="005F2B9B" w:rsidRDefault="00BA5284" w:rsidP="00BA5284">
            <w:pPr>
              <w:rPr>
                <w:rFonts w:ascii="Arial" w:hAnsi="Arial" w:cs="Arial"/>
                <w:b/>
                <w:bCs/>
                <w:sz w:val="12"/>
                <w:szCs w:val="12"/>
              </w:rPr>
            </w:pPr>
          </w:p>
        </w:tc>
        <w:tc>
          <w:tcPr>
            <w:tcW w:w="144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A5284" w:rsidRPr="005F2B9B" w:rsidRDefault="00BA5284" w:rsidP="00BA5284">
            <w:pPr>
              <w:rPr>
                <w:rFonts w:ascii="Arial" w:hAnsi="Arial" w:cs="Arial"/>
                <w:b/>
                <w:bCs/>
                <w:sz w:val="12"/>
                <w:szCs w:val="12"/>
              </w:rPr>
            </w:pPr>
          </w:p>
        </w:tc>
        <w:tc>
          <w:tcPr>
            <w:tcW w:w="82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A5284" w:rsidRPr="005F2B9B" w:rsidRDefault="00BA5284" w:rsidP="00BA5284">
            <w:pPr>
              <w:rPr>
                <w:rFonts w:ascii="Arial" w:hAnsi="Arial" w:cs="Arial"/>
                <w:b/>
                <w:bCs/>
                <w:sz w:val="12"/>
                <w:szCs w:val="12"/>
              </w:rPr>
            </w:pPr>
          </w:p>
        </w:tc>
        <w:tc>
          <w:tcPr>
            <w:tcW w:w="608" w:type="dxa"/>
            <w:tcBorders>
              <w:top w:val="nil"/>
              <w:left w:val="nil"/>
              <w:bottom w:val="single" w:sz="8" w:space="0" w:color="auto"/>
              <w:right w:val="nil"/>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w:t>
            </w:r>
          </w:p>
        </w:tc>
        <w:tc>
          <w:tcPr>
            <w:tcW w:w="667" w:type="dxa"/>
            <w:tcBorders>
              <w:top w:val="nil"/>
              <w:left w:val="single" w:sz="4" w:space="0" w:color="auto"/>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2</w:t>
            </w:r>
          </w:p>
        </w:tc>
        <w:tc>
          <w:tcPr>
            <w:tcW w:w="615" w:type="dxa"/>
            <w:tcBorders>
              <w:top w:val="nil"/>
              <w:left w:val="nil"/>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3</w:t>
            </w:r>
          </w:p>
        </w:tc>
        <w:tc>
          <w:tcPr>
            <w:tcW w:w="519" w:type="dxa"/>
            <w:tcBorders>
              <w:top w:val="nil"/>
              <w:left w:val="nil"/>
              <w:bottom w:val="single" w:sz="8" w:space="0" w:color="auto"/>
              <w:right w:val="single" w:sz="8"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4</w:t>
            </w:r>
          </w:p>
        </w:tc>
        <w:tc>
          <w:tcPr>
            <w:tcW w:w="567" w:type="dxa"/>
            <w:tcBorders>
              <w:top w:val="nil"/>
              <w:left w:val="nil"/>
              <w:bottom w:val="single" w:sz="8" w:space="0" w:color="auto"/>
              <w:right w:val="nil"/>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5</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6</w:t>
            </w:r>
          </w:p>
        </w:tc>
        <w:tc>
          <w:tcPr>
            <w:tcW w:w="567" w:type="dxa"/>
            <w:tcBorders>
              <w:top w:val="nil"/>
              <w:left w:val="nil"/>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7</w:t>
            </w:r>
          </w:p>
        </w:tc>
        <w:tc>
          <w:tcPr>
            <w:tcW w:w="567" w:type="dxa"/>
            <w:tcBorders>
              <w:top w:val="nil"/>
              <w:left w:val="nil"/>
              <w:bottom w:val="single" w:sz="8" w:space="0" w:color="auto"/>
              <w:right w:val="single" w:sz="8"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8</w:t>
            </w:r>
          </w:p>
        </w:tc>
        <w:tc>
          <w:tcPr>
            <w:tcW w:w="567" w:type="dxa"/>
            <w:tcBorders>
              <w:top w:val="nil"/>
              <w:left w:val="nil"/>
              <w:bottom w:val="single" w:sz="8" w:space="0" w:color="auto"/>
              <w:right w:val="nil"/>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9</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10</w:t>
            </w:r>
          </w:p>
        </w:tc>
        <w:tc>
          <w:tcPr>
            <w:tcW w:w="567" w:type="dxa"/>
            <w:tcBorders>
              <w:top w:val="nil"/>
              <w:left w:val="nil"/>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11</w:t>
            </w:r>
          </w:p>
        </w:tc>
        <w:tc>
          <w:tcPr>
            <w:tcW w:w="567" w:type="dxa"/>
            <w:tcBorders>
              <w:top w:val="nil"/>
              <w:left w:val="nil"/>
              <w:bottom w:val="single" w:sz="8" w:space="0" w:color="auto"/>
              <w:right w:val="single" w:sz="8"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12</w:t>
            </w:r>
          </w:p>
        </w:tc>
        <w:tc>
          <w:tcPr>
            <w:tcW w:w="567" w:type="dxa"/>
            <w:tcBorders>
              <w:top w:val="nil"/>
              <w:left w:val="nil"/>
              <w:bottom w:val="single" w:sz="8" w:space="0" w:color="auto"/>
              <w:right w:val="nil"/>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13</w:t>
            </w:r>
          </w:p>
        </w:tc>
        <w:tc>
          <w:tcPr>
            <w:tcW w:w="567" w:type="dxa"/>
            <w:tcBorders>
              <w:top w:val="nil"/>
              <w:left w:val="single" w:sz="4" w:space="0" w:color="auto"/>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14</w:t>
            </w:r>
          </w:p>
        </w:tc>
        <w:tc>
          <w:tcPr>
            <w:tcW w:w="567" w:type="dxa"/>
            <w:tcBorders>
              <w:top w:val="nil"/>
              <w:left w:val="nil"/>
              <w:bottom w:val="single" w:sz="8" w:space="0" w:color="auto"/>
              <w:right w:val="single" w:sz="4"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15</w:t>
            </w:r>
          </w:p>
        </w:tc>
        <w:tc>
          <w:tcPr>
            <w:tcW w:w="567" w:type="dxa"/>
            <w:tcBorders>
              <w:top w:val="nil"/>
              <w:left w:val="nil"/>
              <w:bottom w:val="single" w:sz="8" w:space="0" w:color="auto"/>
              <w:right w:val="single" w:sz="8"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16</w:t>
            </w:r>
          </w:p>
        </w:tc>
        <w:tc>
          <w:tcPr>
            <w:tcW w:w="709" w:type="dxa"/>
            <w:tcBorders>
              <w:top w:val="nil"/>
              <w:left w:val="nil"/>
              <w:bottom w:val="single" w:sz="8" w:space="0" w:color="auto"/>
              <w:right w:val="single" w:sz="8" w:space="0" w:color="auto"/>
            </w:tcBorders>
            <w:shd w:val="clear" w:color="auto" w:fill="auto"/>
            <w:noWrap/>
            <w:vAlign w:val="bottom"/>
          </w:tcPr>
          <w:p w:rsidR="00BA5284" w:rsidRPr="005F2B9B" w:rsidRDefault="00BA5284" w:rsidP="00BA5284">
            <w:pPr>
              <w:jc w:val="center"/>
              <w:rPr>
                <w:rFonts w:ascii="Arial" w:hAnsi="Arial" w:cs="Arial"/>
                <w:sz w:val="12"/>
                <w:szCs w:val="12"/>
              </w:rPr>
            </w:pPr>
            <w:r w:rsidRPr="005F2B9B">
              <w:rPr>
                <w:rFonts w:ascii="Arial" w:hAnsi="Arial" w:cs="Arial"/>
                <w:sz w:val="12"/>
                <w:szCs w:val="12"/>
              </w:rPr>
              <w:t>17</w:t>
            </w:r>
          </w:p>
        </w:tc>
      </w:tr>
      <w:tr w:rsidR="00BA5284" w:rsidTr="00BA5284">
        <w:trPr>
          <w:gridAfter w:val="5"/>
          <w:wAfter w:w="5960" w:type="dxa"/>
          <w:trHeight w:val="225"/>
        </w:trPr>
        <w:tc>
          <w:tcPr>
            <w:tcW w:w="1135"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EDIFICIO</w:t>
            </w:r>
          </w:p>
        </w:tc>
        <w:tc>
          <w:tcPr>
            <w:tcW w:w="1447" w:type="dxa"/>
            <w:tcBorders>
              <w:top w:val="single" w:sz="4" w:space="0" w:color="969696"/>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EDIFICIO</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1.1 CIMENTACION</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37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sz w:val="12"/>
                <w:szCs w:val="12"/>
              </w:rPr>
            </w:pPr>
            <w:r w:rsidRPr="00B2049D">
              <w:rPr>
                <w:rFonts w:ascii="Arial" w:hAnsi="Arial" w:cs="Arial"/>
                <w:sz w:val="12"/>
                <w:szCs w:val="12"/>
              </w:rPr>
              <w:t>1.1.1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preliminares</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0961EA" w:rsidRDefault="00BA5284" w:rsidP="00BA5284">
            <w:pPr>
              <w:rPr>
                <w:rFonts w:ascii="Arial" w:hAnsi="Arial" w:cs="Arial"/>
                <w:b/>
                <w:sz w:val="12"/>
                <w:szCs w:val="12"/>
              </w:rPr>
            </w:pPr>
            <w:r w:rsidRPr="000961EA">
              <w:rPr>
                <w:rFonts w:ascii="Arial" w:hAnsi="Arial" w:cs="Arial"/>
                <w:b/>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11081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LIMPIA, TRAZO Y NIVELACION DEL TERRENO (AREA DE EDIFICIOS).</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rPr>
                <w:rFonts w:ascii="Arial" w:hAnsi="Arial" w:cs="Arial"/>
                <w:sz w:val="12"/>
                <w:szCs w:val="12"/>
              </w:rPr>
            </w:pPr>
            <w:r>
              <w:rPr>
                <w:rFonts w:ascii="Arial" w:hAnsi="Arial" w:cs="Arial"/>
                <w:sz w:val="12"/>
                <w:szCs w:val="12"/>
              </w:rPr>
              <w:t>1,417.19</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1.1.2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excavaciones y cortes</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11071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EXCAVACION A MANO EN TERRENO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$18,139.80</w:t>
            </w:r>
          </w:p>
        </w:tc>
        <w:tc>
          <w:tcPr>
            <w:tcW w:w="608"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right"/>
              <w:rPr>
                <w:rFonts w:ascii="Arial" w:hAnsi="Arial" w:cs="Arial"/>
                <w:sz w:val="12"/>
                <w:szCs w:val="12"/>
              </w:rPr>
            </w:pPr>
            <w:r>
              <w:rPr>
                <w:rFonts w:ascii="Arial" w:hAnsi="Arial" w:cs="Arial"/>
                <w:sz w:val="12"/>
                <w:szCs w:val="12"/>
              </w:rPr>
              <w:t>1,417.19</w:t>
            </w:r>
          </w:p>
        </w:tc>
        <w:tc>
          <w:tcPr>
            <w:tcW w:w="667"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6,399.56</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4,484.32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555"/>
        </w:trPr>
        <w:tc>
          <w:tcPr>
            <w:tcW w:w="1135" w:type="dxa"/>
            <w:tcBorders>
              <w:top w:val="nil"/>
              <w:left w:val="single" w:sz="4" w:space="0" w:color="969696"/>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11101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xml:space="preserve">PLANTILLA DE CONCRETO HECHO EN OBRA F'c=100 </w:t>
            </w:r>
            <w:r w:rsidRPr="00B2049D">
              <w:rPr>
                <w:rFonts w:ascii="Arial" w:hAnsi="Arial" w:cs="Arial"/>
                <w:sz w:val="12"/>
                <w:szCs w:val="12"/>
              </w:rPr>
              <w:lastRenderedPageBreak/>
              <w:t>KG/CM2  DE 6 CM DE ESPESOR.</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$11,108.16</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10,000.00</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1,108.16</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806"/>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1.1.4</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suministros y rellenos</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346DE" w:rsidRDefault="00BA5284" w:rsidP="00BA5284">
            <w:pPr>
              <w:rPr>
                <w:rFonts w:ascii="Arial" w:hAnsi="Arial" w:cs="Arial"/>
                <w:sz w:val="12"/>
                <w:szCs w:val="12"/>
              </w:rPr>
            </w:pPr>
            <w:r w:rsidRPr="00B346DE">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760"/>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11121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RELLENO Y COMPACTACION DE MATERIAL PRODUCTO DE EXCAVACION CON PISON Y AGUA EN CAPAS DE 20 CM. DE ESPESOR, INCL. ACARREO DENTRO DE LA OBRA, MEDIR COMPACTO.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$2,409.75</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vAlign w:val="center"/>
          </w:tcPr>
          <w:p w:rsidR="00BA5284" w:rsidRPr="00B346DE" w:rsidRDefault="00BA5284" w:rsidP="00BA5284">
            <w:pPr>
              <w:jc w:val="right"/>
              <w:rPr>
                <w:rFonts w:ascii="Arial" w:hAnsi="Arial" w:cs="Arial"/>
                <w:sz w:val="12"/>
                <w:szCs w:val="12"/>
              </w:rPr>
            </w:pPr>
            <w:r w:rsidRPr="00B346DE">
              <w:rPr>
                <w:rFonts w:ascii="Arial" w:hAnsi="Arial" w:cs="Arial"/>
                <w:sz w:val="12"/>
                <w:szCs w:val="12"/>
              </w:rPr>
              <w:t>2,409.75</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single" w:sz="4" w:space="0" w:color="969696"/>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s/c</w:t>
            </w:r>
          </w:p>
        </w:tc>
        <w:tc>
          <w:tcPr>
            <w:tcW w:w="1447" w:type="dxa"/>
            <w:tcBorders>
              <w:top w:val="single" w:sz="4" w:space="0" w:color="969696"/>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SUM. Y RELLENO DE MATERIAL COMPACTADO por medios mecanicos  EN CAPAS DE 15 CM. DE ESPESOR, al 95% proctor  INCL. Agua necesaria y pruebas de laboratorio</w:t>
            </w:r>
          </w:p>
        </w:tc>
        <w:tc>
          <w:tcPr>
            <w:tcW w:w="821"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$41,805.03</w:t>
            </w:r>
          </w:p>
        </w:tc>
        <w:tc>
          <w:tcPr>
            <w:tcW w:w="608"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vAlign w:val="center"/>
          </w:tcPr>
          <w:p w:rsidR="00BA5284" w:rsidRDefault="00BA5284" w:rsidP="00BA5284">
            <w:pPr>
              <w:rPr>
                <w:rFonts w:ascii="Arial" w:hAnsi="Arial" w:cs="Arial"/>
                <w:sz w:val="12"/>
                <w:szCs w:val="12"/>
              </w:rPr>
            </w:pPr>
            <w:r>
              <w:rPr>
                <w:rFonts w:ascii="Arial" w:hAnsi="Arial" w:cs="Arial"/>
                <w:sz w:val="12"/>
                <w:szCs w:val="12"/>
              </w:rPr>
              <w:t>41,805.03</w:t>
            </w:r>
          </w:p>
          <w:p w:rsidR="00BA5284" w:rsidRPr="00B2049D" w:rsidRDefault="00BA5284" w:rsidP="00BA5284">
            <w:pPr>
              <w:rPr>
                <w:rFonts w:ascii="Arial" w:hAnsi="Arial" w:cs="Arial"/>
                <w:sz w:val="12"/>
                <w:szCs w:val="12"/>
              </w:rPr>
            </w:pPr>
          </w:p>
        </w:tc>
        <w:tc>
          <w:tcPr>
            <w:tcW w:w="567" w:type="dxa"/>
            <w:tcBorders>
              <w:top w:val="single" w:sz="4" w:space="0" w:color="969696"/>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55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1.1.5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concretos en cimentacion</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12010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CONCRETO F¦c=250KG/CM2 EN CIMENTACIËN TMA. 3/4 INC. COLOCADO, VIBRADO Y CURADO.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rPr>
                <w:rFonts w:ascii="Arial" w:hAnsi="Arial" w:cs="Arial"/>
                <w:sz w:val="12"/>
                <w:szCs w:val="12"/>
              </w:rPr>
            </w:pPr>
            <w:r>
              <w:rPr>
                <w:rFonts w:ascii="Arial" w:hAnsi="Arial" w:cs="Arial"/>
                <w:sz w:val="12"/>
                <w:szCs w:val="12"/>
              </w:rPr>
              <w:t>42,287.29</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73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1.1.6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cimbra en cimentación</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12021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CIMBRA PARA CIMENTACION CON MADERA DE PINO DE 3a., ACABADO COMUN, INCL. CIMBRADO Y DESCIMBRADO.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r>
              <w:rPr>
                <w:rFonts w:ascii="Arial" w:hAnsi="Arial" w:cs="Arial"/>
                <w:sz w:val="12"/>
                <w:szCs w:val="12"/>
              </w:rPr>
              <w:t>15,988.91</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trHeight w:val="91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1.1.7</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acero en cimentación</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2835"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BA5284" w:rsidRPr="008918E9" w:rsidRDefault="00BA5284" w:rsidP="00BA5284">
            <w:pPr>
              <w:rPr>
                <w:rFonts w:ascii="Arial" w:hAnsi="Arial" w:cs="Arial"/>
                <w:sz w:val="18"/>
                <w:szCs w:val="18"/>
              </w:rPr>
            </w:pPr>
          </w:p>
          <w:p w:rsidR="00BA5284" w:rsidRPr="008918E9" w:rsidRDefault="00BA5284" w:rsidP="00BA5284">
            <w:pPr>
              <w:jc w:val="center"/>
              <w:rPr>
                <w:rFonts w:ascii="Arial" w:hAnsi="Arial" w:cs="Arial"/>
                <w:sz w:val="18"/>
                <w:szCs w:val="18"/>
              </w:rPr>
            </w:pPr>
            <w:r w:rsidRPr="008918E9">
              <w:rPr>
                <w:rFonts w:ascii="Copperplate Gothic Bold" w:hAnsi="Copperplate Gothic Bold" w:cs="Arial"/>
                <w:b/>
                <w:bCs/>
                <w:sz w:val="18"/>
                <w:szCs w:val="18"/>
              </w:rPr>
              <w:t>FORMATO EJEMPLO</w:t>
            </w:r>
          </w:p>
        </w:tc>
        <w:tc>
          <w:tcPr>
            <w:tcW w:w="1134" w:type="dxa"/>
            <w:gridSpan w:val="2"/>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264" w:type="dxa"/>
            <w:vAlign w:val="bottom"/>
          </w:tcPr>
          <w:p w:rsidR="00BA5284" w:rsidRDefault="00BA5284" w:rsidP="00BA5284">
            <w:pPr>
              <w:rPr>
                <w:rFonts w:ascii="Arial" w:hAnsi="Arial" w:cs="Arial"/>
                <w:sz w:val="12"/>
                <w:szCs w:val="12"/>
              </w:rPr>
            </w:pPr>
            <w:r>
              <w:rPr>
                <w:rFonts w:ascii="Arial" w:hAnsi="Arial" w:cs="Arial"/>
                <w:sz w:val="12"/>
                <w:szCs w:val="12"/>
              </w:rPr>
              <w:t> </w:t>
            </w:r>
          </w:p>
        </w:tc>
        <w:tc>
          <w:tcPr>
            <w:tcW w:w="174" w:type="dxa"/>
            <w:vAlign w:val="bottom"/>
          </w:tcPr>
          <w:p w:rsidR="00BA5284" w:rsidRDefault="00BA5284" w:rsidP="00BA5284">
            <w:pPr>
              <w:rPr>
                <w:rFonts w:ascii="Arial" w:hAnsi="Arial" w:cs="Arial"/>
                <w:sz w:val="12"/>
                <w:szCs w:val="12"/>
              </w:rPr>
            </w:pPr>
            <w:r>
              <w:rPr>
                <w:rFonts w:ascii="Arial" w:hAnsi="Arial" w:cs="Arial"/>
                <w:sz w:val="12"/>
                <w:szCs w:val="12"/>
              </w:rPr>
              <w:t> </w:t>
            </w:r>
          </w:p>
        </w:tc>
        <w:tc>
          <w:tcPr>
            <w:tcW w:w="174" w:type="dxa"/>
            <w:vAlign w:val="bottom"/>
          </w:tcPr>
          <w:p w:rsidR="00BA5284" w:rsidRDefault="00BA5284" w:rsidP="00BA5284">
            <w:pPr>
              <w:rPr>
                <w:rFonts w:ascii="Arial" w:hAnsi="Arial" w:cs="Arial"/>
                <w:sz w:val="12"/>
                <w:szCs w:val="12"/>
              </w:rPr>
            </w:pPr>
            <w:r>
              <w:rPr>
                <w:rFonts w:ascii="Arial" w:hAnsi="Arial" w:cs="Arial"/>
                <w:sz w:val="12"/>
                <w:szCs w:val="12"/>
              </w:rPr>
              <w:t> </w:t>
            </w:r>
          </w:p>
        </w:tc>
        <w:tc>
          <w:tcPr>
            <w:tcW w:w="174" w:type="dxa"/>
            <w:vAlign w:val="bottom"/>
          </w:tcPr>
          <w:p w:rsidR="00BA5284" w:rsidRDefault="00BA5284" w:rsidP="00BA5284">
            <w:pPr>
              <w:rPr>
                <w:rFonts w:ascii="Arial" w:hAnsi="Arial" w:cs="Arial"/>
                <w:sz w:val="12"/>
                <w:szCs w:val="12"/>
              </w:rPr>
            </w:pPr>
            <w:r>
              <w:rPr>
                <w:rFonts w:ascii="Arial" w:hAnsi="Arial" w:cs="Arial"/>
                <w:sz w:val="12"/>
                <w:szCs w:val="12"/>
              </w:rPr>
              <w:t> </w:t>
            </w:r>
          </w:p>
        </w:tc>
        <w:tc>
          <w:tcPr>
            <w:tcW w:w="174" w:type="dxa"/>
            <w:vAlign w:val="bottom"/>
          </w:tcPr>
          <w:p w:rsidR="00BA5284" w:rsidRDefault="00BA5284" w:rsidP="00BA5284">
            <w:pPr>
              <w:rPr>
                <w:rFonts w:ascii="Arial" w:hAnsi="Arial" w:cs="Arial"/>
                <w:sz w:val="12"/>
                <w:szCs w:val="12"/>
              </w:rPr>
            </w:pPr>
            <w:r>
              <w:rPr>
                <w:rFonts w:ascii="Arial" w:hAnsi="Arial" w:cs="Arial"/>
                <w:sz w:val="12"/>
                <w:szCs w:val="12"/>
              </w:rPr>
              <w:t> </w:t>
            </w:r>
          </w:p>
        </w:tc>
      </w:tr>
      <w:tr w:rsidR="00BA5284" w:rsidTr="00BA5284">
        <w:trPr>
          <w:gridAfter w:val="5"/>
          <w:wAfter w:w="5960" w:type="dxa"/>
          <w:trHeight w:val="91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12034</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PARA REFUERZO EN CIMENTACION CON VARILLA #3 F'y=4200 KG/CM2, INCL. SUMINISTRO, HABILITADO, ARMADO, TRASLAPES, SILLETAS, GANCHOS Y DESPERDICIO.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$15,577.50</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15,577.50</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2835" w:type="dxa"/>
            <w:gridSpan w:val="5"/>
            <w:vMerge/>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Copperplate Gothic Bold" w:hAnsi="Copperplate Gothic Bold" w:cs="Arial"/>
                <w:b/>
                <w:bCs/>
                <w:sz w:val="12"/>
                <w:szCs w:val="12"/>
              </w:rPr>
            </w:pPr>
          </w:p>
        </w:tc>
        <w:tc>
          <w:tcPr>
            <w:tcW w:w="1134" w:type="dxa"/>
            <w:gridSpan w:val="2"/>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91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12035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PARA REFUERZO EN CIMENTACION CON VARILLA #4 F'y=4200 KG/CM2, INCL. SUMINISTRO, HABILITADO, ARMADO, TRASLAPES, SILLETAS, GANCHOS Y DESPERDICIO.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$667.64</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667.64</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center"/>
              <w:rPr>
                <w:rFonts w:ascii="Arial" w:hAnsi="Arial" w:cs="Arial"/>
                <w:sz w:val="12"/>
                <w:szCs w:val="12"/>
              </w:rPr>
            </w:pPr>
            <w:r w:rsidRPr="00B2049D">
              <w:rPr>
                <w:rFonts w:ascii="Arial" w:hAnsi="Arial" w:cs="Arial"/>
                <w:sz w:val="12"/>
                <w:szCs w:val="12"/>
              </w:rPr>
              <w:t> </w:t>
            </w:r>
          </w:p>
        </w:tc>
        <w:tc>
          <w:tcPr>
            <w:tcW w:w="2835" w:type="dxa"/>
            <w:gridSpan w:val="5"/>
            <w:vMerge/>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Copperplate Gothic Bold" w:hAnsi="Copperplate Gothic Bold" w:cs="Arial"/>
                <w:b/>
                <w:bCs/>
                <w:sz w:val="12"/>
                <w:szCs w:val="12"/>
              </w:rPr>
            </w:pPr>
          </w:p>
        </w:tc>
        <w:tc>
          <w:tcPr>
            <w:tcW w:w="1134" w:type="dxa"/>
            <w:gridSpan w:val="2"/>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109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12036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PARA REFUERZO EN CIMENTACION CON VARILLA #5 F'y=4200 KG/CM2, INCL. SUMINISTRO, HABILITADO, ARMADO, TRASLAPES, SILLETAS, GANCHOS Y DESPERDICIO.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$3,622.28</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3,622.28</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Copperplate Gothic Bold" w:hAnsi="Copperplate Gothic Bold" w:cs="Arial"/>
                <w:b/>
                <w:bCs/>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12037</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xml:space="preserve">ACERO PARA REFUERZO EN CIMENTACION CON VARILLA DEL #6 AL #12 F'y=4200 KG/CM2, INCL. SUMINISTRO, HABILITADO, ARMADO, TRASLAPES, SILLETAS, GANCHOS </w:t>
            </w:r>
            <w:r w:rsidRPr="00B2049D">
              <w:rPr>
                <w:rFonts w:ascii="Arial" w:hAnsi="Arial" w:cs="Arial"/>
                <w:sz w:val="12"/>
                <w:szCs w:val="12"/>
              </w:rPr>
              <w:lastRenderedPageBreak/>
              <w:t>Y DESPERDICIO.</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$6,297.55</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vAlign w:val="center"/>
          </w:tcPr>
          <w:p w:rsidR="00BA5284" w:rsidRPr="00B2049D" w:rsidRDefault="00BA5284" w:rsidP="00BA5284">
            <w:pPr>
              <w:jc w:val="right"/>
              <w:rPr>
                <w:rFonts w:ascii="Arial" w:hAnsi="Arial" w:cs="Arial"/>
                <w:sz w:val="12"/>
                <w:szCs w:val="12"/>
              </w:rPr>
            </w:pPr>
            <w:r>
              <w:rPr>
                <w:rFonts w:ascii="Arial" w:hAnsi="Arial" w:cs="Arial"/>
                <w:sz w:val="12"/>
                <w:szCs w:val="12"/>
              </w:rPr>
              <w:t>6,297.585</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1.1.8</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muretes de enrase</w:t>
            </w:r>
          </w:p>
        </w:tc>
        <w:tc>
          <w:tcPr>
            <w:tcW w:w="821"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12076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MURETE DE ENRASE EN CIMENTACION DE BLOCK  DE CONCRETO ASENTADO CON MORTERO CEM-ARENA 1:3 DE 15 CM. ESPESOR.</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$6,492.96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1,623.24</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4,869.72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37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1.1.9</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cadenas de desplante</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single" w:sz="4" w:space="0" w:color="969696"/>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12111</w:t>
            </w:r>
          </w:p>
        </w:tc>
        <w:tc>
          <w:tcPr>
            <w:tcW w:w="1447" w:type="dxa"/>
            <w:tcBorders>
              <w:top w:val="single" w:sz="4" w:space="0" w:color="969696"/>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CADENA TIPO CD-1, CON CONCRETO F'c=150 KG/CM2 DE 14 X 20 CM ARMADA CON 4 VAR.# 3 Y ESTRIBOS # 2 A.C. 20 CM INCL. CIMBRA APARENTE Y CRUCES DE VARILLA.</w:t>
            </w:r>
          </w:p>
        </w:tc>
        <w:tc>
          <w:tcPr>
            <w:tcW w:w="821"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$8,598.84</w:t>
            </w:r>
          </w:p>
        </w:tc>
        <w:tc>
          <w:tcPr>
            <w:tcW w:w="608"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8,598.84</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LA PARTIDA CIMENTACION:</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$174,412.90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1.2 ESTRUCTURA</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sz w:val="12"/>
                <w:szCs w:val="12"/>
              </w:rPr>
            </w:pPr>
            <w:r w:rsidRPr="00B2049D">
              <w:rPr>
                <w:rFonts w:ascii="Arial" w:hAnsi="Arial" w:cs="Arial"/>
                <w:sz w:val="12"/>
                <w:szCs w:val="12"/>
              </w:rPr>
              <w:t>1.2.1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cimbra en estructura</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21101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CIMBRA EN COLUMNAS Y MUROS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$14,514.11</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6,450.72</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8,083.39</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21110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CIMBRA PARA LOSAS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$36,850.26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36,850.26</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21115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CIMBRA EN TRABES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$23,783.22</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14,864.51</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8,918.71</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1.2.2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acero en estructura</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21201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No.2</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$722.48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722.48</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21203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No.3</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$29,667.60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19,283.94</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10,383.66</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21204</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No.4</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$899.65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359.86</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539.79</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lastRenderedPageBreak/>
              <w:t>21205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No.5</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$2,708.42</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1,083.37</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1,625.05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55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21208</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ACERO No. 6-12</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$16,515.68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9,909.41</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6,608.27</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1.2.3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concreto en estructura</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CCFFCC"/>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21301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CONCRETO F¦c=250KG/CM2 EN ESTRUCTURATMA. 3/4 INC. COLOCADO, VIBRADO Y CURADO.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$74,482.49</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22,344.75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52,137.74</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LA PARTIDA ESTRUCTURA:</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$200,143.91</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1.3 ALBAÑILERIA Y ACABADOS</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1.3.1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cadenas y castillos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31001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CADENA 14X10 CMS.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$4,915.98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4,915.98</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31017</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CADENA O CASTILLO 14X15CMS.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$15,131.70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7,565.85</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7,565.85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31040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CEJA DE CONCRETO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$5,672.30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5,672.30</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1.3.2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muros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31105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MURO DE 14 CMS.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$22,515.15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13,509.09</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9,008.08</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1.3.3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pisos, firmes y forjados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31220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PISO 10 CMS. ESPESOR</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$32,279.20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16,139.60</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16,139.60</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31250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RODAPIE DE CONCRETO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$3,805.93</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3,805.93</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31256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xml:space="preserve">FORJADO DE NARIZ </w:t>
            </w:r>
            <w:r w:rsidRPr="00B2049D">
              <w:rPr>
                <w:rFonts w:ascii="Arial" w:hAnsi="Arial" w:cs="Arial"/>
                <w:sz w:val="12"/>
                <w:szCs w:val="12"/>
              </w:rPr>
              <w:lastRenderedPageBreak/>
              <w:t>EN BANQUETAS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$1,317.25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1,317.2</w:t>
            </w:r>
            <w:r w:rsidRPr="00B2049D">
              <w:rPr>
                <w:rFonts w:ascii="Arial" w:hAnsi="Arial" w:cs="Arial"/>
                <w:sz w:val="12"/>
                <w:szCs w:val="12"/>
              </w:rPr>
              <w:lastRenderedPageBreak/>
              <w:t>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lastRenderedPageBreak/>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lastRenderedPageBreak/>
              <w:t>1.3.4</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aplanados y azulejos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32001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APLANADO EN MUROS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$16,921.04</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8,460.52</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8,460.52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1.3.6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pintura e impermeabilizacion</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34003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PINTURA VINILICA EN MUROS, TRABES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$22,655.10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6,796.53</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6,796.53</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9,082.04</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35002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IMPERMEABILIZACION ACABADO APARENTE</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$33,949.34</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33,949.34</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1.3.8</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limpiezas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Copperplate Gothic Bold" w:hAnsi="Copperplate Gothic Bold" w:cs="Arial"/>
                <w:b/>
                <w:bCs/>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37005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LIMPIEZA DE PISOS DE CONCRETO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$1,085.42</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Copperplate Gothic Bold" w:hAnsi="Copperplate Gothic Bold" w:cs="Arial"/>
                <w:b/>
                <w:bCs/>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1,085.42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37030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LIMPIEZA DE VIDRIOS Y TABLETAS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$258.23</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258.23</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1.3.9</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detalles constructivos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38045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ESTRADO DE CONCRETO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$4,482.28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4,482.28</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38171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SEPARACION MURO COLUMNA</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$3,957.45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3,957.45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ALBAÑILERIA Y ACABADOS:</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$168,926.37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 </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1.4 HERRERIA</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1.4.1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puertas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41308</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PUERTA DE MULTIPANEL</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$10,779.09</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1.4.2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canceleria</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41313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CANCELERIA DE AULUMINIO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$37,913.57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18,956.79</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lastRenderedPageBreak/>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LA PARTIDA HERRERIA:</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$48,692.66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1.5 INSTALACIONES</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1.5.1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salidas electricas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51002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SALIDAS DE CENTRO Y/O CONTACTO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$7,248.88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1,449.78</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2,899.55</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2,899.55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51051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SALIDA DE CONTACTO MONOFASICO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$2,370.08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474.01</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948.02</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948.02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1.5.2</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luminarias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51009</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LUMINARIA T-8</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$32,176.76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32,176.76</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1.5.3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tableros e interruptores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51355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TABLERO QO-8</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$655.07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655.07</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51378</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INTERRUPTOR TERMOMAG</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$996.52</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996.52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LA PARTIDA INSTALACIONES:</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$1,651.59</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1.7 MONTAJE</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1.7.1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mobiliario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79000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FLETE, MANIOBRA Y MONTAJE</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$4,059.80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4,059.80</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LA PARTIDA MONTAJE:</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$4,059.80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1.8 ADHERIDOS</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right"/>
              <w:rPr>
                <w:rFonts w:ascii="Arial" w:hAnsi="Arial" w:cs="Arial"/>
                <w:sz w:val="12"/>
                <w:szCs w:val="12"/>
              </w:rPr>
            </w:pPr>
            <w:r w:rsidRPr="00B2049D">
              <w:rPr>
                <w:rFonts w:ascii="Arial" w:hAnsi="Arial" w:cs="Arial"/>
                <w:sz w:val="12"/>
                <w:szCs w:val="12"/>
              </w:rPr>
              <w:t>1.8.1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ventiladores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85816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VENTILADOR DE TECHO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$7,712.76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7,712.76</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lastRenderedPageBreak/>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LA PARTIDA ADHERIDOS:</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$7,712.76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DEL EDIFICIO: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$647,395.69</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OBRA EXTERIOR</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jc w:val="center"/>
              <w:rPr>
                <w:rFonts w:ascii="Arial" w:hAnsi="Arial" w:cs="Arial"/>
                <w:b/>
                <w:bCs/>
                <w:sz w:val="12"/>
                <w:szCs w:val="12"/>
              </w:rPr>
            </w:pPr>
            <w:r w:rsidRPr="00B2049D">
              <w:rPr>
                <w:rFonts w:ascii="Arial" w:hAnsi="Arial" w:cs="Arial"/>
                <w:b/>
                <w:bCs/>
                <w:sz w:val="12"/>
                <w:szCs w:val="12"/>
              </w:rPr>
              <w:t>ANDADORES</w:t>
            </w:r>
          </w:p>
        </w:tc>
        <w:tc>
          <w:tcPr>
            <w:tcW w:w="1447" w:type="dxa"/>
            <w:tcBorders>
              <w:top w:val="nil"/>
              <w:left w:val="nil"/>
              <w:bottom w:val="single" w:sz="4" w:space="0" w:color="969696"/>
              <w:right w:val="single" w:sz="4" w:space="0" w:color="969696"/>
            </w:tcBorders>
            <w:shd w:val="clear" w:color="auto" w:fill="auto"/>
          </w:tcPr>
          <w:p w:rsidR="00BA5284" w:rsidRPr="00B2049D" w:rsidRDefault="00BA5284" w:rsidP="00BA5284">
            <w:pPr>
              <w:jc w:val="center"/>
              <w:rPr>
                <w:rFonts w:ascii="Arial" w:hAnsi="Arial" w:cs="Arial"/>
                <w:b/>
                <w:bCs/>
                <w:sz w:val="12"/>
                <w:szCs w:val="12"/>
              </w:rPr>
            </w:pPr>
            <w:r w:rsidRPr="00B2049D">
              <w:rPr>
                <w:rFonts w:ascii="Arial" w:hAnsi="Arial" w:cs="Arial"/>
                <w:b/>
                <w:bCs/>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1.1 CIMENTACION</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11081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LIMPIA TRAZO Y NIVELACION</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$87.14</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87.14</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11071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EXCAVACION A MANO EN TERRENO INVESTI</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$229.52</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229.52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11101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PLANTILLA DE CONCRETO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$511.77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511.77</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11121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RELLENO Y COMPACTACION</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$124.77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124.77</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11131</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SUM. Y RELLENO DE MATERAL</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$733.13</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733.13</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12076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MURETE DE ENRASE 15 CMS.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$1,435.67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1,435.67</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CIMENTACION (ANDADORES):</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$3,122.00</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1.3 ALBAÑILERIA Y ACABADOS</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31220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PISOS DE 10 CMS.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$2,696.01</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2,696.01</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31250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RODAPIE DE CONCRETO</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$3,176.87</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3,176.87</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31256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FORJADO DE NARIZ EN BANQUETAS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$1,099.78</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1,099.78</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lastRenderedPageBreak/>
              <w:t>37005</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LIMPIEZA DE PISOS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$88.99</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88.99</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ALBAÑILERIA (ANDADORES):</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$7,081.65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jc w:val="center"/>
              <w:rPr>
                <w:rFonts w:ascii="Arial" w:hAnsi="Arial" w:cs="Arial"/>
                <w:b/>
                <w:bCs/>
                <w:sz w:val="12"/>
                <w:szCs w:val="12"/>
              </w:rPr>
            </w:pPr>
            <w:r w:rsidRPr="00B2049D">
              <w:rPr>
                <w:rFonts w:ascii="Arial" w:hAnsi="Arial" w:cs="Arial"/>
                <w:b/>
                <w:bCs/>
                <w:sz w:val="12"/>
                <w:szCs w:val="12"/>
              </w:rPr>
              <w:t>RED ELÉCTRICA</w:t>
            </w:r>
          </w:p>
        </w:tc>
        <w:tc>
          <w:tcPr>
            <w:tcW w:w="1447" w:type="dxa"/>
            <w:tcBorders>
              <w:top w:val="nil"/>
              <w:left w:val="nil"/>
              <w:bottom w:val="single" w:sz="4" w:space="0" w:color="969696"/>
              <w:right w:val="single" w:sz="4" w:space="0" w:color="969696"/>
            </w:tcBorders>
            <w:shd w:val="clear" w:color="auto" w:fill="auto"/>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r w:rsidRPr="00B2049D">
              <w:rPr>
                <w:rFonts w:ascii="Copperplate Gothic Bold" w:hAnsi="Copperplate Gothic Bold" w:cs="Arial"/>
                <w:b/>
                <w:bCs/>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r w:rsidRPr="00B2049D">
              <w:rPr>
                <w:rFonts w:ascii="Copperplate Gothic Bold" w:hAnsi="Copperplate Gothic Bold" w:cs="Arial"/>
                <w:b/>
                <w:bCs/>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r w:rsidRPr="00B2049D">
              <w:rPr>
                <w:rFonts w:ascii="Copperplate Gothic Bold" w:hAnsi="Copperplate Gothic Bold" w:cs="Arial"/>
                <w:b/>
                <w:bCs/>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r w:rsidRPr="00B2049D">
              <w:rPr>
                <w:rFonts w:ascii="Copperplate Gothic Bold" w:hAnsi="Copperplate Gothic Bold" w:cs="Arial"/>
                <w:b/>
                <w:bCs/>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r w:rsidRPr="00B2049D">
              <w:rPr>
                <w:rFonts w:ascii="Copperplate Gothic Bold" w:hAnsi="Copperplate Gothic Bold" w:cs="Arial"/>
                <w:b/>
                <w:bCs/>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center"/>
              <w:rPr>
                <w:rFonts w:ascii="Copperplate Gothic Bold" w:hAnsi="Copperplate Gothic Bold" w:cs="Arial"/>
                <w:b/>
                <w:bCs/>
                <w:sz w:val="12"/>
                <w:szCs w:val="12"/>
              </w:rPr>
            </w:pPr>
            <w:r w:rsidRPr="00B2049D">
              <w:rPr>
                <w:rFonts w:ascii="Copperplate Gothic Bold" w:hAnsi="Copperplate Gothic Bold" w:cs="Arial"/>
                <w:b/>
                <w:bCs/>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1.3 ALBAÑILERIA Y ACABADOS</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31316</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REGISTRO DE 60X60X80CMS.</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$784.85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784.85</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IMPORTE DE ALBAÑILERIA (RED ELECT.):</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$784.85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b/>
                <w:bCs/>
                <w:sz w:val="12"/>
                <w:szCs w:val="12"/>
              </w:rPr>
            </w:pPr>
            <w:r w:rsidRPr="00B2049D">
              <w:rPr>
                <w:rFonts w:ascii="Arial" w:hAnsi="Arial" w:cs="Arial"/>
                <w:b/>
                <w:bCs/>
                <w:sz w:val="12"/>
                <w:szCs w:val="12"/>
              </w:rPr>
              <w:t>1.5 INSTALACIONES</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51430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T. DE TUBO PVC32MM.</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$1,407.31</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1,407.31</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51470</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DE CABLE THW #6</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$2,280.82</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2,280.82</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51493</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DE CABLE DESNUDO #8</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$320.49</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320.49</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tcPr>
          <w:p w:rsidR="00BA5284" w:rsidRPr="00B2049D" w:rsidRDefault="00BA5284" w:rsidP="00BA5284">
            <w:pPr>
              <w:rPr>
                <w:rFonts w:ascii="Arial" w:hAnsi="Arial" w:cs="Arial"/>
                <w:sz w:val="12"/>
                <w:szCs w:val="12"/>
              </w:rPr>
            </w:pPr>
            <w:r w:rsidRPr="00B2049D">
              <w:rPr>
                <w:rFonts w:ascii="Arial" w:hAnsi="Arial" w:cs="Arial"/>
                <w:sz w:val="12"/>
                <w:szCs w:val="12"/>
              </w:rPr>
              <w:t>51498</w:t>
            </w: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sz w:val="12"/>
                <w:szCs w:val="12"/>
              </w:rPr>
              <w:t>S. Y C. VARILLA DE TIERRA</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$200.24</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92D050"/>
            <w:noWrap/>
            <w:vAlign w:val="center"/>
          </w:tcPr>
          <w:p w:rsidR="00BA5284" w:rsidRPr="00B2049D" w:rsidRDefault="00BA5284" w:rsidP="00BA5284">
            <w:pPr>
              <w:jc w:val="right"/>
              <w:rPr>
                <w:rFonts w:ascii="Arial" w:hAnsi="Arial" w:cs="Arial"/>
                <w:sz w:val="12"/>
                <w:szCs w:val="12"/>
              </w:rPr>
            </w:pPr>
            <w:r w:rsidRPr="00B2049D">
              <w:rPr>
                <w:rFonts w:ascii="Arial" w:hAnsi="Arial" w:cs="Arial"/>
                <w:sz w:val="12"/>
                <w:szCs w:val="12"/>
              </w:rPr>
              <w:t>200.24</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IMPORTE DE ALBAÑILERIA (RED ELECT.): </w:t>
            </w:r>
          </w:p>
        </w:tc>
        <w:tc>
          <w:tcPr>
            <w:tcW w:w="821"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$4,208.86</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Pr="00B2049D" w:rsidRDefault="00BA5284" w:rsidP="00BA5284">
            <w:pPr>
              <w:rPr>
                <w:rFonts w:ascii="Arial" w:hAnsi="Arial" w:cs="Arial"/>
                <w:b/>
                <w:bCs/>
                <w:sz w:val="12"/>
                <w:szCs w:val="12"/>
              </w:rPr>
            </w:pP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IMPORTE DE LA OBRA (SIN I.V.A.): </w:t>
            </w:r>
          </w:p>
        </w:tc>
        <w:tc>
          <w:tcPr>
            <w:tcW w:w="821" w:type="dxa"/>
            <w:tcBorders>
              <w:top w:val="nil"/>
              <w:left w:val="nil"/>
              <w:bottom w:val="single" w:sz="4" w:space="0" w:color="969696"/>
              <w:right w:val="single" w:sz="4" w:space="0" w:color="969696"/>
            </w:tcBorders>
            <w:shd w:val="clear" w:color="auto" w:fill="auto"/>
            <w:noWrap/>
            <w:vAlign w:val="bottom"/>
          </w:tcPr>
          <w:p w:rsidR="00BA5284" w:rsidRPr="00B2049D" w:rsidRDefault="00BA5284" w:rsidP="00BA5284">
            <w:pPr>
              <w:jc w:val="right"/>
              <w:rPr>
                <w:rFonts w:ascii="Arial" w:hAnsi="Arial" w:cs="Arial"/>
                <w:b/>
                <w:bCs/>
                <w:sz w:val="12"/>
                <w:szCs w:val="12"/>
              </w:rPr>
            </w:pPr>
            <w:r w:rsidRPr="00B2049D">
              <w:rPr>
                <w:rFonts w:ascii="Arial" w:hAnsi="Arial" w:cs="Arial"/>
                <w:b/>
                <w:bCs/>
                <w:sz w:val="12"/>
                <w:szCs w:val="12"/>
              </w:rPr>
              <w:t>$662,573.05</w:t>
            </w:r>
          </w:p>
        </w:tc>
        <w:tc>
          <w:tcPr>
            <w:tcW w:w="608"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615"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1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color w:val="FF0000"/>
                <w:sz w:val="12"/>
                <w:szCs w:val="12"/>
              </w:rPr>
            </w:pPr>
            <w:r w:rsidRPr="00B2049D">
              <w:rPr>
                <w:rFonts w:ascii="Arial" w:hAnsi="Arial" w:cs="Arial"/>
                <w:color w:val="FF0000"/>
                <w:sz w:val="12"/>
                <w:szCs w:val="12"/>
              </w:rPr>
              <w:t> </w:t>
            </w:r>
          </w:p>
        </w:tc>
        <w:tc>
          <w:tcPr>
            <w:tcW w:w="567"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center"/>
          </w:tcPr>
          <w:p w:rsidR="00BA5284" w:rsidRPr="00B2049D" w:rsidRDefault="00BA5284" w:rsidP="00BA5284">
            <w:pPr>
              <w:rPr>
                <w:rFonts w:ascii="Arial" w:hAnsi="Arial" w:cs="Arial"/>
                <w:sz w:val="12"/>
                <w:szCs w:val="12"/>
              </w:rPr>
            </w:pPr>
            <w:r w:rsidRPr="00B2049D">
              <w:rPr>
                <w:rFonts w:ascii="Arial" w:hAnsi="Arial" w:cs="Arial"/>
                <w:sz w:val="12"/>
                <w:szCs w:val="12"/>
              </w:rPr>
              <w:t> </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Default="00BA5284" w:rsidP="00BA5284">
            <w:pPr>
              <w:rPr>
                <w:rFonts w:ascii="Arial" w:hAnsi="Arial" w:cs="Arial"/>
                <w:b/>
                <w:bCs/>
                <w:sz w:val="14"/>
                <w:szCs w:val="14"/>
              </w:rPr>
            </w:pP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sz w:val="12"/>
                <w:szCs w:val="12"/>
              </w:rPr>
            </w:pPr>
            <w:r w:rsidRPr="00B2049D">
              <w:rPr>
                <w:rFonts w:ascii="Arial" w:hAnsi="Arial" w:cs="Arial"/>
                <w:b/>
                <w:bCs/>
                <w:sz w:val="12"/>
                <w:szCs w:val="12"/>
              </w:rPr>
              <w:t>IMPORTE SEMANAL:</w:t>
            </w:r>
          </w:p>
        </w:tc>
        <w:tc>
          <w:tcPr>
            <w:tcW w:w="821" w:type="dxa"/>
            <w:tcBorders>
              <w:top w:val="nil"/>
              <w:left w:val="nil"/>
              <w:bottom w:val="single" w:sz="4" w:space="0" w:color="969696"/>
              <w:right w:val="single" w:sz="4" w:space="0" w:color="969696"/>
            </w:tcBorders>
            <w:shd w:val="clear" w:color="auto" w:fill="auto"/>
            <w:noWrap/>
            <w:vAlign w:val="bottom"/>
          </w:tcPr>
          <w:p w:rsidR="00BA5284" w:rsidRDefault="00BA5284" w:rsidP="00BA5284">
            <w:pPr>
              <w:jc w:val="right"/>
              <w:rPr>
                <w:rFonts w:ascii="Arial" w:hAnsi="Arial" w:cs="Arial"/>
                <w:b/>
                <w:bCs/>
                <w:sz w:val="14"/>
                <w:szCs w:val="14"/>
              </w:rPr>
            </w:pPr>
            <w:r>
              <w:rPr>
                <w:rFonts w:ascii="Arial" w:hAnsi="Arial" w:cs="Arial"/>
                <w:b/>
                <w:bCs/>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8,673.11</w:t>
            </w:r>
          </w:p>
        </w:tc>
        <w:tc>
          <w:tcPr>
            <w:tcW w:w="6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6,399.56</w:t>
            </w:r>
          </w:p>
        </w:tc>
        <w:tc>
          <w:tcPr>
            <w:tcW w:w="615"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66,801.54</w:t>
            </w:r>
          </w:p>
        </w:tc>
        <w:tc>
          <w:tcPr>
            <w:tcW w:w="519"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59,899.44</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24,835.26</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99,655.31</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22,430.36</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28,795.96</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90,911.79</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44,788.</w:t>
            </w:r>
            <w:r>
              <w:rPr>
                <w:rFonts w:ascii="Arial" w:hAnsi="Arial" w:cs="Arial"/>
                <w:sz w:val="10"/>
                <w:szCs w:val="10"/>
              </w:rPr>
              <w:t>08</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13,454.23</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38,088.46</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44,168.19</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10,644.11</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67,908.35</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29,735.88</w:t>
            </w:r>
          </w:p>
        </w:tc>
        <w:tc>
          <w:tcPr>
            <w:tcW w:w="709"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5,383.45</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Default="00BA5284" w:rsidP="00BA5284">
            <w:pPr>
              <w:rPr>
                <w:rFonts w:ascii="Arial" w:hAnsi="Arial" w:cs="Arial"/>
                <w:b/>
                <w:bCs/>
                <w:sz w:val="14"/>
                <w:szCs w:val="14"/>
              </w:rPr>
            </w:pP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ACUMULADO SEMANAL: </w:t>
            </w:r>
          </w:p>
        </w:tc>
        <w:tc>
          <w:tcPr>
            <w:tcW w:w="821" w:type="dxa"/>
            <w:tcBorders>
              <w:top w:val="nil"/>
              <w:left w:val="nil"/>
              <w:bottom w:val="single" w:sz="4" w:space="0" w:color="969696"/>
              <w:right w:val="single" w:sz="4" w:space="0" w:color="969696"/>
            </w:tcBorders>
            <w:shd w:val="clear" w:color="auto" w:fill="auto"/>
            <w:noWrap/>
            <w:vAlign w:val="bottom"/>
          </w:tcPr>
          <w:p w:rsidR="00BA5284" w:rsidRDefault="00BA5284" w:rsidP="00BA5284">
            <w:pPr>
              <w:jc w:val="right"/>
              <w:rPr>
                <w:rFonts w:ascii="Arial" w:hAnsi="Arial" w:cs="Arial"/>
                <w:b/>
                <w:bCs/>
                <w:sz w:val="14"/>
                <w:szCs w:val="14"/>
              </w:rPr>
            </w:pPr>
            <w:r>
              <w:rPr>
                <w:rFonts w:ascii="Arial" w:hAnsi="Arial" w:cs="Arial"/>
                <w:b/>
                <w:bCs/>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8,673.11</w:t>
            </w:r>
          </w:p>
        </w:tc>
        <w:tc>
          <w:tcPr>
            <w:tcW w:w="6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15,072.67</w:t>
            </w:r>
          </w:p>
        </w:tc>
        <w:tc>
          <w:tcPr>
            <w:tcW w:w="615"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81,874.21</w:t>
            </w:r>
          </w:p>
        </w:tc>
        <w:tc>
          <w:tcPr>
            <w:tcW w:w="519"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141,773.65</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166,608.91</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266,264.22</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288,694.58</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317,490.54</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408,402.34</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453,190.40</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466,644.63</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504,733.09</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548,901.27</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559,545.38</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627,453.72</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657,189.60</w:t>
            </w:r>
          </w:p>
        </w:tc>
        <w:tc>
          <w:tcPr>
            <w:tcW w:w="709"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b/>
                <w:bCs/>
                <w:sz w:val="10"/>
                <w:szCs w:val="10"/>
              </w:rPr>
            </w:pPr>
            <w:r w:rsidRPr="009A4ECB">
              <w:rPr>
                <w:rFonts w:ascii="Arial" w:hAnsi="Arial" w:cs="Arial"/>
                <w:b/>
                <w:bCs/>
                <w:sz w:val="10"/>
                <w:szCs w:val="10"/>
              </w:rPr>
              <w:t>662,573.05</w:t>
            </w:r>
          </w:p>
        </w:tc>
      </w:tr>
      <w:tr w:rsidR="00BA5284" w:rsidTr="00BA5284">
        <w:trPr>
          <w:gridAfter w:val="5"/>
          <w:wAfter w:w="5960" w:type="dxa"/>
          <w:trHeight w:val="225"/>
        </w:trPr>
        <w:tc>
          <w:tcPr>
            <w:tcW w:w="1135" w:type="dxa"/>
            <w:tcBorders>
              <w:top w:val="nil"/>
              <w:left w:val="single" w:sz="4" w:space="0" w:color="969696"/>
              <w:bottom w:val="single" w:sz="4" w:space="0" w:color="969696"/>
              <w:right w:val="single" w:sz="4" w:space="0" w:color="969696"/>
            </w:tcBorders>
            <w:shd w:val="clear" w:color="auto" w:fill="auto"/>
            <w:noWrap/>
            <w:vAlign w:val="bottom"/>
          </w:tcPr>
          <w:p w:rsidR="00BA5284" w:rsidRDefault="00BA5284" w:rsidP="00BA5284">
            <w:pPr>
              <w:rPr>
                <w:rFonts w:ascii="Arial" w:hAnsi="Arial" w:cs="Arial"/>
                <w:b/>
                <w:bCs/>
                <w:sz w:val="14"/>
                <w:szCs w:val="14"/>
              </w:rPr>
            </w:pPr>
          </w:p>
        </w:tc>
        <w:tc>
          <w:tcPr>
            <w:tcW w:w="1447" w:type="dxa"/>
            <w:tcBorders>
              <w:top w:val="nil"/>
              <w:left w:val="nil"/>
              <w:bottom w:val="single" w:sz="4" w:space="0" w:color="969696"/>
              <w:right w:val="single" w:sz="4" w:space="0" w:color="969696"/>
            </w:tcBorders>
            <w:shd w:val="clear" w:color="auto" w:fill="auto"/>
            <w:vAlign w:val="bottom"/>
          </w:tcPr>
          <w:p w:rsidR="00BA5284" w:rsidRPr="00B2049D" w:rsidRDefault="00BA5284" w:rsidP="00BA5284">
            <w:pPr>
              <w:rPr>
                <w:rFonts w:ascii="Arial" w:hAnsi="Arial" w:cs="Arial"/>
                <w:b/>
                <w:bCs/>
                <w:sz w:val="12"/>
                <w:szCs w:val="12"/>
              </w:rPr>
            </w:pPr>
            <w:r w:rsidRPr="00B2049D">
              <w:rPr>
                <w:rFonts w:ascii="Arial" w:hAnsi="Arial" w:cs="Arial"/>
                <w:b/>
                <w:bCs/>
                <w:sz w:val="12"/>
                <w:szCs w:val="12"/>
              </w:rPr>
              <w:t>PORCENTAJE ACUMULADO: </w:t>
            </w:r>
          </w:p>
        </w:tc>
        <w:tc>
          <w:tcPr>
            <w:tcW w:w="821" w:type="dxa"/>
            <w:tcBorders>
              <w:top w:val="nil"/>
              <w:left w:val="nil"/>
              <w:bottom w:val="single" w:sz="4" w:space="0" w:color="969696"/>
              <w:right w:val="single" w:sz="4" w:space="0" w:color="969696"/>
            </w:tcBorders>
            <w:shd w:val="clear" w:color="auto" w:fill="auto"/>
            <w:noWrap/>
            <w:vAlign w:val="bottom"/>
          </w:tcPr>
          <w:p w:rsidR="00BA5284" w:rsidRDefault="00BA5284" w:rsidP="00BA5284">
            <w:pPr>
              <w:jc w:val="right"/>
              <w:rPr>
                <w:rFonts w:ascii="Arial" w:hAnsi="Arial" w:cs="Arial"/>
                <w:b/>
                <w:bCs/>
                <w:sz w:val="14"/>
                <w:szCs w:val="14"/>
              </w:rPr>
            </w:pPr>
            <w:r>
              <w:rPr>
                <w:rFonts w:ascii="Arial" w:hAnsi="Arial" w:cs="Arial"/>
                <w:b/>
                <w:bCs/>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1.31%</w:t>
            </w:r>
          </w:p>
        </w:tc>
        <w:tc>
          <w:tcPr>
            <w:tcW w:w="6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2.27%</w:t>
            </w:r>
          </w:p>
        </w:tc>
        <w:tc>
          <w:tcPr>
            <w:tcW w:w="615"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12.36%</w:t>
            </w:r>
          </w:p>
        </w:tc>
        <w:tc>
          <w:tcPr>
            <w:tcW w:w="519"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21.40%</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25.15%</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40.19%</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43.57%</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47.92%</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61.64%</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68.40%</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70.43%</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76.18%</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82.84%</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84.45%</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94.70%</w:t>
            </w:r>
          </w:p>
        </w:tc>
        <w:tc>
          <w:tcPr>
            <w:tcW w:w="567"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sz w:val="10"/>
                <w:szCs w:val="10"/>
              </w:rPr>
            </w:pPr>
            <w:r w:rsidRPr="009A4ECB">
              <w:rPr>
                <w:rFonts w:ascii="Arial" w:hAnsi="Arial" w:cs="Arial"/>
                <w:sz w:val="10"/>
                <w:szCs w:val="10"/>
              </w:rPr>
              <w:t>99.19%</w:t>
            </w:r>
          </w:p>
        </w:tc>
        <w:tc>
          <w:tcPr>
            <w:tcW w:w="709" w:type="dxa"/>
            <w:tcBorders>
              <w:top w:val="nil"/>
              <w:left w:val="nil"/>
              <w:bottom w:val="single" w:sz="4" w:space="0" w:color="969696"/>
              <w:right w:val="single" w:sz="4" w:space="0" w:color="969696"/>
            </w:tcBorders>
            <w:shd w:val="clear" w:color="auto" w:fill="auto"/>
            <w:noWrap/>
            <w:vAlign w:val="bottom"/>
          </w:tcPr>
          <w:p w:rsidR="00BA5284" w:rsidRPr="009A4ECB" w:rsidRDefault="00BA5284" w:rsidP="00BA5284">
            <w:pPr>
              <w:jc w:val="right"/>
              <w:rPr>
                <w:rFonts w:ascii="Arial" w:hAnsi="Arial" w:cs="Arial"/>
                <w:b/>
                <w:bCs/>
                <w:sz w:val="10"/>
                <w:szCs w:val="10"/>
              </w:rPr>
            </w:pPr>
            <w:r w:rsidRPr="009A4ECB">
              <w:rPr>
                <w:rFonts w:ascii="Arial" w:hAnsi="Arial" w:cs="Arial"/>
                <w:b/>
                <w:bCs/>
                <w:sz w:val="10"/>
                <w:szCs w:val="10"/>
              </w:rPr>
              <w:t>100.00%</w:t>
            </w:r>
          </w:p>
        </w:tc>
      </w:tr>
    </w:tbl>
    <w:p w:rsidR="0092773B" w:rsidRDefault="0092773B" w:rsidP="00257E0E">
      <w:pPr>
        <w:spacing w:after="0" w:line="240" w:lineRule="auto"/>
        <w:jc w:val="center"/>
        <w:rPr>
          <w:rFonts w:ascii="Times New Roman" w:eastAsia="Times New Roman" w:hAnsi="Times New Roman" w:cs="Times New Roman"/>
          <w:b/>
          <w:sz w:val="20"/>
          <w:szCs w:val="24"/>
          <w:lang w:val="es-ES_tradnl" w:eastAsia="es-ES"/>
        </w:rPr>
        <w:sectPr w:rsidR="0092773B" w:rsidSect="0092773B">
          <w:pgSz w:w="15842" w:h="12242" w:orient="landscape" w:code="1"/>
          <w:pgMar w:top="1134" w:right="1134" w:bottom="1610" w:left="1134" w:header="720" w:footer="720" w:gutter="0"/>
          <w:cols w:space="720"/>
        </w:sectPr>
      </w:pPr>
    </w:p>
    <w:p w:rsidR="00BA5284" w:rsidRDefault="00CA1A70" w:rsidP="00257E0E">
      <w:pPr>
        <w:spacing w:after="0" w:line="240" w:lineRule="auto"/>
        <w:jc w:val="center"/>
        <w:rPr>
          <w:rFonts w:ascii="Times New Roman" w:eastAsia="Times New Roman" w:hAnsi="Times New Roman" w:cs="Times New Roman"/>
          <w:b/>
          <w:sz w:val="20"/>
          <w:szCs w:val="24"/>
          <w:lang w:val="es-ES_tradnl" w:eastAsia="es-ES"/>
        </w:rPr>
      </w:pPr>
      <w:r>
        <w:rPr>
          <w:rFonts w:ascii="Times New Roman" w:eastAsia="Times New Roman" w:hAnsi="Times New Roman" w:cs="Times New Roman"/>
          <w:b/>
          <w:sz w:val="20"/>
          <w:szCs w:val="24"/>
          <w:lang w:val="es-ES_tradnl" w:eastAsia="es-ES"/>
        </w:rPr>
        <w:lastRenderedPageBreak/>
        <w:t>ANEXO 10.I</w:t>
      </w:r>
    </w:p>
    <w:p w:rsidR="002A1EF7" w:rsidRDefault="00CA1A70" w:rsidP="00257E0E">
      <w:pPr>
        <w:spacing w:after="0" w:line="240" w:lineRule="auto"/>
        <w:jc w:val="center"/>
        <w:rPr>
          <w:rFonts w:ascii="Times New Roman" w:eastAsia="Times New Roman" w:hAnsi="Times New Roman" w:cs="Times New Roman"/>
          <w:b/>
          <w:sz w:val="20"/>
          <w:szCs w:val="24"/>
          <w:lang w:val="es-ES_tradnl" w:eastAsia="es-ES"/>
        </w:rPr>
      </w:pPr>
      <w:r w:rsidRPr="00A83A28">
        <w:rPr>
          <w:noProof/>
          <w:lang w:eastAsia="es-MX"/>
        </w:rPr>
        <mc:AlternateContent>
          <mc:Choice Requires="wpg">
            <w:drawing>
              <wp:anchor distT="0" distB="0" distL="114300" distR="114300" simplePos="0" relativeHeight="251934720" behindDoc="0" locked="0" layoutInCell="1" allowOverlap="1" wp14:anchorId="6FAAA7B0" wp14:editId="00EFF245">
                <wp:simplePos x="0" y="0"/>
                <wp:positionH relativeFrom="margin">
                  <wp:posOffset>-44450</wp:posOffset>
                </wp:positionH>
                <wp:positionV relativeFrom="paragraph">
                  <wp:posOffset>162560</wp:posOffset>
                </wp:positionV>
                <wp:extent cx="8423275" cy="4690745"/>
                <wp:effectExtent l="0" t="0" r="15875" b="0"/>
                <wp:wrapNone/>
                <wp:docPr id="15" name="Group 5"/>
                <wp:cNvGraphicFramePr/>
                <a:graphic xmlns:a="http://schemas.openxmlformats.org/drawingml/2006/main">
                  <a:graphicData uri="http://schemas.microsoft.com/office/word/2010/wordprocessingGroup">
                    <wpg:wgp>
                      <wpg:cNvGrpSpPr/>
                      <wpg:grpSpPr bwMode="auto">
                        <a:xfrm>
                          <a:off x="0" y="0"/>
                          <a:ext cx="8423275" cy="4690745"/>
                          <a:chOff x="-7" y="0"/>
                          <a:chExt cx="5320" cy="3271"/>
                        </a:xfrm>
                      </wpg:grpSpPr>
                      <wps:wsp>
                        <wps:cNvPr id="28" name="AutoShape 4"/>
                        <wps:cNvSpPr>
                          <a:spLocks noChangeAspect="1" noChangeArrowheads="1" noTextEdit="1"/>
                        </wps:cNvSpPr>
                        <wps:spPr bwMode="auto">
                          <a:xfrm>
                            <a:off x="0" y="0"/>
                            <a:ext cx="5306" cy="3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31" name="Group 206"/>
                        <wpg:cNvGrpSpPr>
                          <a:grpSpLocks/>
                        </wpg:cNvGrpSpPr>
                        <wpg:grpSpPr bwMode="auto">
                          <a:xfrm>
                            <a:off x="-7" y="14"/>
                            <a:ext cx="5320" cy="3236"/>
                            <a:chOff x="-7" y="14"/>
                            <a:chExt cx="5320" cy="3236"/>
                          </a:xfrm>
                        </wpg:grpSpPr>
                        <wps:wsp>
                          <wps:cNvPr id="1398" name="Rectangle 6"/>
                          <wps:cNvSpPr>
                            <a:spLocks noChangeArrowheads="1"/>
                          </wps:cNvSpPr>
                          <wps:spPr bwMode="auto">
                            <a:xfrm>
                              <a:off x="18" y="630"/>
                              <a:ext cx="82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NOMBRE DEL PROYECTO:</w:t>
                                </w:r>
                              </w:p>
                            </w:txbxContent>
                          </wps:txbx>
                          <wps:bodyPr vert="horz" wrap="square" lIns="0" tIns="0" rIns="0" bIns="0" numCol="1" anchor="t" anchorCtr="0" compatLnSpc="1">
                            <a:prstTxWarp prst="textNoShape">
                              <a:avLst/>
                            </a:prstTxWarp>
                            <a:noAutofit/>
                          </wps:bodyPr>
                        </wps:wsp>
                        <wps:wsp>
                          <wps:cNvPr id="1399" name="Rectangle 7"/>
                          <wps:cNvSpPr>
                            <a:spLocks noChangeArrowheads="1"/>
                          </wps:cNvSpPr>
                          <wps:spPr bwMode="auto">
                            <a:xfrm>
                              <a:off x="2943" y="630"/>
                              <a:ext cx="52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1400" name="Rectangle 8"/>
                          <wps:cNvSpPr>
                            <a:spLocks noChangeArrowheads="1"/>
                          </wps:cNvSpPr>
                          <wps:spPr bwMode="auto">
                            <a:xfrm>
                              <a:off x="18" y="726"/>
                              <a:ext cx="39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1401" name="Rectangle 9"/>
                          <wps:cNvSpPr>
                            <a:spLocks noChangeArrowheads="1"/>
                          </wps:cNvSpPr>
                          <wps:spPr bwMode="auto">
                            <a:xfrm>
                              <a:off x="2943" y="726"/>
                              <a:ext cx="3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1402" name="Rectangle 10"/>
                          <wps:cNvSpPr>
                            <a:spLocks noChangeArrowheads="1"/>
                          </wps:cNvSpPr>
                          <wps:spPr bwMode="auto">
                            <a:xfrm>
                              <a:off x="18" y="823"/>
                              <a:ext cx="27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1403" name="Rectangle 11"/>
                          <wps:cNvSpPr>
                            <a:spLocks noChangeArrowheads="1"/>
                          </wps:cNvSpPr>
                          <wps:spPr bwMode="auto">
                            <a:xfrm>
                              <a:off x="2943" y="823"/>
                              <a:ext cx="38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LOCALIDAD:</w:t>
                                </w:r>
                              </w:p>
                            </w:txbxContent>
                          </wps:txbx>
                          <wps:bodyPr vert="horz" wrap="square" lIns="0" tIns="0" rIns="0" bIns="0" numCol="1" anchor="t" anchorCtr="0" compatLnSpc="1">
                            <a:prstTxWarp prst="textNoShape">
                              <a:avLst/>
                            </a:prstTxWarp>
                            <a:noAutofit/>
                          </wps:bodyPr>
                        </wps:wsp>
                        <wps:wsp>
                          <wps:cNvPr id="1404" name="Rectangle 12"/>
                          <wps:cNvSpPr>
                            <a:spLocks noChangeArrowheads="1"/>
                          </wps:cNvSpPr>
                          <wps:spPr bwMode="auto">
                            <a:xfrm>
                              <a:off x="18" y="919"/>
                              <a:ext cx="35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1405" name="Rectangle 13"/>
                          <wps:cNvSpPr>
                            <a:spLocks noChangeArrowheads="1"/>
                          </wps:cNvSpPr>
                          <wps:spPr bwMode="auto">
                            <a:xfrm>
                              <a:off x="2943" y="919"/>
                              <a:ext cx="103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FECHA PROG. DE TERMINACIÓN:</w:t>
                                </w:r>
                              </w:p>
                            </w:txbxContent>
                          </wps:txbx>
                          <wps:bodyPr vert="horz" wrap="square" lIns="0" tIns="0" rIns="0" bIns="0" numCol="1" anchor="t" anchorCtr="0" compatLnSpc="1">
                            <a:prstTxWarp prst="textNoShape">
                              <a:avLst/>
                            </a:prstTxWarp>
                            <a:noAutofit/>
                          </wps:bodyPr>
                        </wps:wsp>
                        <wps:wsp>
                          <wps:cNvPr id="1406" name="Rectangle 14"/>
                          <wps:cNvSpPr>
                            <a:spLocks noChangeArrowheads="1"/>
                          </wps:cNvSpPr>
                          <wps:spPr bwMode="auto">
                            <a:xfrm>
                              <a:off x="18" y="1015"/>
                              <a:ext cx="78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1407" name="Rectangle 15"/>
                          <wps:cNvSpPr>
                            <a:spLocks noChangeArrowheads="1"/>
                          </wps:cNvSpPr>
                          <wps:spPr bwMode="auto">
                            <a:xfrm>
                              <a:off x="2220"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32" name="Rectangle 16"/>
                          <wps:cNvSpPr>
                            <a:spLocks noChangeArrowheads="1"/>
                          </wps:cNvSpPr>
                          <wps:spPr bwMode="auto">
                            <a:xfrm>
                              <a:off x="2418"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40" name="Rectangle 17"/>
                          <wps:cNvSpPr>
                            <a:spLocks noChangeArrowheads="1"/>
                          </wps:cNvSpPr>
                          <wps:spPr bwMode="auto">
                            <a:xfrm>
                              <a:off x="2616"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41" name="Rectangle 18"/>
                          <wps:cNvSpPr>
                            <a:spLocks noChangeArrowheads="1"/>
                          </wps:cNvSpPr>
                          <wps:spPr bwMode="auto">
                            <a:xfrm>
                              <a:off x="2813"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42" name="Rectangle 19"/>
                          <wps:cNvSpPr>
                            <a:spLocks noChangeArrowheads="1"/>
                          </wps:cNvSpPr>
                          <wps:spPr bwMode="auto">
                            <a:xfrm>
                              <a:off x="3011"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43" name="Rectangle 20"/>
                          <wps:cNvSpPr>
                            <a:spLocks noChangeArrowheads="1"/>
                          </wps:cNvSpPr>
                          <wps:spPr bwMode="auto">
                            <a:xfrm>
                              <a:off x="3209"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44" name="Rectangle 21"/>
                          <wps:cNvSpPr>
                            <a:spLocks noChangeArrowheads="1"/>
                          </wps:cNvSpPr>
                          <wps:spPr bwMode="auto">
                            <a:xfrm>
                              <a:off x="3407"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45" name="Rectangle 22"/>
                          <wps:cNvSpPr>
                            <a:spLocks noChangeArrowheads="1"/>
                          </wps:cNvSpPr>
                          <wps:spPr bwMode="auto">
                            <a:xfrm>
                              <a:off x="3605"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48" name="Rectangle 23"/>
                          <wps:cNvSpPr>
                            <a:spLocks noChangeArrowheads="1"/>
                          </wps:cNvSpPr>
                          <wps:spPr bwMode="auto">
                            <a:xfrm>
                              <a:off x="3803" y="1427"/>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49" name="Rectangle 24"/>
                          <wps:cNvSpPr>
                            <a:spLocks noChangeArrowheads="1"/>
                          </wps:cNvSpPr>
                          <wps:spPr bwMode="auto">
                            <a:xfrm>
                              <a:off x="3981"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wps:txbx>
                          <wps:bodyPr vert="horz" wrap="square" lIns="0" tIns="0" rIns="0" bIns="0" numCol="1" anchor="t" anchorCtr="0" compatLnSpc="1">
                            <a:prstTxWarp prst="textNoShape">
                              <a:avLst/>
                            </a:prstTxWarp>
                            <a:noAutofit/>
                          </wps:bodyPr>
                        </wps:wsp>
                        <wps:wsp>
                          <wps:cNvPr id="50" name="Rectangle 25"/>
                          <wps:cNvSpPr>
                            <a:spLocks noChangeArrowheads="1"/>
                          </wps:cNvSpPr>
                          <wps:spPr bwMode="auto">
                            <a:xfrm>
                              <a:off x="4179"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wps:txbx>
                          <wps:bodyPr vert="horz" wrap="square" lIns="0" tIns="0" rIns="0" bIns="0" numCol="1" anchor="t" anchorCtr="0" compatLnSpc="1">
                            <a:prstTxWarp prst="textNoShape">
                              <a:avLst/>
                            </a:prstTxWarp>
                            <a:noAutofit/>
                          </wps:bodyPr>
                        </wps:wsp>
                        <wps:wsp>
                          <wps:cNvPr id="51" name="Rectangle 26"/>
                          <wps:cNvSpPr>
                            <a:spLocks noChangeArrowheads="1"/>
                          </wps:cNvSpPr>
                          <wps:spPr bwMode="auto">
                            <a:xfrm>
                              <a:off x="4377"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wps:txbx>
                          <wps:bodyPr vert="horz" wrap="square" lIns="0" tIns="0" rIns="0" bIns="0" numCol="1" anchor="t" anchorCtr="0" compatLnSpc="1">
                            <a:prstTxWarp prst="textNoShape">
                              <a:avLst/>
                            </a:prstTxWarp>
                            <a:noAutofit/>
                          </wps:bodyPr>
                        </wps:wsp>
                        <wps:wsp>
                          <wps:cNvPr id="53" name="Rectangle 27"/>
                          <wps:cNvSpPr>
                            <a:spLocks noChangeArrowheads="1"/>
                          </wps:cNvSpPr>
                          <wps:spPr bwMode="auto">
                            <a:xfrm>
                              <a:off x="4575"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wps:txbx>
                          <wps:bodyPr vert="horz" wrap="square" lIns="0" tIns="0" rIns="0" bIns="0" numCol="1" anchor="t" anchorCtr="0" compatLnSpc="1">
                            <a:prstTxWarp prst="textNoShape">
                              <a:avLst/>
                            </a:prstTxWarp>
                            <a:noAutofit/>
                          </wps:bodyPr>
                        </wps:wsp>
                        <wps:wsp>
                          <wps:cNvPr id="1632" name="Rectangle 28"/>
                          <wps:cNvSpPr>
                            <a:spLocks noChangeArrowheads="1"/>
                          </wps:cNvSpPr>
                          <wps:spPr bwMode="auto">
                            <a:xfrm>
                              <a:off x="4773"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wps:txbx>
                          <wps:bodyPr vert="horz" wrap="square" lIns="0" tIns="0" rIns="0" bIns="0" numCol="1" anchor="t" anchorCtr="0" compatLnSpc="1">
                            <a:prstTxWarp prst="textNoShape">
                              <a:avLst/>
                            </a:prstTxWarp>
                            <a:noAutofit/>
                          </wps:bodyPr>
                        </wps:wsp>
                        <wps:wsp>
                          <wps:cNvPr id="1633" name="Rectangle 29"/>
                          <wps:cNvSpPr>
                            <a:spLocks noChangeArrowheads="1"/>
                          </wps:cNvSpPr>
                          <wps:spPr bwMode="auto">
                            <a:xfrm>
                              <a:off x="4971"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wps:txbx>
                          <wps:bodyPr vert="horz" wrap="square" lIns="0" tIns="0" rIns="0" bIns="0" numCol="1" anchor="t" anchorCtr="0" compatLnSpc="1">
                            <a:prstTxWarp prst="textNoShape">
                              <a:avLst/>
                            </a:prstTxWarp>
                            <a:noAutofit/>
                          </wps:bodyPr>
                        </wps:wsp>
                        <wps:wsp>
                          <wps:cNvPr id="1634" name="Rectangle 30"/>
                          <wps:cNvSpPr>
                            <a:spLocks noChangeArrowheads="1"/>
                          </wps:cNvSpPr>
                          <wps:spPr bwMode="auto">
                            <a:xfrm>
                              <a:off x="5168" y="1427"/>
                              <a:ext cx="8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wps:txbx>
                          <wps:bodyPr vert="horz" wrap="square" lIns="0" tIns="0" rIns="0" bIns="0" numCol="1" anchor="t" anchorCtr="0" compatLnSpc="1">
                            <a:prstTxWarp prst="textNoShape">
                              <a:avLst/>
                            </a:prstTxWarp>
                            <a:noAutofit/>
                          </wps:bodyPr>
                        </wps:wsp>
                        <wps:wsp>
                          <wps:cNvPr id="1635" name="Rectangle 31"/>
                          <wps:cNvSpPr>
                            <a:spLocks noChangeArrowheads="1"/>
                          </wps:cNvSpPr>
                          <wps:spPr bwMode="auto">
                            <a:xfrm>
                              <a:off x="232" y="1542"/>
                              <a:ext cx="437"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cstheme="minorBidi"/>
                                    <w:b/>
                                    <w:bCs/>
                                    <w:color w:val="000000"/>
                                    <w:kern w:val="24"/>
                                    <w:sz w:val="14"/>
                                    <w:szCs w:val="14"/>
                                  </w:rPr>
                                  <w:t>PRELIMINARES</w:t>
                                </w:r>
                              </w:p>
                            </w:txbxContent>
                          </wps:txbx>
                          <wps:bodyPr vert="horz" wrap="square" lIns="0" tIns="0" rIns="0" bIns="0" numCol="1" anchor="t" anchorCtr="0" compatLnSpc="1">
                            <a:prstTxWarp prst="textNoShape">
                              <a:avLst/>
                            </a:prstTxWarp>
                            <a:noAutofit/>
                          </wps:bodyPr>
                        </wps:wsp>
                        <wps:wsp>
                          <wps:cNvPr id="1636" name="Rectangle 32"/>
                          <wps:cNvSpPr>
                            <a:spLocks noChangeArrowheads="1"/>
                          </wps:cNvSpPr>
                          <wps:spPr bwMode="auto">
                            <a:xfrm>
                              <a:off x="96" y="1626"/>
                              <a:ext cx="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1637" name="Rectangle 33"/>
                          <wps:cNvSpPr>
                            <a:spLocks noChangeArrowheads="1"/>
                          </wps:cNvSpPr>
                          <wps:spPr bwMode="auto">
                            <a:xfrm>
                              <a:off x="232" y="1639"/>
                              <a:ext cx="431"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DEMOLICIONES</w:t>
                                </w:r>
                              </w:p>
                            </w:txbxContent>
                          </wps:txbx>
                          <wps:bodyPr vert="horz" wrap="square" lIns="0" tIns="0" rIns="0" bIns="0" numCol="1" anchor="t" anchorCtr="0" compatLnSpc="1">
                            <a:prstTxWarp prst="textNoShape">
                              <a:avLst/>
                            </a:prstTxWarp>
                            <a:noAutofit/>
                          </wps:bodyPr>
                        </wps:wsp>
                        <wps:wsp>
                          <wps:cNvPr id="1638" name="Rectangle 34"/>
                          <wps:cNvSpPr>
                            <a:spLocks noChangeArrowheads="1"/>
                          </wps:cNvSpPr>
                          <wps:spPr bwMode="auto">
                            <a:xfrm>
                              <a:off x="94" y="1722"/>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1639" name="Rectangle 35"/>
                          <wps:cNvSpPr>
                            <a:spLocks noChangeArrowheads="1"/>
                          </wps:cNvSpPr>
                          <wps:spPr bwMode="auto">
                            <a:xfrm>
                              <a:off x="232" y="1735"/>
                              <a:ext cx="584"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LIMPIA, TRAZO Y NIV.</w:t>
                                </w:r>
                              </w:p>
                            </w:txbxContent>
                          </wps:txbx>
                          <wps:bodyPr vert="horz" wrap="square" lIns="0" tIns="0" rIns="0" bIns="0" numCol="1" anchor="t" anchorCtr="0" compatLnSpc="1">
                            <a:prstTxWarp prst="textNoShape">
                              <a:avLst/>
                            </a:prstTxWarp>
                            <a:noAutofit/>
                          </wps:bodyPr>
                        </wps:wsp>
                        <wps:wsp>
                          <wps:cNvPr id="1640" name="Rectangle 36"/>
                          <wps:cNvSpPr>
                            <a:spLocks noChangeArrowheads="1"/>
                          </wps:cNvSpPr>
                          <wps:spPr bwMode="auto">
                            <a:xfrm>
                              <a:off x="94" y="1818"/>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1641" name="Rectangle 37"/>
                          <wps:cNvSpPr>
                            <a:spLocks noChangeArrowheads="1"/>
                          </wps:cNvSpPr>
                          <wps:spPr bwMode="auto">
                            <a:xfrm>
                              <a:off x="232" y="1831"/>
                              <a:ext cx="443"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EXCAVACIONES</w:t>
                                </w:r>
                              </w:p>
                            </w:txbxContent>
                          </wps:txbx>
                          <wps:bodyPr vert="horz" wrap="square" lIns="0" tIns="0" rIns="0" bIns="0" numCol="1" anchor="t" anchorCtr="0" compatLnSpc="1">
                            <a:prstTxWarp prst="textNoShape">
                              <a:avLst/>
                            </a:prstTxWarp>
                            <a:noAutofit/>
                          </wps:bodyPr>
                        </wps:wsp>
                        <wps:wsp>
                          <wps:cNvPr id="1642" name="Rectangle 38"/>
                          <wps:cNvSpPr>
                            <a:spLocks noChangeArrowheads="1"/>
                          </wps:cNvSpPr>
                          <wps:spPr bwMode="auto">
                            <a:xfrm>
                              <a:off x="94" y="191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1643" name="Rectangle 39"/>
                          <wps:cNvSpPr>
                            <a:spLocks noChangeArrowheads="1"/>
                          </wps:cNvSpPr>
                          <wps:spPr bwMode="auto">
                            <a:xfrm>
                              <a:off x="232" y="1927"/>
                              <a:ext cx="315"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ACARREOS</w:t>
                                </w:r>
                              </w:p>
                            </w:txbxContent>
                          </wps:txbx>
                          <wps:bodyPr vert="horz" wrap="square" lIns="0" tIns="0" rIns="0" bIns="0" numCol="1" anchor="t" anchorCtr="0" compatLnSpc="1">
                            <a:prstTxWarp prst="textNoShape">
                              <a:avLst/>
                            </a:prstTxWarp>
                            <a:noAutofit/>
                          </wps:bodyPr>
                        </wps:wsp>
                        <wps:wsp>
                          <wps:cNvPr id="1644" name="Rectangle 40"/>
                          <wps:cNvSpPr>
                            <a:spLocks noChangeArrowheads="1"/>
                          </wps:cNvSpPr>
                          <wps:spPr bwMode="auto">
                            <a:xfrm>
                              <a:off x="232" y="2022"/>
                              <a:ext cx="418"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b/>
                                    <w:bCs/>
                                    <w:color w:val="000000"/>
                                    <w:kern w:val="24"/>
                                    <w:sz w:val="14"/>
                                    <w:szCs w:val="14"/>
                                  </w:rPr>
                                  <w:t>CIMENTACION</w:t>
                                </w:r>
                              </w:p>
                            </w:txbxContent>
                          </wps:txbx>
                          <wps:bodyPr vert="horz" wrap="square" lIns="0" tIns="0" rIns="0" bIns="0" numCol="1" anchor="t" anchorCtr="0" compatLnSpc="1">
                            <a:prstTxWarp prst="textNoShape">
                              <a:avLst/>
                            </a:prstTxWarp>
                            <a:noAutofit/>
                          </wps:bodyPr>
                        </wps:wsp>
                        <wps:wsp>
                          <wps:cNvPr id="1645" name="Rectangle 41"/>
                          <wps:cNvSpPr>
                            <a:spLocks noChangeArrowheads="1"/>
                          </wps:cNvSpPr>
                          <wps:spPr bwMode="auto">
                            <a:xfrm>
                              <a:off x="94" y="2107"/>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1646" name="Rectangle 42"/>
                          <wps:cNvSpPr>
                            <a:spLocks noChangeArrowheads="1"/>
                          </wps:cNvSpPr>
                          <wps:spPr bwMode="auto">
                            <a:xfrm>
                              <a:off x="232" y="2120"/>
                              <a:ext cx="219"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CIMBRA</w:t>
                                </w:r>
                              </w:p>
                            </w:txbxContent>
                          </wps:txbx>
                          <wps:bodyPr vert="horz" wrap="square" lIns="0" tIns="0" rIns="0" bIns="0" numCol="1" anchor="t" anchorCtr="0" compatLnSpc="1">
                            <a:prstTxWarp prst="textNoShape">
                              <a:avLst/>
                            </a:prstTxWarp>
                            <a:noAutofit/>
                          </wps:bodyPr>
                        </wps:wsp>
                        <wps:wsp>
                          <wps:cNvPr id="1647" name="Rectangle 43"/>
                          <wps:cNvSpPr>
                            <a:spLocks noChangeArrowheads="1"/>
                          </wps:cNvSpPr>
                          <wps:spPr bwMode="auto">
                            <a:xfrm>
                              <a:off x="94" y="2203"/>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1648" name="Rectangle 44"/>
                          <wps:cNvSpPr>
                            <a:spLocks noChangeArrowheads="1"/>
                          </wps:cNvSpPr>
                          <wps:spPr bwMode="auto">
                            <a:xfrm>
                              <a:off x="232" y="2216"/>
                              <a:ext cx="200"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ACERO</w:t>
                                </w:r>
                              </w:p>
                            </w:txbxContent>
                          </wps:txbx>
                          <wps:bodyPr vert="horz" wrap="square" lIns="0" tIns="0" rIns="0" bIns="0" numCol="1" anchor="t" anchorCtr="0" compatLnSpc="1">
                            <a:prstTxWarp prst="textNoShape">
                              <a:avLst/>
                            </a:prstTxWarp>
                            <a:noAutofit/>
                          </wps:bodyPr>
                        </wps:wsp>
                        <wps:wsp>
                          <wps:cNvPr id="1649" name="Rectangle 45"/>
                          <wps:cNvSpPr>
                            <a:spLocks noChangeArrowheads="1"/>
                          </wps:cNvSpPr>
                          <wps:spPr bwMode="auto">
                            <a:xfrm>
                              <a:off x="94" y="2299"/>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1650" name="Rectangle 46"/>
                          <wps:cNvSpPr>
                            <a:spLocks noChangeArrowheads="1"/>
                          </wps:cNvSpPr>
                          <wps:spPr bwMode="auto">
                            <a:xfrm>
                              <a:off x="232" y="2312"/>
                              <a:ext cx="322"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CONCRETO</w:t>
                                </w:r>
                              </w:p>
                            </w:txbxContent>
                          </wps:txbx>
                          <wps:bodyPr vert="horz" wrap="square" lIns="0" tIns="0" rIns="0" bIns="0" numCol="1" anchor="t" anchorCtr="0" compatLnSpc="1">
                            <a:prstTxWarp prst="textNoShape">
                              <a:avLst/>
                            </a:prstTxWarp>
                            <a:noAutofit/>
                          </wps:bodyPr>
                        </wps:wsp>
                        <wps:wsp>
                          <wps:cNvPr id="1651" name="Rectangle 47"/>
                          <wps:cNvSpPr>
                            <a:spLocks noChangeArrowheads="1"/>
                          </wps:cNvSpPr>
                          <wps:spPr bwMode="auto">
                            <a:xfrm>
                              <a:off x="232" y="2408"/>
                              <a:ext cx="758"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ESTRUCTURAS CONCRETO</w:t>
                                </w:r>
                              </w:p>
                            </w:txbxContent>
                          </wps:txbx>
                          <wps:bodyPr vert="horz" wrap="square" lIns="0" tIns="0" rIns="0" bIns="0" numCol="1" anchor="t" anchorCtr="0" compatLnSpc="1">
                            <a:prstTxWarp prst="textNoShape">
                              <a:avLst/>
                            </a:prstTxWarp>
                            <a:noAutofit/>
                          </wps:bodyPr>
                        </wps:wsp>
                        <wps:wsp>
                          <wps:cNvPr id="1652" name="Rectangle 48"/>
                          <wps:cNvSpPr>
                            <a:spLocks noChangeArrowheads="1"/>
                          </wps:cNvSpPr>
                          <wps:spPr bwMode="auto">
                            <a:xfrm>
                              <a:off x="232" y="2504"/>
                              <a:ext cx="755"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ESTRUCTURAS METÁLICAS</w:t>
                                </w:r>
                              </w:p>
                            </w:txbxContent>
                          </wps:txbx>
                          <wps:bodyPr vert="horz" wrap="square" lIns="0" tIns="0" rIns="0" bIns="0" numCol="1" anchor="t" anchorCtr="0" compatLnSpc="1">
                            <a:prstTxWarp prst="textNoShape">
                              <a:avLst/>
                            </a:prstTxWarp>
                            <a:noAutofit/>
                          </wps:bodyPr>
                        </wps:wsp>
                        <wps:wsp>
                          <wps:cNvPr id="1653" name="Rectangle 49"/>
                          <wps:cNvSpPr>
                            <a:spLocks noChangeArrowheads="1"/>
                          </wps:cNvSpPr>
                          <wps:spPr bwMode="auto">
                            <a:xfrm>
                              <a:off x="232" y="2599"/>
                              <a:ext cx="780"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b/>
                                    <w:bCs/>
                                    <w:color w:val="000000"/>
                                    <w:kern w:val="24"/>
                                    <w:sz w:val="14"/>
                                    <w:szCs w:val="14"/>
                                  </w:rPr>
                                  <w:t>ALBAÑILERIA Y ACABADOS</w:t>
                                </w:r>
                              </w:p>
                            </w:txbxContent>
                          </wps:txbx>
                          <wps:bodyPr vert="horz" wrap="square" lIns="0" tIns="0" rIns="0" bIns="0" numCol="1" anchor="t" anchorCtr="0" compatLnSpc="1">
                            <a:prstTxWarp prst="textNoShape">
                              <a:avLst/>
                            </a:prstTxWarp>
                            <a:noAutofit/>
                          </wps:bodyPr>
                        </wps:wsp>
                        <wps:wsp>
                          <wps:cNvPr id="1654" name="Rectangle 50"/>
                          <wps:cNvSpPr>
                            <a:spLocks noChangeArrowheads="1"/>
                          </wps:cNvSpPr>
                          <wps:spPr bwMode="auto">
                            <a:xfrm>
                              <a:off x="94" y="268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288" name="Rectangle 51"/>
                          <wps:cNvSpPr>
                            <a:spLocks noChangeArrowheads="1"/>
                          </wps:cNvSpPr>
                          <wps:spPr bwMode="auto">
                            <a:xfrm>
                              <a:off x="232" y="2697"/>
                              <a:ext cx="309"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CASTILLOS</w:t>
                                </w:r>
                              </w:p>
                            </w:txbxContent>
                          </wps:txbx>
                          <wps:bodyPr vert="horz" wrap="square" lIns="0" tIns="0" rIns="0" bIns="0" numCol="1" anchor="t" anchorCtr="0" compatLnSpc="1">
                            <a:prstTxWarp prst="textNoShape">
                              <a:avLst/>
                            </a:prstTxWarp>
                            <a:noAutofit/>
                          </wps:bodyPr>
                        </wps:wsp>
                        <wps:wsp>
                          <wps:cNvPr id="289" name="Rectangle 52"/>
                          <wps:cNvSpPr>
                            <a:spLocks noChangeArrowheads="1"/>
                          </wps:cNvSpPr>
                          <wps:spPr bwMode="auto">
                            <a:xfrm>
                              <a:off x="94" y="2780"/>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290" name="Rectangle 53"/>
                          <wps:cNvSpPr>
                            <a:spLocks noChangeArrowheads="1"/>
                          </wps:cNvSpPr>
                          <wps:spPr bwMode="auto">
                            <a:xfrm>
                              <a:off x="232" y="2793"/>
                              <a:ext cx="209" cy="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MUROS</w:t>
                                </w:r>
                              </w:p>
                            </w:txbxContent>
                          </wps:txbx>
                          <wps:bodyPr vert="horz" wrap="square" lIns="0" tIns="0" rIns="0" bIns="0" numCol="1" anchor="t" anchorCtr="0" compatLnSpc="1">
                            <a:prstTxWarp prst="textNoShape">
                              <a:avLst/>
                            </a:prstTxWarp>
                            <a:noAutofit/>
                          </wps:bodyPr>
                        </wps:wsp>
                        <wps:wsp>
                          <wps:cNvPr id="291" name="Rectangle 54"/>
                          <wps:cNvSpPr>
                            <a:spLocks noChangeArrowheads="1"/>
                          </wps:cNvSpPr>
                          <wps:spPr bwMode="auto">
                            <a:xfrm>
                              <a:off x="470" y="3176"/>
                              <a:ext cx="3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b/>
                                    <w:sz w:val="16"/>
                                    <w:szCs w:val="16"/>
                                  </w:rPr>
                                </w:pPr>
                                <w:r w:rsidRPr="00A72630">
                                  <w:rPr>
                                    <w:rFonts w:ascii="Arial" w:hAnsi="Arial" w:cstheme="minorBidi"/>
                                    <w:b/>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292" name="Rectangle 55"/>
                          <wps:cNvSpPr>
                            <a:spLocks noChangeArrowheads="1"/>
                          </wps:cNvSpPr>
                          <wps:spPr bwMode="auto">
                            <a:xfrm>
                              <a:off x="3734" y="3176"/>
                              <a:ext cx="80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b/>
                                    <w:sz w:val="16"/>
                                    <w:szCs w:val="16"/>
                                  </w:rPr>
                                </w:pPr>
                                <w:r w:rsidRPr="00A72630">
                                  <w:rPr>
                                    <w:rFonts w:ascii="Arial" w:hAnsi="Arial" w:cstheme="minorBidi"/>
                                    <w:b/>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293" name="Rectangle 56"/>
                          <wps:cNvSpPr>
                            <a:spLocks noChangeArrowheads="1"/>
                          </wps:cNvSpPr>
                          <wps:spPr bwMode="auto">
                            <a:xfrm>
                              <a:off x="2028" y="14"/>
                              <a:ext cx="133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wps:txbx>
                          <wps:bodyPr vert="horz" wrap="square" lIns="0" tIns="0" rIns="0" bIns="0" numCol="1" anchor="t" anchorCtr="0" compatLnSpc="1">
                            <a:prstTxWarp prst="textNoShape">
                              <a:avLst/>
                            </a:prstTxWarp>
                            <a:noAutofit/>
                          </wps:bodyPr>
                        </wps:wsp>
                        <wps:wsp>
                          <wps:cNvPr id="294" name="Rectangle 57"/>
                          <wps:cNvSpPr>
                            <a:spLocks noChangeArrowheads="1"/>
                          </wps:cNvSpPr>
                          <wps:spPr bwMode="auto">
                            <a:xfrm>
                              <a:off x="1125" y="110"/>
                              <a:ext cx="3395"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INSTITUTO OAXAQUEÑO CONSTRUCTOR DE INFRAESTRUCTURA EDUCATIVA</w:t>
                                </w:r>
                              </w:p>
                            </w:txbxContent>
                          </wps:txbx>
                          <wps:bodyPr vert="horz" wrap="square" lIns="0" tIns="0" rIns="0" bIns="0" numCol="1" anchor="t" anchorCtr="0" compatLnSpc="1">
                            <a:prstTxWarp prst="textNoShape">
                              <a:avLst/>
                            </a:prstTxWarp>
                            <a:noAutofit/>
                          </wps:bodyPr>
                        </wps:wsp>
                        <wps:wsp>
                          <wps:cNvPr id="295" name="Rectangle 59"/>
                          <wps:cNvSpPr>
                            <a:spLocks noChangeArrowheads="1"/>
                          </wps:cNvSpPr>
                          <wps:spPr bwMode="auto">
                            <a:xfrm>
                              <a:off x="211" y="413"/>
                              <a:ext cx="4874"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22"/>
                                    <w:szCs w:val="22"/>
                                  </w:rPr>
                                </w:pPr>
                                <w:r w:rsidRPr="00A72630">
                                  <w:rPr>
                                    <w:rFonts w:ascii="Arial" w:hAnsi="Arial" w:cstheme="minorBidi"/>
                                    <w:b/>
                                    <w:bCs/>
                                    <w:color w:val="000000"/>
                                    <w:kern w:val="24"/>
                                    <w:sz w:val="22"/>
                                    <w:szCs w:val="22"/>
                                  </w:rPr>
                                  <w:t>PROGRAMA DE MONTOS MENSUALES DE UTILIZACIÓN DE MANO DE OBRA (POR PARTIDAS Y</w:t>
                                </w:r>
                                <w:r>
                                  <w:rPr>
                                    <w:rFonts w:ascii="Arial" w:hAnsi="Arial" w:cstheme="minorBidi"/>
                                    <w:b/>
                                    <w:bCs/>
                                    <w:color w:val="000000"/>
                                    <w:kern w:val="24"/>
                                    <w:sz w:val="22"/>
                                    <w:szCs w:val="22"/>
                                  </w:rPr>
                                  <w:t xml:space="preserve"> </w:t>
                                </w:r>
                                <w:r w:rsidRPr="00A72630">
                                  <w:rPr>
                                    <w:rFonts w:ascii="Arial" w:hAnsi="Arial" w:cstheme="minorBidi"/>
                                    <w:b/>
                                    <w:bCs/>
                                    <w:color w:val="000000"/>
                                    <w:kern w:val="24"/>
                                    <w:sz w:val="22"/>
                                    <w:szCs w:val="22"/>
                                  </w:rPr>
                                  <w:t>SUBPARTIDAS)</w:t>
                                </w:r>
                              </w:p>
                            </w:txbxContent>
                          </wps:txbx>
                          <wps:bodyPr vert="horz" wrap="square" lIns="0" tIns="0" rIns="0" bIns="0" numCol="1" anchor="t" anchorCtr="0" compatLnSpc="1">
                            <a:prstTxWarp prst="textNoShape">
                              <a:avLst/>
                            </a:prstTxWarp>
                            <a:noAutofit/>
                          </wps:bodyPr>
                        </wps:wsp>
                        <wps:wsp>
                          <wps:cNvPr id="296" name="Rectangle 60"/>
                          <wps:cNvSpPr>
                            <a:spLocks noChangeArrowheads="1"/>
                          </wps:cNvSpPr>
                          <wps:spPr bwMode="auto">
                            <a:xfrm>
                              <a:off x="65" y="1321"/>
                              <a:ext cx="9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No.</w:t>
                                </w:r>
                              </w:p>
                            </w:txbxContent>
                          </wps:txbx>
                          <wps:bodyPr vert="horz" wrap="square" lIns="0" tIns="0" rIns="0" bIns="0" numCol="1" anchor="t" anchorCtr="0" compatLnSpc="1">
                            <a:prstTxWarp prst="textNoShape">
                              <a:avLst/>
                            </a:prstTxWarp>
                            <a:noAutofit/>
                          </wps:bodyPr>
                        </wps:wsp>
                        <wps:wsp>
                          <wps:cNvPr id="1914" name="Rectangle 61"/>
                          <wps:cNvSpPr>
                            <a:spLocks noChangeArrowheads="1"/>
                          </wps:cNvSpPr>
                          <wps:spPr bwMode="auto">
                            <a:xfrm>
                              <a:off x="446" y="1276"/>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 xml:space="preserve">PARTIDAS Y </w:t>
                                </w:r>
                              </w:p>
                            </w:txbxContent>
                          </wps:txbx>
                          <wps:bodyPr vert="horz" wrap="square" lIns="0" tIns="0" rIns="0" bIns="0" numCol="1" anchor="t" anchorCtr="0" compatLnSpc="1">
                            <a:prstTxWarp prst="textNoShape">
                              <a:avLst/>
                            </a:prstTxWarp>
                            <a:noAutofit/>
                          </wps:bodyPr>
                        </wps:wsp>
                        <wps:wsp>
                          <wps:cNvPr id="1915" name="Rectangle 62"/>
                          <wps:cNvSpPr>
                            <a:spLocks noChangeArrowheads="1"/>
                          </wps:cNvSpPr>
                          <wps:spPr bwMode="auto">
                            <a:xfrm>
                              <a:off x="412" y="1366"/>
                              <a:ext cx="45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SUBPARTIDAS</w:t>
                                </w:r>
                              </w:p>
                            </w:txbxContent>
                          </wps:txbx>
                          <wps:bodyPr vert="horz" wrap="square" lIns="0" tIns="0" rIns="0" bIns="0" numCol="1" anchor="t" anchorCtr="0" compatLnSpc="1">
                            <a:prstTxWarp prst="textNoShape">
                              <a:avLst/>
                            </a:prstTxWarp>
                            <a:noAutofit/>
                          </wps:bodyPr>
                        </wps:wsp>
                        <wps:wsp>
                          <wps:cNvPr id="1916" name="Rectangle 63"/>
                          <wps:cNvSpPr>
                            <a:spLocks noChangeArrowheads="1"/>
                          </wps:cNvSpPr>
                          <wps:spPr bwMode="auto">
                            <a:xfrm>
                              <a:off x="1695" y="1232"/>
                              <a:ext cx="30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 xml:space="preserve">IMPORTE </w:t>
                                </w:r>
                              </w:p>
                            </w:txbxContent>
                          </wps:txbx>
                          <wps:bodyPr vert="horz" wrap="square" lIns="0" tIns="0" rIns="0" bIns="0" numCol="1" anchor="t" anchorCtr="0" compatLnSpc="1">
                            <a:prstTxWarp prst="textNoShape">
                              <a:avLst/>
                            </a:prstTxWarp>
                            <a:noAutofit/>
                          </wps:bodyPr>
                        </wps:wsp>
                        <wps:wsp>
                          <wps:cNvPr id="1917" name="Rectangle 64"/>
                          <wps:cNvSpPr>
                            <a:spLocks noChangeArrowheads="1"/>
                          </wps:cNvSpPr>
                          <wps:spPr bwMode="auto">
                            <a:xfrm>
                              <a:off x="1683" y="1321"/>
                              <a:ext cx="34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 xml:space="preserve">TOTAL, DE </w:t>
                                </w:r>
                              </w:p>
                            </w:txbxContent>
                          </wps:txbx>
                          <wps:bodyPr vert="horz" wrap="square" lIns="0" tIns="0" rIns="0" bIns="0" numCol="1" anchor="t" anchorCtr="0" compatLnSpc="1">
                            <a:prstTxWarp prst="textNoShape">
                              <a:avLst/>
                            </a:prstTxWarp>
                            <a:noAutofit/>
                          </wps:bodyPr>
                        </wps:wsp>
                        <wps:wsp>
                          <wps:cNvPr id="1918" name="Rectangle 65"/>
                          <wps:cNvSpPr>
                            <a:spLocks noChangeArrowheads="1"/>
                          </wps:cNvSpPr>
                          <wps:spPr bwMode="auto">
                            <a:xfrm>
                              <a:off x="1672" y="1411"/>
                              <a:ext cx="35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JORNADAS</w:t>
                                </w:r>
                              </w:p>
                            </w:txbxContent>
                          </wps:txbx>
                          <wps:bodyPr vert="horz" wrap="square" lIns="0" tIns="0" rIns="0" bIns="0" numCol="1" anchor="t" anchorCtr="0" compatLnSpc="1">
                            <a:prstTxWarp prst="textNoShape">
                              <a:avLst/>
                            </a:prstTxWarp>
                            <a:noAutofit/>
                          </wps:bodyPr>
                        </wps:wsp>
                        <wps:wsp>
                          <wps:cNvPr id="1919" name="Rectangle 66"/>
                          <wps:cNvSpPr>
                            <a:spLocks noChangeArrowheads="1"/>
                          </wps:cNvSpPr>
                          <wps:spPr bwMode="auto">
                            <a:xfrm>
                              <a:off x="2461" y="1220"/>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569" name="Rectangle 67"/>
                          <wps:cNvSpPr>
                            <a:spLocks noChangeArrowheads="1"/>
                          </wps:cNvSpPr>
                          <wps:spPr bwMode="auto">
                            <a:xfrm>
                              <a:off x="1121" y="1321"/>
                              <a:ext cx="39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CATEGORIA</w:t>
                                </w:r>
                              </w:p>
                            </w:txbxContent>
                          </wps:txbx>
                          <wps:bodyPr vert="horz" wrap="square" lIns="0" tIns="0" rIns="0" bIns="0" numCol="1" anchor="t" anchorCtr="0" compatLnSpc="1">
                            <a:prstTxWarp prst="textNoShape">
                              <a:avLst/>
                            </a:prstTxWarp>
                            <a:noAutofit/>
                          </wps:bodyPr>
                        </wps:wsp>
                        <wps:wsp>
                          <wps:cNvPr id="570" name="Rectangle 68"/>
                          <wps:cNvSpPr>
                            <a:spLocks noChangeArrowheads="1"/>
                          </wps:cNvSpPr>
                          <wps:spPr bwMode="auto">
                            <a:xfrm>
                              <a:off x="3252" y="1220"/>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571" name="Rectangle 69"/>
                          <wps:cNvSpPr>
                            <a:spLocks noChangeArrowheads="1"/>
                          </wps:cNvSpPr>
                          <wps:spPr bwMode="auto">
                            <a:xfrm>
                              <a:off x="4043" y="1220"/>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572" name="Rectangle 70"/>
                          <wps:cNvSpPr>
                            <a:spLocks noChangeArrowheads="1"/>
                          </wps:cNvSpPr>
                          <wps:spPr bwMode="auto">
                            <a:xfrm>
                              <a:off x="4836" y="1220"/>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573" name="Rectangle 71"/>
                          <wps:cNvSpPr>
                            <a:spLocks noChangeArrowheads="1"/>
                          </wps:cNvSpPr>
                          <wps:spPr bwMode="auto">
                            <a:xfrm>
                              <a:off x="2316" y="1329"/>
                              <a:ext cx="46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574" name="Rectangle 72"/>
                          <wps:cNvSpPr>
                            <a:spLocks noChangeArrowheads="1"/>
                          </wps:cNvSpPr>
                          <wps:spPr bwMode="auto">
                            <a:xfrm>
                              <a:off x="3107" y="1329"/>
                              <a:ext cx="46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575" name="Rectangle 73"/>
                          <wps:cNvSpPr>
                            <a:spLocks noChangeArrowheads="1"/>
                          </wps:cNvSpPr>
                          <wps:spPr bwMode="auto">
                            <a:xfrm>
                              <a:off x="3898" y="1329"/>
                              <a:ext cx="46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832" name="Rectangle 74"/>
                          <wps:cNvSpPr>
                            <a:spLocks noChangeArrowheads="1"/>
                          </wps:cNvSpPr>
                          <wps:spPr bwMode="auto">
                            <a:xfrm>
                              <a:off x="4690" y="1329"/>
                              <a:ext cx="46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wps:txbx>
                          <wps:bodyPr vert="horz" wrap="square" lIns="0" tIns="0" rIns="0" bIns="0" numCol="1" anchor="t" anchorCtr="0" compatLnSpc="1">
                            <a:prstTxWarp prst="textNoShape">
                              <a:avLst/>
                            </a:prstTxWarp>
                            <a:noAutofit/>
                          </wps:bodyPr>
                        </wps:wsp>
                        <wps:wsp>
                          <wps:cNvPr id="833" name="Rectangle 75"/>
                          <wps:cNvSpPr>
                            <a:spLocks noChangeArrowheads="1"/>
                          </wps:cNvSpPr>
                          <wps:spPr bwMode="auto">
                            <a:xfrm>
                              <a:off x="-7" y="383"/>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34" name="Rectangle 76"/>
                          <wps:cNvSpPr>
                            <a:spLocks noChangeArrowheads="1"/>
                          </wps:cNvSpPr>
                          <wps:spPr bwMode="auto">
                            <a:xfrm>
                              <a:off x="7" y="3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35" name="Rectangle 77"/>
                          <wps:cNvSpPr>
                            <a:spLocks noChangeArrowheads="1"/>
                          </wps:cNvSpPr>
                          <wps:spPr bwMode="auto">
                            <a:xfrm>
                              <a:off x="-7" y="383"/>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36" name="Rectangle 78"/>
                          <wps:cNvSpPr>
                            <a:spLocks noChangeArrowheads="1"/>
                          </wps:cNvSpPr>
                          <wps:spPr bwMode="auto">
                            <a:xfrm>
                              <a:off x="7" y="3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37" name="Rectangle 79"/>
                          <wps:cNvSpPr>
                            <a:spLocks noChangeArrowheads="1"/>
                          </wps:cNvSpPr>
                          <wps:spPr bwMode="auto">
                            <a:xfrm>
                              <a:off x="7" y="51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38" name="Rectangle 80"/>
                          <wps:cNvSpPr>
                            <a:spLocks noChangeArrowheads="1"/>
                          </wps:cNvSpPr>
                          <wps:spPr bwMode="auto">
                            <a:xfrm>
                              <a:off x="-7" y="528"/>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39" name="Rectangle 81"/>
                          <wps:cNvSpPr>
                            <a:spLocks noChangeArrowheads="1"/>
                          </wps:cNvSpPr>
                          <wps:spPr bwMode="auto">
                            <a:xfrm>
                              <a:off x="5291" y="3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40" name="Rectangle 82"/>
                          <wps:cNvSpPr>
                            <a:spLocks noChangeArrowheads="1"/>
                          </wps:cNvSpPr>
                          <wps:spPr bwMode="auto">
                            <a:xfrm>
                              <a:off x="5306" y="383"/>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41" name="Line 83"/>
                          <wps:cNvCnPr/>
                          <wps:spPr bwMode="auto">
                            <a:xfrm>
                              <a:off x="1082" y="718"/>
                              <a:ext cx="164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2" name="Rectangle 84"/>
                          <wps:cNvSpPr>
                            <a:spLocks noChangeArrowheads="1"/>
                          </wps:cNvSpPr>
                          <wps:spPr bwMode="auto">
                            <a:xfrm>
                              <a:off x="1082" y="718"/>
                              <a:ext cx="164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43" name="Line 85"/>
                          <wps:cNvCnPr/>
                          <wps:spPr bwMode="auto">
                            <a:xfrm>
                              <a:off x="1082" y="814"/>
                              <a:ext cx="164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4" name="Rectangle 86"/>
                          <wps:cNvSpPr>
                            <a:spLocks noChangeArrowheads="1"/>
                          </wps:cNvSpPr>
                          <wps:spPr bwMode="auto">
                            <a:xfrm>
                              <a:off x="1082" y="814"/>
                              <a:ext cx="164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845" name="Line 87"/>
                          <wps:cNvCnPr/>
                          <wps:spPr bwMode="auto">
                            <a:xfrm>
                              <a:off x="1082" y="910"/>
                              <a:ext cx="164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8" name="Rectangle 88"/>
                          <wps:cNvSpPr>
                            <a:spLocks noChangeArrowheads="1"/>
                          </wps:cNvSpPr>
                          <wps:spPr bwMode="auto">
                            <a:xfrm>
                              <a:off x="1082" y="910"/>
                              <a:ext cx="1649"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69" name="Line 89"/>
                          <wps:cNvCnPr/>
                          <wps:spPr bwMode="auto">
                            <a:xfrm>
                              <a:off x="1082" y="1007"/>
                              <a:ext cx="164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0" name="Rectangle 90"/>
                          <wps:cNvSpPr>
                            <a:spLocks noChangeArrowheads="1"/>
                          </wps:cNvSpPr>
                          <wps:spPr bwMode="auto">
                            <a:xfrm>
                              <a:off x="1082" y="1007"/>
                              <a:ext cx="1649"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1" name="Rectangle 91"/>
                          <wps:cNvSpPr>
                            <a:spLocks noChangeArrowheads="1"/>
                          </wps:cNvSpPr>
                          <wps:spPr bwMode="auto">
                            <a:xfrm>
                              <a:off x="7" y="51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2" name="Rectangle 92"/>
                          <wps:cNvSpPr>
                            <a:spLocks noChangeArrowheads="1"/>
                          </wps:cNvSpPr>
                          <wps:spPr bwMode="auto">
                            <a:xfrm>
                              <a:off x="-7" y="513"/>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3" name="Rectangle 93"/>
                          <wps:cNvSpPr>
                            <a:spLocks noChangeArrowheads="1"/>
                          </wps:cNvSpPr>
                          <wps:spPr bwMode="auto">
                            <a:xfrm>
                              <a:off x="-7" y="1197"/>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4" name="Rectangle 94"/>
                          <wps:cNvSpPr>
                            <a:spLocks noChangeArrowheads="1"/>
                          </wps:cNvSpPr>
                          <wps:spPr bwMode="auto">
                            <a:xfrm>
                              <a:off x="7" y="1212"/>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5" name="Rectangle 95"/>
                          <wps:cNvSpPr>
                            <a:spLocks noChangeArrowheads="1"/>
                          </wps:cNvSpPr>
                          <wps:spPr bwMode="auto">
                            <a:xfrm>
                              <a:off x="5306" y="513"/>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6" name="Rectangle 96"/>
                          <wps:cNvSpPr>
                            <a:spLocks noChangeArrowheads="1"/>
                          </wps:cNvSpPr>
                          <wps:spPr bwMode="auto">
                            <a:xfrm>
                              <a:off x="5291" y="51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7" name="Rectangle 97"/>
                          <wps:cNvSpPr>
                            <a:spLocks noChangeArrowheads="1"/>
                          </wps:cNvSpPr>
                          <wps:spPr bwMode="auto">
                            <a:xfrm>
                              <a:off x="-7" y="405"/>
                              <a:ext cx="7" cy="1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8" name="Rectangle 98"/>
                          <wps:cNvSpPr>
                            <a:spLocks noChangeArrowheads="1"/>
                          </wps:cNvSpPr>
                          <wps:spPr bwMode="auto">
                            <a:xfrm>
                              <a:off x="7" y="405"/>
                              <a:ext cx="8" cy="1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79" name="Rectangle 99"/>
                          <wps:cNvSpPr>
                            <a:spLocks noChangeArrowheads="1"/>
                          </wps:cNvSpPr>
                          <wps:spPr bwMode="auto">
                            <a:xfrm>
                              <a:off x="5291" y="405"/>
                              <a:ext cx="8" cy="1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0" name="Rectangle 100"/>
                          <wps:cNvSpPr>
                            <a:spLocks noChangeArrowheads="1"/>
                          </wps:cNvSpPr>
                          <wps:spPr bwMode="auto">
                            <a:xfrm>
                              <a:off x="5306" y="405"/>
                              <a:ext cx="7" cy="1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1" name="Rectangle 101"/>
                          <wps:cNvSpPr>
                            <a:spLocks noChangeArrowheads="1"/>
                          </wps:cNvSpPr>
                          <wps:spPr bwMode="auto">
                            <a:xfrm>
                              <a:off x="5291" y="1212"/>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2" name="Rectangle 102"/>
                          <wps:cNvSpPr>
                            <a:spLocks noChangeArrowheads="1"/>
                          </wps:cNvSpPr>
                          <wps:spPr bwMode="auto">
                            <a:xfrm>
                              <a:off x="5306" y="1197"/>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3" name="Rectangle 103"/>
                          <wps:cNvSpPr>
                            <a:spLocks noChangeArrowheads="1"/>
                          </wps:cNvSpPr>
                          <wps:spPr bwMode="auto">
                            <a:xfrm>
                              <a:off x="5291" y="1304"/>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4" name="Line 104"/>
                          <wps:cNvCnPr/>
                          <wps:spPr bwMode="auto">
                            <a:xfrm>
                              <a:off x="2925" y="1220"/>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5" name="Rectangle 105"/>
                          <wps:cNvSpPr>
                            <a:spLocks noChangeArrowheads="1"/>
                          </wps:cNvSpPr>
                          <wps:spPr bwMode="auto">
                            <a:xfrm>
                              <a:off x="2925" y="1220"/>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6" name="Line 106"/>
                          <wps:cNvCnPr/>
                          <wps:spPr bwMode="auto">
                            <a:xfrm>
                              <a:off x="3716" y="1220"/>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7" name="Rectangle 107"/>
                          <wps:cNvSpPr>
                            <a:spLocks noChangeArrowheads="1"/>
                          </wps:cNvSpPr>
                          <wps:spPr bwMode="auto">
                            <a:xfrm>
                              <a:off x="3716" y="1220"/>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88" name="Line 108"/>
                          <wps:cNvCnPr/>
                          <wps:spPr bwMode="auto">
                            <a:xfrm>
                              <a:off x="4507" y="1220"/>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2" name="Rectangle 109"/>
                          <wps:cNvSpPr>
                            <a:spLocks noChangeArrowheads="1"/>
                          </wps:cNvSpPr>
                          <wps:spPr bwMode="auto">
                            <a:xfrm>
                              <a:off x="4507" y="1220"/>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3" name="Rectangle 110"/>
                          <wps:cNvSpPr>
                            <a:spLocks noChangeArrowheads="1"/>
                          </wps:cNvSpPr>
                          <wps:spPr bwMode="auto">
                            <a:xfrm>
                              <a:off x="5291" y="1220"/>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4" name="Rectangle 111"/>
                          <wps:cNvSpPr>
                            <a:spLocks noChangeArrowheads="1"/>
                          </wps:cNvSpPr>
                          <wps:spPr bwMode="auto">
                            <a:xfrm>
                              <a:off x="5306" y="1220"/>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5" name="Rectangle 112"/>
                          <wps:cNvSpPr>
                            <a:spLocks noChangeArrowheads="1"/>
                          </wps:cNvSpPr>
                          <wps:spPr bwMode="auto">
                            <a:xfrm>
                              <a:off x="-7" y="1197"/>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6" name="Rectangle 113"/>
                          <wps:cNvSpPr>
                            <a:spLocks noChangeArrowheads="1"/>
                          </wps:cNvSpPr>
                          <wps:spPr bwMode="auto">
                            <a:xfrm>
                              <a:off x="7" y="1212"/>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7" name="Rectangle 114"/>
                          <wps:cNvSpPr>
                            <a:spLocks noChangeArrowheads="1"/>
                          </wps:cNvSpPr>
                          <wps:spPr bwMode="auto">
                            <a:xfrm>
                              <a:off x="7" y="1508"/>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8" name="Rectangle 115"/>
                          <wps:cNvSpPr>
                            <a:spLocks noChangeArrowheads="1"/>
                          </wps:cNvSpPr>
                          <wps:spPr bwMode="auto">
                            <a:xfrm>
                              <a:off x="7" y="1508"/>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399" name="Rectangle 116"/>
                          <wps:cNvSpPr>
                            <a:spLocks noChangeArrowheads="1"/>
                          </wps:cNvSpPr>
                          <wps:spPr bwMode="auto">
                            <a:xfrm>
                              <a:off x="7" y="152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120" name="Rectangle 117"/>
                          <wps:cNvSpPr>
                            <a:spLocks noChangeArrowheads="1"/>
                          </wps:cNvSpPr>
                          <wps:spPr bwMode="auto">
                            <a:xfrm>
                              <a:off x="5291" y="1319"/>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0" name="Rectangle 118"/>
                          <wps:cNvSpPr>
                            <a:spLocks noChangeArrowheads="1"/>
                          </wps:cNvSpPr>
                          <wps:spPr bwMode="auto">
                            <a:xfrm>
                              <a:off x="5306" y="1304"/>
                              <a:ext cx="7" cy="2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1" name="Rectangle 119"/>
                          <wps:cNvSpPr>
                            <a:spLocks noChangeArrowheads="1"/>
                          </wps:cNvSpPr>
                          <wps:spPr bwMode="auto">
                            <a:xfrm>
                              <a:off x="5291" y="1508"/>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2" name="Rectangle 120"/>
                          <wps:cNvSpPr>
                            <a:spLocks noChangeArrowheads="1"/>
                          </wps:cNvSpPr>
                          <wps:spPr bwMode="auto">
                            <a:xfrm>
                              <a:off x="-7" y="1220"/>
                              <a:ext cx="7" cy="2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3" name="Rectangle 121"/>
                          <wps:cNvSpPr>
                            <a:spLocks noChangeArrowheads="1"/>
                          </wps:cNvSpPr>
                          <wps:spPr bwMode="auto">
                            <a:xfrm>
                              <a:off x="7" y="1220"/>
                              <a:ext cx="8" cy="2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4" name="Line 122"/>
                          <wps:cNvCnPr/>
                          <wps:spPr bwMode="auto">
                            <a:xfrm>
                              <a:off x="216" y="1220"/>
                              <a:ext cx="0" cy="2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5" name="Rectangle 123"/>
                          <wps:cNvSpPr>
                            <a:spLocks noChangeArrowheads="1"/>
                          </wps:cNvSpPr>
                          <wps:spPr bwMode="auto">
                            <a:xfrm>
                              <a:off x="216" y="1220"/>
                              <a:ext cx="7" cy="2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6" name="Line 124"/>
                          <wps:cNvCnPr/>
                          <wps:spPr bwMode="auto">
                            <a:xfrm>
                              <a:off x="1079" y="1220"/>
                              <a:ext cx="0" cy="2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7" name="Rectangle 125"/>
                          <wps:cNvSpPr>
                            <a:spLocks noChangeArrowheads="1"/>
                          </wps:cNvSpPr>
                          <wps:spPr bwMode="auto">
                            <a:xfrm>
                              <a:off x="1079" y="1220"/>
                              <a:ext cx="7" cy="2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08" name="Line 126"/>
                          <wps:cNvCnPr/>
                          <wps:spPr bwMode="auto">
                            <a:xfrm>
                              <a:off x="1570" y="1220"/>
                              <a:ext cx="0" cy="2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9" name="Rectangle 127"/>
                          <wps:cNvSpPr>
                            <a:spLocks noChangeArrowheads="1"/>
                          </wps:cNvSpPr>
                          <wps:spPr bwMode="auto">
                            <a:xfrm>
                              <a:off x="1570" y="1220"/>
                              <a:ext cx="7" cy="2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10" name="Line 128"/>
                          <wps:cNvCnPr/>
                          <wps:spPr bwMode="auto">
                            <a:xfrm>
                              <a:off x="2133" y="1220"/>
                              <a:ext cx="0" cy="28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1" name="Rectangle 129"/>
                          <wps:cNvSpPr>
                            <a:spLocks noChangeArrowheads="1"/>
                          </wps:cNvSpPr>
                          <wps:spPr bwMode="auto">
                            <a:xfrm>
                              <a:off x="2133" y="1220"/>
                              <a:ext cx="8" cy="2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12" name="Line 130"/>
                          <wps:cNvCnPr/>
                          <wps:spPr bwMode="auto">
                            <a:xfrm>
                              <a:off x="2331"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3" name="Rectangle 131"/>
                          <wps:cNvSpPr>
                            <a:spLocks noChangeArrowheads="1"/>
                          </wps:cNvSpPr>
                          <wps:spPr bwMode="auto">
                            <a:xfrm>
                              <a:off x="2331"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14" name="Line 132"/>
                          <wps:cNvCnPr/>
                          <wps:spPr bwMode="auto">
                            <a:xfrm>
                              <a:off x="2529"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5" name="Rectangle 133"/>
                          <wps:cNvSpPr>
                            <a:spLocks noChangeArrowheads="1"/>
                          </wps:cNvSpPr>
                          <wps:spPr bwMode="auto">
                            <a:xfrm>
                              <a:off x="2529"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16" name="Line 134"/>
                          <wps:cNvCnPr/>
                          <wps:spPr bwMode="auto">
                            <a:xfrm>
                              <a:off x="2727"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7" name="Rectangle 135"/>
                          <wps:cNvSpPr>
                            <a:spLocks noChangeArrowheads="1"/>
                          </wps:cNvSpPr>
                          <wps:spPr bwMode="auto">
                            <a:xfrm>
                              <a:off x="2727"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18" name="Line 136"/>
                          <wps:cNvCnPr/>
                          <wps:spPr bwMode="auto">
                            <a:xfrm>
                              <a:off x="2925" y="1327"/>
                              <a:ext cx="0" cy="1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9" name="Rectangle 137"/>
                          <wps:cNvSpPr>
                            <a:spLocks noChangeArrowheads="1"/>
                          </wps:cNvSpPr>
                          <wps:spPr bwMode="auto">
                            <a:xfrm>
                              <a:off x="2925" y="1327"/>
                              <a:ext cx="7" cy="1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20" name="Line 138"/>
                          <wps:cNvCnPr/>
                          <wps:spPr bwMode="auto">
                            <a:xfrm>
                              <a:off x="3123"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1" name="Rectangle 139"/>
                          <wps:cNvSpPr>
                            <a:spLocks noChangeArrowheads="1"/>
                          </wps:cNvSpPr>
                          <wps:spPr bwMode="auto">
                            <a:xfrm>
                              <a:off x="3123"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22" name="Line 140"/>
                          <wps:cNvCnPr/>
                          <wps:spPr bwMode="auto">
                            <a:xfrm>
                              <a:off x="3320"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3" name="Rectangle 141"/>
                          <wps:cNvSpPr>
                            <a:spLocks noChangeArrowheads="1"/>
                          </wps:cNvSpPr>
                          <wps:spPr bwMode="auto">
                            <a:xfrm>
                              <a:off x="3320" y="1421"/>
                              <a:ext cx="8"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24" name="Line 142"/>
                          <wps:cNvCnPr/>
                          <wps:spPr bwMode="auto">
                            <a:xfrm>
                              <a:off x="3518"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5" name="Rectangle 143"/>
                          <wps:cNvSpPr>
                            <a:spLocks noChangeArrowheads="1"/>
                          </wps:cNvSpPr>
                          <wps:spPr bwMode="auto">
                            <a:xfrm>
                              <a:off x="3518"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26" name="Line 144"/>
                          <wps:cNvCnPr/>
                          <wps:spPr bwMode="auto">
                            <a:xfrm>
                              <a:off x="3716" y="1327"/>
                              <a:ext cx="0" cy="1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7" name="Rectangle 145"/>
                          <wps:cNvSpPr>
                            <a:spLocks noChangeArrowheads="1"/>
                          </wps:cNvSpPr>
                          <wps:spPr bwMode="auto">
                            <a:xfrm>
                              <a:off x="3716" y="1327"/>
                              <a:ext cx="7" cy="1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28" name="Line 146"/>
                          <wps:cNvCnPr/>
                          <wps:spPr bwMode="auto">
                            <a:xfrm>
                              <a:off x="3914"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9" name="Rectangle 147"/>
                          <wps:cNvSpPr>
                            <a:spLocks noChangeArrowheads="1"/>
                          </wps:cNvSpPr>
                          <wps:spPr bwMode="auto">
                            <a:xfrm>
                              <a:off x="3914"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30" name="Line 148"/>
                          <wps:cNvCnPr/>
                          <wps:spPr bwMode="auto">
                            <a:xfrm>
                              <a:off x="4112"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1" name="Rectangle 149"/>
                          <wps:cNvSpPr>
                            <a:spLocks noChangeArrowheads="1"/>
                          </wps:cNvSpPr>
                          <wps:spPr bwMode="auto">
                            <a:xfrm>
                              <a:off x="4112"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32" name="Line 150"/>
                          <wps:cNvCnPr/>
                          <wps:spPr bwMode="auto">
                            <a:xfrm>
                              <a:off x="4310"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3" name="Rectangle 151"/>
                          <wps:cNvSpPr>
                            <a:spLocks noChangeArrowheads="1"/>
                          </wps:cNvSpPr>
                          <wps:spPr bwMode="auto">
                            <a:xfrm>
                              <a:off x="4310"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34" name="Line 152"/>
                          <wps:cNvCnPr/>
                          <wps:spPr bwMode="auto">
                            <a:xfrm>
                              <a:off x="4507" y="1327"/>
                              <a:ext cx="0" cy="1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5" name="Rectangle 153"/>
                          <wps:cNvSpPr>
                            <a:spLocks noChangeArrowheads="1"/>
                          </wps:cNvSpPr>
                          <wps:spPr bwMode="auto">
                            <a:xfrm>
                              <a:off x="4507" y="1327"/>
                              <a:ext cx="8" cy="1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36" name="Line 154"/>
                          <wps:cNvCnPr/>
                          <wps:spPr bwMode="auto">
                            <a:xfrm>
                              <a:off x="4705"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7" name="Rectangle 155"/>
                          <wps:cNvSpPr>
                            <a:spLocks noChangeArrowheads="1"/>
                          </wps:cNvSpPr>
                          <wps:spPr bwMode="auto">
                            <a:xfrm>
                              <a:off x="4705"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38" name="Line 156"/>
                          <wps:cNvCnPr/>
                          <wps:spPr bwMode="auto">
                            <a:xfrm>
                              <a:off x="4903"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9" name="Rectangle 157"/>
                          <wps:cNvSpPr>
                            <a:spLocks noChangeArrowheads="1"/>
                          </wps:cNvSpPr>
                          <wps:spPr bwMode="auto">
                            <a:xfrm>
                              <a:off x="4903"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0" name="Line 158"/>
                          <wps:cNvCnPr/>
                          <wps:spPr bwMode="auto">
                            <a:xfrm>
                              <a:off x="5101" y="1421"/>
                              <a:ext cx="0" cy="87"/>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1" name="Rectangle 159"/>
                          <wps:cNvSpPr>
                            <a:spLocks noChangeArrowheads="1"/>
                          </wps:cNvSpPr>
                          <wps:spPr bwMode="auto">
                            <a:xfrm>
                              <a:off x="5101" y="1421"/>
                              <a:ext cx="7" cy="8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2" name="Rectangle 160"/>
                          <wps:cNvSpPr>
                            <a:spLocks noChangeArrowheads="1"/>
                          </wps:cNvSpPr>
                          <wps:spPr bwMode="auto">
                            <a:xfrm>
                              <a:off x="5291" y="1327"/>
                              <a:ext cx="8" cy="1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3" name="Rectangle 161"/>
                          <wps:cNvSpPr>
                            <a:spLocks noChangeArrowheads="1"/>
                          </wps:cNvSpPr>
                          <wps:spPr bwMode="auto">
                            <a:xfrm>
                              <a:off x="5306" y="1327"/>
                              <a:ext cx="7" cy="1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4" name="Rectangle 162"/>
                          <wps:cNvSpPr>
                            <a:spLocks noChangeArrowheads="1"/>
                          </wps:cNvSpPr>
                          <wps:spPr bwMode="auto">
                            <a:xfrm>
                              <a:off x="-7" y="1508"/>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5" name="Rectangle 163"/>
                          <wps:cNvSpPr>
                            <a:spLocks noChangeArrowheads="1"/>
                          </wps:cNvSpPr>
                          <wps:spPr bwMode="auto">
                            <a:xfrm>
                              <a:off x="7" y="152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6" name="Rectangle 164"/>
                          <wps:cNvSpPr>
                            <a:spLocks noChangeArrowheads="1"/>
                          </wps:cNvSpPr>
                          <wps:spPr bwMode="auto">
                            <a:xfrm>
                              <a:off x="7" y="296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7" name="Rectangle 165"/>
                          <wps:cNvSpPr>
                            <a:spLocks noChangeArrowheads="1"/>
                          </wps:cNvSpPr>
                          <wps:spPr bwMode="auto">
                            <a:xfrm>
                              <a:off x="-7" y="2977"/>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8" name="Rectangle 166"/>
                          <wps:cNvSpPr>
                            <a:spLocks noChangeArrowheads="1"/>
                          </wps:cNvSpPr>
                          <wps:spPr bwMode="auto">
                            <a:xfrm>
                              <a:off x="5291" y="152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49" name="Rectangle 167"/>
                          <wps:cNvSpPr>
                            <a:spLocks noChangeArrowheads="1"/>
                          </wps:cNvSpPr>
                          <wps:spPr bwMode="auto">
                            <a:xfrm>
                              <a:off x="5306" y="1508"/>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0" name="Rectangle 168"/>
                          <wps:cNvSpPr>
                            <a:spLocks noChangeArrowheads="1"/>
                          </wps:cNvSpPr>
                          <wps:spPr bwMode="auto">
                            <a:xfrm>
                              <a:off x="7" y="296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1" name="Rectangle 169"/>
                          <wps:cNvSpPr>
                            <a:spLocks noChangeArrowheads="1"/>
                          </wps:cNvSpPr>
                          <wps:spPr bwMode="auto">
                            <a:xfrm>
                              <a:off x="-7" y="296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2" name="Rectangle 170"/>
                          <wps:cNvSpPr>
                            <a:spLocks noChangeArrowheads="1"/>
                          </wps:cNvSpPr>
                          <wps:spPr bwMode="auto">
                            <a:xfrm>
                              <a:off x="5306" y="296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3" name="Rectangle 171"/>
                          <wps:cNvSpPr>
                            <a:spLocks noChangeArrowheads="1"/>
                          </wps:cNvSpPr>
                          <wps:spPr bwMode="auto">
                            <a:xfrm>
                              <a:off x="5291" y="296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4" name="Rectangle 172"/>
                          <wps:cNvSpPr>
                            <a:spLocks noChangeArrowheads="1"/>
                          </wps:cNvSpPr>
                          <wps:spPr bwMode="auto">
                            <a:xfrm>
                              <a:off x="-7"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5" name="Rectangle 173"/>
                          <wps:cNvSpPr>
                            <a:spLocks noChangeArrowheads="1"/>
                          </wps:cNvSpPr>
                          <wps:spPr bwMode="auto">
                            <a:xfrm>
                              <a:off x="7" y="1530"/>
                              <a:ext cx="8"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6" name="Rectangle 174"/>
                          <wps:cNvSpPr>
                            <a:spLocks noChangeArrowheads="1"/>
                          </wps:cNvSpPr>
                          <wps:spPr bwMode="auto">
                            <a:xfrm>
                              <a:off x="5291" y="1530"/>
                              <a:ext cx="8"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7" name="Rectangle 175"/>
                          <wps:cNvSpPr>
                            <a:spLocks noChangeArrowheads="1"/>
                          </wps:cNvSpPr>
                          <wps:spPr bwMode="auto">
                            <a:xfrm>
                              <a:off x="5306"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58" name="Line 176"/>
                          <wps:cNvCnPr/>
                          <wps:spPr bwMode="auto">
                            <a:xfrm>
                              <a:off x="216"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59" name="Rectangle 177"/>
                          <wps:cNvSpPr>
                            <a:spLocks noChangeArrowheads="1"/>
                          </wps:cNvSpPr>
                          <wps:spPr bwMode="auto">
                            <a:xfrm>
                              <a:off x="216"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60" name="Line 178"/>
                          <wps:cNvCnPr/>
                          <wps:spPr bwMode="auto">
                            <a:xfrm>
                              <a:off x="1079"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1" name="Rectangle 179"/>
                          <wps:cNvSpPr>
                            <a:spLocks noChangeArrowheads="1"/>
                          </wps:cNvSpPr>
                          <wps:spPr bwMode="auto">
                            <a:xfrm>
                              <a:off x="1079"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62" name="Line 180"/>
                          <wps:cNvCnPr/>
                          <wps:spPr bwMode="auto">
                            <a:xfrm>
                              <a:off x="1570"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3" name="Rectangle 181"/>
                          <wps:cNvSpPr>
                            <a:spLocks noChangeArrowheads="1"/>
                          </wps:cNvSpPr>
                          <wps:spPr bwMode="auto">
                            <a:xfrm>
                              <a:off x="1570"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64" name="Line 182"/>
                          <wps:cNvCnPr/>
                          <wps:spPr bwMode="auto">
                            <a:xfrm>
                              <a:off x="2133"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5" name="Rectangle 183"/>
                          <wps:cNvSpPr>
                            <a:spLocks noChangeArrowheads="1"/>
                          </wps:cNvSpPr>
                          <wps:spPr bwMode="auto">
                            <a:xfrm>
                              <a:off x="2133" y="1530"/>
                              <a:ext cx="8"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66" name="Line 184"/>
                          <wps:cNvCnPr/>
                          <wps:spPr bwMode="auto">
                            <a:xfrm>
                              <a:off x="2925"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7" name="Rectangle 185"/>
                          <wps:cNvSpPr>
                            <a:spLocks noChangeArrowheads="1"/>
                          </wps:cNvSpPr>
                          <wps:spPr bwMode="auto">
                            <a:xfrm>
                              <a:off x="2925"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68" name="Line 186"/>
                          <wps:cNvCnPr/>
                          <wps:spPr bwMode="auto">
                            <a:xfrm>
                              <a:off x="3716"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9" name="Rectangle 187"/>
                          <wps:cNvSpPr>
                            <a:spLocks noChangeArrowheads="1"/>
                          </wps:cNvSpPr>
                          <wps:spPr bwMode="auto">
                            <a:xfrm>
                              <a:off x="3716"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70" name="Line 188"/>
                          <wps:cNvCnPr/>
                          <wps:spPr bwMode="auto">
                            <a:xfrm>
                              <a:off x="4507"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1" name="Rectangle 189"/>
                          <wps:cNvSpPr>
                            <a:spLocks noChangeArrowheads="1"/>
                          </wps:cNvSpPr>
                          <wps:spPr bwMode="auto">
                            <a:xfrm>
                              <a:off x="4507" y="1530"/>
                              <a:ext cx="8"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72" name="Line 190"/>
                          <wps:cNvCnPr/>
                          <wps:spPr bwMode="auto">
                            <a:xfrm>
                              <a:off x="2331"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3" name="Rectangle 191"/>
                          <wps:cNvSpPr>
                            <a:spLocks noChangeArrowheads="1"/>
                          </wps:cNvSpPr>
                          <wps:spPr bwMode="auto">
                            <a:xfrm>
                              <a:off x="2331"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74" name="Line 192"/>
                          <wps:cNvCnPr/>
                          <wps:spPr bwMode="auto">
                            <a:xfrm>
                              <a:off x="2529"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5" name="Rectangle 193"/>
                          <wps:cNvSpPr>
                            <a:spLocks noChangeArrowheads="1"/>
                          </wps:cNvSpPr>
                          <wps:spPr bwMode="auto">
                            <a:xfrm>
                              <a:off x="2529"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76" name="Line 194"/>
                          <wps:cNvCnPr/>
                          <wps:spPr bwMode="auto">
                            <a:xfrm>
                              <a:off x="2727"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7" name="Rectangle 195"/>
                          <wps:cNvSpPr>
                            <a:spLocks noChangeArrowheads="1"/>
                          </wps:cNvSpPr>
                          <wps:spPr bwMode="auto">
                            <a:xfrm>
                              <a:off x="2727"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78" name="Line 196"/>
                          <wps:cNvCnPr/>
                          <wps:spPr bwMode="auto">
                            <a:xfrm>
                              <a:off x="3123"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9" name="Rectangle 197"/>
                          <wps:cNvSpPr>
                            <a:spLocks noChangeArrowheads="1"/>
                          </wps:cNvSpPr>
                          <wps:spPr bwMode="auto">
                            <a:xfrm>
                              <a:off x="3123"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80" name="Line 198"/>
                          <wps:cNvCnPr/>
                          <wps:spPr bwMode="auto">
                            <a:xfrm>
                              <a:off x="3320"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1" name="Rectangle 199"/>
                          <wps:cNvSpPr>
                            <a:spLocks noChangeArrowheads="1"/>
                          </wps:cNvSpPr>
                          <wps:spPr bwMode="auto">
                            <a:xfrm>
                              <a:off x="3320" y="1530"/>
                              <a:ext cx="8"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82" name="Line 200"/>
                          <wps:cNvCnPr/>
                          <wps:spPr bwMode="auto">
                            <a:xfrm>
                              <a:off x="3518"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3" name="Rectangle 201"/>
                          <wps:cNvSpPr>
                            <a:spLocks noChangeArrowheads="1"/>
                          </wps:cNvSpPr>
                          <wps:spPr bwMode="auto">
                            <a:xfrm>
                              <a:off x="3518"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84" name="Line 202"/>
                          <wps:cNvCnPr/>
                          <wps:spPr bwMode="auto">
                            <a:xfrm>
                              <a:off x="3914"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5" name="Rectangle 203"/>
                          <wps:cNvSpPr>
                            <a:spLocks noChangeArrowheads="1"/>
                          </wps:cNvSpPr>
                          <wps:spPr bwMode="auto">
                            <a:xfrm>
                              <a:off x="3914"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86" name="Line 204"/>
                          <wps:cNvCnPr/>
                          <wps:spPr bwMode="auto">
                            <a:xfrm>
                              <a:off x="4112"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7" name="Rectangle 205"/>
                          <wps:cNvSpPr>
                            <a:spLocks noChangeArrowheads="1"/>
                          </wps:cNvSpPr>
                          <wps:spPr bwMode="auto">
                            <a:xfrm>
                              <a:off x="4112"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2488" name="Line 207"/>
                        <wps:cNvCnPr/>
                        <wps:spPr bwMode="auto">
                          <a:xfrm>
                            <a:off x="4310"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9" name="Rectangle 208"/>
                        <wps:cNvSpPr>
                          <a:spLocks noChangeArrowheads="1"/>
                        </wps:cNvSpPr>
                        <wps:spPr bwMode="auto">
                          <a:xfrm>
                            <a:off x="4310"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0" name="Line 209"/>
                        <wps:cNvCnPr/>
                        <wps:spPr bwMode="auto">
                          <a:xfrm>
                            <a:off x="4705"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1" name="Rectangle 210"/>
                        <wps:cNvSpPr>
                          <a:spLocks noChangeArrowheads="1"/>
                        </wps:cNvSpPr>
                        <wps:spPr bwMode="auto">
                          <a:xfrm>
                            <a:off x="4705"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2" name="Line 211"/>
                        <wps:cNvCnPr/>
                        <wps:spPr bwMode="auto">
                          <a:xfrm>
                            <a:off x="4903"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3" name="Rectangle 212"/>
                        <wps:cNvSpPr>
                          <a:spLocks noChangeArrowheads="1"/>
                        </wps:cNvSpPr>
                        <wps:spPr bwMode="auto">
                          <a:xfrm>
                            <a:off x="4903"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4" name="Line 213"/>
                        <wps:cNvCnPr/>
                        <wps:spPr bwMode="auto">
                          <a:xfrm>
                            <a:off x="5101" y="1530"/>
                            <a:ext cx="0" cy="1432"/>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5" name="Rectangle 214"/>
                        <wps:cNvSpPr>
                          <a:spLocks noChangeArrowheads="1"/>
                        </wps:cNvSpPr>
                        <wps:spPr bwMode="auto">
                          <a:xfrm>
                            <a:off x="5101" y="1530"/>
                            <a:ext cx="7" cy="143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6" name="Rectangle 215"/>
                        <wps:cNvSpPr>
                          <a:spLocks noChangeArrowheads="1"/>
                        </wps:cNvSpPr>
                        <wps:spPr bwMode="auto">
                          <a:xfrm>
                            <a:off x="5291" y="3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7" name="Rectangle 216"/>
                        <wps:cNvSpPr>
                          <a:spLocks noChangeArrowheads="1"/>
                        </wps:cNvSpPr>
                        <wps:spPr bwMode="auto">
                          <a:xfrm>
                            <a:off x="5291" y="383"/>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8" name="Rectangle 217"/>
                        <wps:cNvSpPr>
                          <a:spLocks noChangeArrowheads="1"/>
                        </wps:cNvSpPr>
                        <wps:spPr bwMode="auto">
                          <a:xfrm>
                            <a:off x="15" y="383"/>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499" name="Rectangle 218"/>
                        <wps:cNvSpPr>
                          <a:spLocks noChangeArrowheads="1"/>
                        </wps:cNvSpPr>
                        <wps:spPr bwMode="auto">
                          <a:xfrm>
                            <a:off x="15" y="398"/>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0" name="Rectangle 219"/>
                        <wps:cNvSpPr>
                          <a:spLocks noChangeArrowheads="1"/>
                        </wps:cNvSpPr>
                        <wps:spPr bwMode="auto">
                          <a:xfrm>
                            <a:off x="5291" y="528"/>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1" name="Rectangle 220"/>
                        <wps:cNvSpPr>
                          <a:spLocks noChangeArrowheads="1"/>
                        </wps:cNvSpPr>
                        <wps:spPr bwMode="auto">
                          <a:xfrm>
                            <a:off x="5291" y="51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2" name="Rectangle 221"/>
                        <wps:cNvSpPr>
                          <a:spLocks noChangeArrowheads="1"/>
                        </wps:cNvSpPr>
                        <wps:spPr bwMode="auto">
                          <a:xfrm>
                            <a:off x="15" y="513"/>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3" name="Rectangle 222"/>
                        <wps:cNvSpPr>
                          <a:spLocks noChangeArrowheads="1"/>
                        </wps:cNvSpPr>
                        <wps:spPr bwMode="auto">
                          <a:xfrm>
                            <a:off x="15" y="528"/>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4" name="Line 223"/>
                        <wps:cNvCnPr/>
                        <wps:spPr bwMode="auto">
                          <a:xfrm>
                            <a:off x="3720" y="718"/>
                            <a:ext cx="158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5" name="Rectangle 224"/>
                        <wps:cNvSpPr>
                          <a:spLocks noChangeArrowheads="1"/>
                        </wps:cNvSpPr>
                        <wps:spPr bwMode="auto">
                          <a:xfrm>
                            <a:off x="3720" y="718"/>
                            <a:ext cx="158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6" name="Line 225"/>
                        <wps:cNvCnPr/>
                        <wps:spPr bwMode="auto">
                          <a:xfrm>
                            <a:off x="3720" y="814"/>
                            <a:ext cx="158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7" name="Rectangle 226"/>
                        <wps:cNvSpPr>
                          <a:spLocks noChangeArrowheads="1"/>
                        </wps:cNvSpPr>
                        <wps:spPr bwMode="auto">
                          <a:xfrm>
                            <a:off x="3720" y="814"/>
                            <a:ext cx="158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08" name="Line 227"/>
                        <wps:cNvCnPr/>
                        <wps:spPr bwMode="auto">
                          <a:xfrm>
                            <a:off x="3720" y="910"/>
                            <a:ext cx="158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9" name="Rectangle 228"/>
                        <wps:cNvSpPr>
                          <a:spLocks noChangeArrowheads="1"/>
                        </wps:cNvSpPr>
                        <wps:spPr bwMode="auto">
                          <a:xfrm>
                            <a:off x="3720" y="910"/>
                            <a:ext cx="158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0" name="Line 229"/>
                        <wps:cNvCnPr/>
                        <wps:spPr bwMode="auto">
                          <a:xfrm>
                            <a:off x="3720" y="1007"/>
                            <a:ext cx="1583"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1" name="Rectangle 230"/>
                        <wps:cNvSpPr>
                          <a:spLocks noChangeArrowheads="1"/>
                        </wps:cNvSpPr>
                        <wps:spPr bwMode="auto">
                          <a:xfrm>
                            <a:off x="3720" y="1007"/>
                            <a:ext cx="1583"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2" name="Line 231"/>
                        <wps:cNvCnPr/>
                        <wps:spPr bwMode="auto">
                          <a:xfrm>
                            <a:off x="1082" y="1103"/>
                            <a:ext cx="1649"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3" name="Rectangle 232"/>
                        <wps:cNvSpPr>
                          <a:spLocks noChangeArrowheads="1"/>
                        </wps:cNvSpPr>
                        <wps:spPr bwMode="auto">
                          <a:xfrm>
                            <a:off x="1082" y="1103"/>
                            <a:ext cx="1649"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4" name="Rectangle 233"/>
                        <wps:cNvSpPr>
                          <a:spLocks noChangeArrowheads="1"/>
                        </wps:cNvSpPr>
                        <wps:spPr bwMode="auto">
                          <a:xfrm>
                            <a:off x="5291" y="1212"/>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5" name="Rectangle 234"/>
                        <wps:cNvSpPr>
                          <a:spLocks noChangeArrowheads="1"/>
                        </wps:cNvSpPr>
                        <wps:spPr bwMode="auto">
                          <a:xfrm>
                            <a:off x="5291" y="1197"/>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6" name="Rectangle 235"/>
                        <wps:cNvSpPr>
                          <a:spLocks noChangeArrowheads="1"/>
                        </wps:cNvSpPr>
                        <wps:spPr bwMode="auto">
                          <a:xfrm>
                            <a:off x="15" y="1197"/>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7" name="Rectangle 236"/>
                        <wps:cNvSpPr>
                          <a:spLocks noChangeArrowheads="1"/>
                        </wps:cNvSpPr>
                        <wps:spPr bwMode="auto">
                          <a:xfrm>
                            <a:off x="15" y="1212"/>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8" name="Rectangle 237"/>
                        <wps:cNvSpPr>
                          <a:spLocks noChangeArrowheads="1"/>
                        </wps:cNvSpPr>
                        <wps:spPr bwMode="auto">
                          <a:xfrm>
                            <a:off x="2141" y="1304"/>
                            <a:ext cx="3150"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19" name="Rectangle 238"/>
                        <wps:cNvSpPr>
                          <a:spLocks noChangeArrowheads="1"/>
                        </wps:cNvSpPr>
                        <wps:spPr bwMode="auto">
                          <a:xfrm>
                            <a:off x="2141" y="1319"/>
                            <a:ext cx="3150"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0" name="Rectangle 239"/>
                        <wps:cNvSpPr>
                          <a:spLocks noChangeArrowheads="1"/>
                        </wps:cNvSpPr>
                        <wps:spPr bwMode="auto">
                          <a:xfrm>
                            <a:off x="5291" y="1304"/>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1" name="Rectangle 240"/>
                        <wps:cNvSpPr>
                          <a:spLocks noChangeArrowheads="1"/>
                        </wps:cNvSpPr>
                        <wps:spPr bwMode="auto">
                          <a:xfrm>
                            <a:off x="5291" y="1319"/>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2" name="Line 241"/>
                        <wps:cNvCnPr/>
                        <wps:spPr bwMode="auto">
                          <a:xfrm>
                            <a:off x="2141" y="1414"/>
                            <a:ext cx="31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3" name="Rectangle 242"/>
                        <wps:cNvSpPr>
                          <a:spLocks noChangeArrowheads="1"/>
                        </wps:cNvSpPr>
                        <wps:spPr bwMode="auto">
                          <a:xfrm>
                            <a:off x="2141" y="1414"/>
                            <a:ext cx="3150"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4" name="Rectangle 243"/>
                        <wps:cNvSpPr>
                          <a:spLocks noChangeArrowheads="1"/>
                        </wps:cNvSpPr>
                        <wps:spPr bwMode="auto">
                          <a:xfrm>
                            <a:off x="5291" y="152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5" name="Rectangle 244"/>
                        <wps:cNvSpPr>
                          <a:spLocks noChangeArrowheads="1"/>
                        </wps:cNvSpPr>
                        <wps:spPr bwMode="auto">
                          <a:xfrm>
                            <a:off x="5291" y="1508"/>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6" name="Rectangle 245"/>
                        <wps:cNvSpPr>
                          <a:spLocks noChangeArrowheads="1"/>
                        </wps:cNvSpPr>
                        <wps:spPr bwMode="auto">
                          <a:xfrm>
                            <a:off x="15" y="1508"/>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7" name="Rectangle 246"/>
                        <wps:cNvSpPr>
                          <a:spLocks noChangeArrowheads="1"/>
                        </wps:cNvSpPr>
                        <wps:spPr bwMode="auto">
                          <a:xfrm>
                            <a:off x="15" y="1523"/>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28" name="Line 247"/>
                        <wps:cNvCnPr/>
                        <wps:spPr bwMode="auto">
                          <a:xfrm>
                            <a:off x="15" y="1617"/>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9" name="Rectangle 248"/>
                        <wps:cNvSpPr>
                          <a:spLocks noChangeArrowheads="1"/>
                        </wps:cNvSpPr>
                        <wps:spPr bwMode="auto">
                          <a:xfrm>
                            <a:off x="15" y="1617"/>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30" name="Line 249"/>
                        <wps:cNvCnPr/>
                        <wps:spPr bwMode="auto">
                          <a:xfrm>
                            <a:off x="15" y="1713"/>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1" name="Rectangle 250"/>
                        <wps:cNvSpPr>
                          <a:spLocks noChangeArrowheads="1"/>
                        </wps:cNvSpPr>
                        <wps:spPr bwMode="auto">
                          <a:xfrm>
                            <a:off x="15" y="1713"/>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32" name="Line 251"/>
                        <wps:cNvCnPr/>
                        <wps:spPr bwMode="auto">
                          <a:xfrm>
                            <a:off x="15" y="1810"/>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3" name="Rectangle 252"/>
                        <wps:cNvSpPr>
                          <a:spLocks noChangeArrowheads="1"/>
                        </wps:cNvSpPr>
                        <wps:spPr bwMode="auto">
                          <a:xfrm>
                            <a:off x="15" y="1810"/>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34" name="Line 253"/>
                        <wps:cNvCnPr/>
                        <wps:spPr bwMode="auto">
                          <a:xfrm>
                            <a:off x="15" y="1906"/>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5" name="Rectangle 254"/>
                        <wps:cNvSpPr>
                          <a:spLocks noChangeArrowheads="1"/>
                        </wps:cNvSpPr>
                        <wps:spPr bwMode="auto">
                          <a:xfrm>
                            <a:off x="15" y="1906"/>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36" name="Line 255"/>
                        <wps:cNvCnPr/>
                        <wps:spPr bwMode="auto">
                          <a:xfrm>
                            <a:off x="15" y="2002"/>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7" name="Rectangle 256"/>
                        <wps:cNvSpPr>
                          <a:spLocks noChangeArrowheads="1"/>
                        </wps:cNvSpPr>
                        <wps:spPr bwMode="auto">
                          <a:xfrm>
                            <a:off x="15" y="2002"/>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38" name="Line 257"/>
                        <wps:cNvCnPr/>
                        <wps:spPr bwMode="auto">
                          <a:xfrm>
                            <a:off x="15" y="2098"/>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9" name="Rectangle 258"/>
                        <wps:cNvSpPr>
                          <a:spLocks noChangeArrowheads="1"/>
                        </wps:cNvSpPr>
                        <wps:spPr bwMode="auto">
                          <a:xfrm>
                            <a:off x="15" y="2098"/>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40" name="Line 259"/>
                        <wps:cNvCnPr/>
                        <wps:spPr bwMode="auto">
                          <a:xfrm>
                            <a:off x="15" y="2194"/>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1" name="Rectangle 260"/>
                        <wps:cNvSpPr>
                          <a:spLocks noChangeArrowheads="1"/>
                        </wps:cNvSpPr>
                        <wps:spPr bwMode="auto">
                          <a:xfrm>
                            <a:off x="15" y="2194"/>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42" name="Line 261"/>
                        <wps:cNvCnPr/>
                        <wps:spPr bwMode="auto">
                          <a:xfrm>
                            <a:off x="15" y="2291"/>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3" name="Rectangle 262"/>
                        <wps:cNvSpPr>
                          <a:spLocks noChangeArrowheads="1"/>
                        </wps:cNvSpPr>
                        <wps:spPr bwMode="auto">
                          <a:xfrm>
                            <a:off x="15" y="2291"/>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44" name="Line 263"/>
                        <wps:cNvCnPr/>
                        <wps:spPr bwMode="auto">
                          <a:xfrm>
                            <a:off x="15" y="2387"/>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5" name="Rectangle 264"/>
                        <wps:cNvSpPr>
                          <a:spLocks noChangeArrowheads="1"/>
                        </wps:cNvSpPr>
                        <wps:spPr bwMode="auto">
                          <a:xfrm>
                            <a:off x="15" y="2387"/>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46" name="Line 265"/>
                        <wps:cNvCnPr/>
                        <wps:spPr bwMode="auto">
                          <a:xfrm>
                            <a:off x="15" y="2483"/>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7" name="Rectangle 266"/>
                        <wps:cNvSpPr>
                          <a:spLocks noChangeArrowheads="1"/>
                        </wps:cNvSpPr>
                        <wps:spPr bwMode="auto">
                          <a:xfrm>
                            <a:off x="15" y="2483"/>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48" name="Line 267"/>
                        <wps:cNvCnPr/>
                        <wps:spPr bwMode="auto">
                          <a:xfrm>
                            <a:off x="15" y="2579"/>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9" name="Rectangle 268"/>
                        <wps:cNvSpPr>
                          <a:spLocks noChangeArrowheads="1"/>
                        </wps:cNvSpPr>
                        <wps:spPr bwMode="auto">
                          <a:xfrm>
                            <a:off x="15" y="2579"/>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0" name="Line 269"/>
                        <wps:cNvCnPr/>
                        <wps:spPr bwMode="auto">
                          <a:xfrm>
                            <a:off x="15" y="2675"/>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1" name="Rectangle 270"/>
                        <wps:cNvSpPr>
                          <a:spLocks noChangeArrowheads="1"/>
                        </wps:cNvSpPr>
                        <wps:spPr bwMode="auto">
                          <a:xfrm>
                            <a:off x="15" y="2675"/>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2" name="Line 271"/>
                        <wps:cNvCnPr/>
                        <wps:spPr bwMode="auto">
                          <a:xfrm>
                            <a:off x="15" y="2771"/>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3" name="Rectangle 272"/>
                        <wps:cNvSpPr>
                          <a:spLocks noChangeArrowheads="1"/>
                        </wps:cNvSpPr>
                        <wps:spPr bwMode="auto">
                          <a:xfrm>
                            <a:off x="15" y="2771"/>
                            <a:ext cx="5276"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4" name="Line 273"/>
                        <wps:cNvCnPr/>
                        <wps:spPr bwMode="auto">
                          <a:xfrm>
                            <a:off x="15" y="2868"/>
                            <a:ext cx="527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55" name="Rectangle 274"/>
                        <wps:cNvSpPr>
                          <a:spLocks noChangeArrowheads="1"/>
                        </wps:cNvSpPr>
                        <wps:spPr bwMode="auto">
                          <a:xfrm>
                            <a:off x="15" y="2868"/>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6" name="Rectangle 275"/>
                        <wps:cNvSpPr>
                          <a:spLocks noChangeArrowheads="1"/>
                        </wps:cNvSpPr>
                        <wps:spPr bwMode="auto">
                          <a:xfrm>
                            <a:off x="5291" y="2977"/>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7" name="Rectangle 276"/>
                        <wps:cNvSpPr>
                          <a:spLocks noChangeArrowheads="1"/>
                        </wps:cNvSpPr>
                        <wps:spPr bwMode="auto">
                          <a:xfrm>
                            <a:off x="5291" y="296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8" name="Rectangle 277"/>
                        <wps:cNvSpPr>
                          <a:spLocks noChangeArrowheads="1"/>
                        </wps:cNvSpPr>
                        <wps:spPr bwMode="auto">
                          <a:xfrm>
                            <a:off x="15" y="2962"/>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559" name="Rectangle 278"/>
                        <wps:cNvSpPr>
                          <a:spLocks noChangeArrowheads="1"/>
                        </wps:cNvSpPr>
                        <wps:spPr bwMode="auto">
                          <a:xfrm>
                            <a:off x="15" y="2977"/>
                            <a:ext cx="527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V relativeFrom="margin">
                  <wp14:pctHeight>0</wp14:pctHeight>
                </wp14:sizeRelV>
              </wp:anchor>
            </w:drawing>
          </mc:Choice>
          <mc:Fallback>
            <w:pict>
              <v:group w14:anchorId="6FAAA7B0" id="_x0000_s2106" style="position:absolute;left:0;text-align:left;margin-left:-3.5pt;margin-top:12.8pt;width:663.25pt;height:369.35pt;z-index:251934720;mso-position-horizontal-relative:margin;mso-height-relative:margin" coordorigin="-7" coordsize="5320,3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">
                <v:rect id="AutoShape 4" o:spid="_x0000_s2107" style="position:absolute;width:5306;height:3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" filled="f" stroked="f">
                  <o:lock v:ext="edit" aspectratio="t" text="t"/>
                </v:rect>
                <v:group id="Group 206" o:spid="_x0000_s2108" style="position:absolute;left:-7;top:14;width:5320;height:3236" coordorigin="-7,14" coordsize="5320,3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6" o:spid="_x0000_s2109" style="position:absolute;left:18;top:630;width:82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J0xgAAAN0AAAAPAAAAZHJzL2Rvd25yZXYueG1sRI9Ba8JA&#10;EIXvgv9hmYI33bQF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ZPJSdMYAAADdAAAA&#10;DwAAAAAAAAAAAAAAAAAHAgAAZHJzL2Rvd25yZXYueG1sUEsFBgAAAAADAAMAtwAAAPo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NOMBRE DEL PROYECTO:</w:t>
                          </w:r>
                        </w:p>
                      </w:txbxContent>
                    </v:textbox>
                  </v:rect>
                  <v:rect id="_x0000_s2110" style="position:absolute;left:2943;top:630;width:52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fvwwAAAN0AAAAPAAAAZHJzL2Rvd25yZXYueG1sRE9Li8Iw&#10;EL4L+x/CCN401YX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C77378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SUBPROGRAMA:</w:t>
                          </w:r>
                        </w:p>
                      </w:txbxContent>
                    </v:textbox>
                  </v:rect>
                  <v:rect id="_x0000_s2111" style="position:absolute;left:18;top:726;width:39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AaQxwAAAN0AAAAPAAAAZHJzL2Rvd25yZXYueG1sRI9Ba8JA&#10;EIXvBf/DMkJvdaOU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LIkBpDHAAAA3QAA&#10;AA8AAAAAAAAAAAAAAAAABwIAAGRycy9kb3ducmV2LnhtbFBLBQYAAAAAAwADALcAAAD7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PROGRAMA:</w:t>
                          </w:r>
                        </w:p>
                      </w:txbxContent>
                    </v:textbox>
                  </v:rect>
                  <v:rect id="Rectangle 9" o:spid="_x0000_s2112" style="position:absolute;left:2943;top:726;width:3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MLwgAAAN0AAAAPAAAAZHJzL2Rvd25yZXYueG1sRE9Li8Iw&#10;EL4L/ocwgjdNFRH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DdaKMLwgAAAN0AAAAPAAAA&#10;AAAAAAAAAAAAAAcCAABkcnMvZG93bnJldi54bWxQSwUGAAAAAAMAAwC3AAAA9g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DISTRITO:</w:t>
                          </w:r>
                        </w:p>
                      </w:txbxContent>
                    </v:textbox>
                  </v:rect>
                  <v:rect id="Rectangle 10" o:spid="_x0000_s2113" style="position:absolute;left:18;top:823;width:27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18wwAAAN0AAAAPAAAAZHJzL2Rvd25yZXYueG1sRE9Ni8Iw&#10;EL0L+x/CLHjTdGUR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Lbo9fM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REGION:</w:t>
                          </w:r>
                        </w:p>
                      </w:txbxContent>
                    </v:textbox>
                  </v:rect>
                  <v:rect id="Rectangle 11" o:spid="_x0000_s2114" style="position:absolute;left:2943;top:823;width:38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jnxQAAAN0AAAAPAAAAZHJzL2Rvd25yZXYueG1sRE9La8JA&#10;EL4X+h+WKXirm2op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BC9pjnxQAAAN0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LOCALIDAD:</w:t>
                          </w:r>
                        </w:p>
                      </w:txbxContent>
                    </v:textbox>
                  </v:rect>
                  <v:rect id="Rectangle 12" o:spid="_x0000_s2115" style="position:absolute;left:18;top:919;width:35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CTxAAAAN0AAAAPAAAAZHJzL2Rvd25yZXYueG1sRE9Na8JA&#10;EL0X/A/LCL01G0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M0fAJPEAAAA3QAAAA8A&#10;AAAAAAAAAAAAAAAABwIAAGRycy9kb3ducmV2LnhtbFBLBQYAAAAAAwADALcAAAD4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MUNICIPIO:</w:t>
                          </w:r>
                        </w:p>
                      </w:txbxContent>
                    </v:textbox>
                  </v:rect>
                  <v:rect id="Rectangle 13" o:spid="_x0000_s2116" style="position:absolute;left:2943;top:919;width:103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UIxQAAAN0AAAAPAAAAZHJzL2Rvd25yZXYueG1sRE9La8JA&#10;EL4X+h+WKXirm4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CiU6UIxQAAAN0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FECHA PROG. DE TERMINACIÓN:</w:t>
                          </w:r>
                        </w:p>
                      </w:txbxContent>
                    </v:textbox>
                  </v:rect>
                  <v:rect id="Rectangle 14" o:spid="_x0000_s2117" style="position:absolute;left:18;top:1015;width:78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t/xAAAAN0AAAAPAAAAZHJzL2Rvd25yZXYueG1sRE9Na8JA&#10;EL0X+h+WKfTWbFqK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FKBO3/EAAAA3QAAAA8A&#10;AAAAAAAAAAAAAAAABwIAAGRycy9kb3ducmV2LnhtbFBLBQYAAAAAAwADALcAAAD4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ascii="Arial" w:hAnsi="Arial" w:cstheme="minorBidi"/>
                              <w:color w:val="000000"/>
                              <w:kern w:val="24"/>
                              <w:sz w:val="16"/>
                              <w:szCs w:val="16"/>
                            </w:rPr>
                            <w:t>FECHA PROG. DE INICIO:</w:t>
                          </w:r>
                        </w:p>
                      </w:txbxContent>
                    </v:textbox>
                  </v:rect>
                  <v:rect id="Rectangle 15" o:spid="_x0000_s2118" style="position:absolute;left:2220;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Z7kxQAAAN0AAAAPAAAAZHJzL2Rvd25yZXYueG1sRE9La8JA&#10;EL4X+h+WKXirm4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A9zZ7k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v:textbox>
                  </v:rect>
                  <v:rect id="Rectangle 16" o:spid="_x0000_s2119" style="position:absolute;left:2418;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v:textbox>
                  </v:rect>
                  <v:rect id="Rectangle 17" o:spid="_x0000_s2120" style="position:absolute;left:2616;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v:textbox>
                  </v:rect>
                  <v:rect id="Rectangle 18" o:spid="_x0000_s2121" style="position:absolute;left:2813;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v:textbox>
                  </v:rect>
                  <v:rect id="Rectangle 19" o:spid="_x0000_s2122" style="position:absolute;left:3011;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v:textbox>
                  </v:rect>
                  <v:rect id="Rectangle 20" o:spid="_x0000_s2123" style="position:absolute;left:3209;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NqwwAAANsAAAAPAAAAZHJzL2Rvd25yZXYueG1sRI9Li8JA&#10;EITvgv9haMGbTlxF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0Z1DasMAAADb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v:textbox>
                  </v:rect>
                  <v:rect id="Rectangle 21" o:spid="_x0000_s2124" style="position:absolute;left:3407;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NsexQAAANsAAAAPAAAAZHJzL2Rvd25yZXYueG1sRI9Ba8JA&#10;FITvBf/D8oTemo0l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BedNsexQAAANs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v:textbox>
                  </v:rect>
                  <v:rect id="Rectangle 22" o:spid="_x0000_s2125" style="position:absolute;left:3605;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v:textbox>
                  </v:rect>
                  <v:rect id="Rectangle 23" o:spid="_x0000_s2126" style="position:absolute;left:3803;top:1427;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v:textbox>
                  </v:rect>
                  <v:rect id="Rectangle 24" o:spid="_x0000_s2127" style="position:absolute;left:3981;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v:textbox>
                  </v:rect>
                  <v:rect id="Rectangle 25" o:spid="_x0000_s2128" style="position:absolute;left:4179;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v:textbox>
                  </v:rect>
                  <v:rect id="Rectangle 26" o:spid="_x0000_s2129" style="position:absolute;left:4377;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v:textbox>
                  </v:rect>
                  <v:rect id="Rectangle 27" o:spid="_x0000_s2130" style="position:absolute;left:4575;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v:textbox>
                  </v:rect>
                  <v:rect id="Rectangle 28" o:spid="_x0000_s2131" style="position:absolute;left:4773;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v:textbox>
                  </v:rect>
                  <v:rect id="Rectangle 29" o:spid="_x0000_s2132" style="position:absolute;left:4971;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v:textbox>
                  </v:rect>
                  <v:rect id="Rectangle 30" o:spid="_x0000_s2133" style="position:absolute;left:5168;top:1427;width:8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v:textbox>
                  </v:rect>
                  <v:rect id="Rectangle 31" o:spid="_x0000_s2134" style="position:absolute;left:232;top:1542;width:437;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cstheme="minorBidi"/>
                              <w:b/>
                              <w:bCs/>
                              <w:color w:val="000000"/>
                              <w:kern w:val="24"/>
                              <w:sz w:val="14"/>
                              <w:szCs w:val="14"/>
                            </w:rPr>
                            <w:t>PRELIMINARES</w:t>
                          </w:r>
                        </w:p>
                      </w:txbxContent>
                    </v:textbox>
                  </v:rect>
                  <v:rect id="Rectangle 32" o:spid="_x0000_s2135" style="position:absolute;left:96;top:1626;width:4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v:textbox>
                  </v:rect>
                  <v:rect id="Rectangle 33" o:spid="_x0000_s2136" style="position:absolute;left:232;top:1639;width:431;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DEMOLICIONES</w:t>
                          </w:r>
                        </w:p>
                      </w:txbxContent>
                    </v:textbox>
                  </v:rect>
                  <v:rect id="Rectangle 34" o:spid="_x0000_s2137" style="position:absolute;left:94;top:1722;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v:textbox>
                  </v:rect>
                  <v:rect id="Rectangle 35" o:spid="_x0000_s2138" style="position:absolute;left:232;top:1735;width:584;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LIMPIA, TRAZO Y NIV.</w:t>
                          </w:r>
                        </w:p>
                      </w:txbxContent>
                    </v:textbox>
                  </v:rect>
                  <v:rect id="Rectangle 36" o:spid="_x0000_s2139" style="position:absolute;left:94;top:1818;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v:textbox>
                  </v:rect>
                  <v:rect id="Rectangle 37" o:spid="_x0000_s2140" style="position:absolute;left:232;top:1831;width:443;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EXCAVACIONES</w:t>
                          </w:r>
                        </w:p>
                      </w:txbxContent>
                    </v:textbox>
                  </v:rect>
                  <v:rect id="Rectangle 38" o:spid="_x0000_s2141" style="position:absolute;left:94;top:191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v:textbox>
                  </v:rect>
                  <v:rect id="Rectangle 39" o:spid="_x0000_s2142" style="position:absolute;left:232;top:1927;width:315;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ACARREOS</w:t>
                          </w:r>
                        </w:p>
                      </w:txbxContent>
                    </v:textbox>
                  </v:rect>
                  <v:rect id="Rectangle 40" o:spid="_x0000_s2143" style="position:absolute;left:232;top:2022;width:418;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b/>
                              <w:bCs/>
                              <w:color w:val="000000"/>
                              <w:kern w:val="24"/>
                              <w:sz w:val="14"/>
                              <w:szCs w:val="14"/>
                            </w:rPr>
                            <w:t>CIMENTACION</w:t>
                          </w:r>
                        </w:p>
                      </w:txbxContent>
                    </v:textbox>
                  </v:rect>
                  <v:rect id="Rectangle 41" o:spid="_x0000_s2144" style="position:absolute;left:94;top:2107;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v:textbox>
                  </v:rect>
                  <v:rect id="Rectangle 42" o:spid="_x0000_s2145" style="position:absolute;left:232;top:2120;width:219;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CIMBRA</w:t>
                          </w:r>
                        </w:p>
                      </w:txbxContent>
                    </v:textbox>
                  </v:rect>
                  <v:rect id="Rectangle 43" o:spid="_x0000_s2146" style="position:absolute;left:94;top:2203;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v:textbox>
                  </v:rect>
                  <v:rect id="Rectangle 44" o:spid="_x0000_s2147" style="position:absolute;left:232;top:2216;width:20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ACERO</w:t>
                          </w:r>
                        </w:p>
                      </w:txbxContent>
                    </v:textbox>
                  </v:rect>
                  <v:rect id="Rectangle 45" o:spid="_x0000_s2148" style="position:absolute;left:94;top:2299;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v:textbox>
                  </v:rect>
                  <v:rect id="Rectangle 46" o:spid="_x0000_s2149" style="position:absolute;left:232;top:2312;width:322;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CONCRETO</w:t>
                          </w:r>
                        </w:p>
                      </w:txbxContent>
                    </v:textbox>
                  </v:rect>
                  <v:rect id="Rectangle 47" o:spid="_x0000_s2150" style="position:absolute;left:232;top:2408;width:758;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ESTRUCTURAS CONCRETO</w:t>
                          </w:r>
                        </w:p>
                      </w:txbxContent>
                    </v:textbox>
                  </v:rect>
                  <v:rect id="Rectangle 48" o:spid="_x0000_s2151" style="position:absolute;left:232;top:2504;width:755;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ESTRUCTURAS METÁLICAS</w:t>
                          </w:r>
                        </w:p>
                      </w:txbxContent>
                    </v:textbox>
                  </v:rect>
                  <v:rect id="Rectangle 49" o:spid="_x0000_s2152" style="position:absolute;left:232;top:2599;width:780;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b/>
                              <w:bCs/>
                              <w:color w:val="000000"/>
                              <w:kern w:val="24"/>
                              <w:sz w:val="14"/>
                              <w:szCs w:val="14"/>
                            </w:rPr>
                            <w:t>ALBAÑILERIA Y ACABADOS</w:t>
                          </w:r>
                        </w:p>
                      </w:txbxContent>
                    </v:textbox>
                  </v:rect>
                  <v:rect id="Rectangle 50" o:spid="_x0000_s2153" style="position:absolute;left:94;top:268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v:textbox>
                  </v:rect>
                  <v:rect id="Rectangle 51" o:spid="_x0000_s2154" style="position:absolute;left:232;top:2697;width:309;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CASTILLOS</w:t>
                          </w:r>
                        </w:p>
                      </w:txbxContent>
                    </v:textbox>
                  </v:rect>
                  <v:rect id="Rectangle 52" o:spid="_x0000_s2155" style="position:absolute;left:94;top:2780;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v:textbox>
                  </v:rect>
                  <v:rect id="Rectangle 53" o:spid="_x0000_s2156" style="position:absolute;left:232;top:2793;width:209;height: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4"/>
                              <w:szCs w:val="14"/>
                            </w:rPr>
                          </w:pPr>
                          <w:r w:rsidRPr="00A72630">
                            <w:rPr>
                              <w:rFonts w:ascii="Arial" w:hAnsi="Arial" w:cstheme="minorBidi"/>
                              <w:color w:val="000000"/>
                              <w:kern w:val="24"/>
                              <w:sz w:val="14"/>
                              <w:szCs w:val="14"/>
                            </w:rPr>
                            <w:t>MUROS</w:t>
                          </w:r>
                        </w:p>
                      </w:txbxContent>
                    </v:textbox>
                  </v:rect>
                  <v:rect id="Rectangle 54" o:spid="_x0000_s2157" style="position:absolute;left:470;top:3176;width:3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b/>
                              <w:sz w:val="16"/>
                              <w:szCs w:val="16"/>
                            </w:rPr>
                          </w:pPr>
                          <w:r w:rsidRPr="00A72630">
                            <w:rPr>
                              <w:rFonts w:ascii="Arial" w:hAnsi="Arial" w:cstheme="minorBidi"/>
                              <w:b/>
                              <w:color w:val="000000"/>
                              <w:kern w:val="24"/>
                              <w:sz w:val="16"/>
                              <w:szCs w:val="16"/>
                            </w:rPr>
                            <w:t>EMPRESA</w:t>
                          </w:r>
                        </w:p>
                      </w:txbxContent>
                    </v:textbox>
                  </v:rect>
                  <v:rect id="Rectangle 55" o:spid="_x0000_s2158" style="position:absolute;left:3734;top:3176;width:80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b/>
                              <w:sz w:val="16"/>
                              <w:szCs w:val="16"/>
                            </w:rPr>
                          </w:pPr>
                          <w:r w:rsidRPr="00A72630">
                            <w:rPr>
                              <w:rFonts w:ascii="Arial" w:hAnsi="Arial" w:cstheme="minorBidi"/>
                              <w:b/>
                              <w:color w:val="000000"/>
                              <w:kern w:val="24"/>
                              <w:sz w:val="16"/>
                              <w:szCs w:val="16"/>
                            </w:rPr>
                            <w:t>REPRESENTANTE LEGAL</w:t>
                          </w:r>
                        </w:p>
                      </w:txbxContent>
                    </v:textbox>
                  </v:rect>
                  <v:rect id="Rectangle 56" o:spid="_x0000_s2159" style="position:absolute;left:2028;top:14;width:133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obGxgAAANwAAAAPAAAAZHJzL2Rvd25yZXYueG1sRI9Ba8JA&#10;FITvBf/D8oTe6qYR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DMaGxsYAAADc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v:textbox>
                  </v:rect>
                  <v:rect id="Rectangle 57" o:spid="_x0000_s2160" style="position:absolute;left:1125;top:110;width:3395;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x6yxgAAANwAAAAPAAAAZHJzL2Rvd25yZXYueG1sRI9Ba8JA&#10;FITvBf/D8oTe6qZBio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gy8essYAAADc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INSTITUTO OAXAQUEÑO CONSTRUCTOR DE INFRAESTRUCTURA EDUCATIVA</w:t>
                          </w:r>
                        </w:p>
                      </w:txbxContent>
                    </v:textbox>
                  </v:rect>
                  <v:rect id="Rectangle 59" o:spid="_x0000_s2161" style="position:absolute;left:211;top:413;width:4874;height: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22"/>
                              <w:szCs w:val="22"/>
                            </w:rPr>
                          </w:pPr>
                          <w:r w:rsidRPr="00A72630">
                            <w:rPr>
                              <w:rFonts w:ascii="Arial" w:hAnsi="Arial" w:cstheme="minorBidi"/>
                              <w:b/>
                              <w:bCs/>
                              <w:color w:val="000000"/>
                              <w:kern w:val="24"/>
                              <w:sz w:val="22"/>
                              <w:szCs w:val="22"/>
                            </w:rPr>
                            <w:t>PROGRAMA DE MONTOS MENSUALES DE UTILIZACIÓN DE MANO DE OBRA (POR PARTIDAS Y</w:t>
                          </w:r>
                          <w:r>
                            <w:rPr>
                              <w:rFonts w:ascii="Arial" w:hAnsi="Arial" w:cstheme="minorBidi"/>
                              <w:b/>
                              <w:bCs/>
                              <w:color w:val="000000"/>
                              <w:kern w:val="24"/>
                              <w:sz w:val="22"/>
                              <w:szCs w:val="22"/>
                            </w:rPr>
                            <w:t xml:space="preserve"> </w:t>
                          </w:r>
                          <w:r w:rsidRPr="00A72630">
                            <w:rPr>
                              <w:rFonts w:ascii="Arial" w:hAnsi="Arial" w:cstheme="minorBidi"/>
                              <w:b/>
                              <w:bCs/>
                              <w:color w:val="000000"/>
                              <w:kern w:val="24"/>
                              <w:sz w:val="22"/>
                              <w:szCs w:val="22"/>
                            </w:rPr>
                            <w:t>SUBPARTIDAS)</w:t>
                          </w:r>
                        </w:p>
                      </w:txbxContent>
                    </v:textbox>
                  </v:rect>
                  <v:rect id="Rectangle 60" o:spid="_x0000_s2162" style="position:absolute;left:65;top:1321;width:9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No.</w:t>
                          </w:r>
                        </w:p>
                      </w:txbxContent>
                    </v:textbox>
                  </v:rect>
                  <v:rect id="Rectangle 61" o:spid="_x0000_s2163" style="position:absolute;left:446;top:1276;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mz5wwAAAN0AAAAPAAAAZHJzL2Rvd25yZXYueG1sRE9Li8Iw&#10;EL4L+x/CCN40VRa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E7Zs+c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 xml:space="preserve">PARTIDAS Y </w:t>
                          </w:r>
                        </w:p>
                      </w:txbxContent>
                    </v:textbox>
                  </v:rect>
                  <v:rect id="Rectangle 62" o:spid="_x0000_s2164" style="position:absolute;left:412;top:1366;width:45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SUBPARTIDAS</w:t>
                          </w:r>
                        </w:p>
                      </w:txbxContent>
                    </v:textbox>
                  </v:rect>
                  <v:rect id="Rectangle 63" o:spid="_x0000_s2165" style="position:absolute;left:1695;top:1232;width:30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 xml:space="preserve">IMPORTE </w:t>
                          </w:r>
                        </w:p>
                      </w:txbxContent>
                    </v:textbox>
                  </v:rect>
                  <v:rect id="Rectangle 64" o:spid="_x0000_s2166" style="position:absolute;left:1683;top:1321;width:34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 xml:space="preserve">TOTAL, DE </w:t>
                          </w:r>
                        </w:p>
                      </w:txbxContent>
                    </v:textbox>
                  </v:rect>
                  <v:rect id="Rectangle 65" o:spid="_x0000_s2167" style="position:absolute;left:1672;top:1411;width:35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JORNADAS</w:t>
                          </w:r>
                        </w:p>
                      </w:txbxContent>
                    </v:textbox>
                  </v:rect>
                  <v:rect id="Rectangle 66" o:spid="_x0000_s2168" style="position:absolute;left:2461;top:1220;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v:textbox>
                  </v:rect>
                  <v:rect id="Rectangle 67" o:spid="_x0000_s2169" style="position:absolute;left:1121;top:1321;width:39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QxuxQAAANwAAAAPAAAAZHJzL2Rvd25yZXYueG1sRI9Pi8Iw&#10;FMTvwn6H8Ba8aaqg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CYUQxuxQAAANw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CATEGORIA</w:t>
                          </w:r>
                        </w:p>
                      </w:txbxContent>
                    </v:textbox>
                  </v:rect>
                  <v:rect id="Rectangle 68" o:spid="_x0000_s2170" style="position:absolute;left:3252;top:1220;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v:textbox>
                  </v:rect>
                  <v:rect id="Rectangle 69" o:spid="_x0000_s2171" style="position:absolute;left:4043;top:1220;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v:textbox>
                  </v:rect>
                  <v:rect id="Rectangle 70" o:spid="_x0000_s2172" style="position:absolute;left:4836;top:1220;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AjC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" filled="f" stroked="f">
                    <v:textbox inset="0,0,0,0">
                      <w:txbxContent>
                        <w:p w:rsidR="00A30657" w:rsidRPr="00A72630" w:rsidRDefault="00A30657" w:rsidP="002A1EF7">
                          <w:pPr>
                            <w:pStyle w:val="NormalWeb"/>
                            <w:kinsoku w:val="0"/>
                            <w:overflowPunct w:val="0"/>
                            <w:spacing w:before="0" w:beforeAutospacing="0" w:after="0" w:afterAutospacing="0"/>
                            <w:textAlignment w:val="baseline"/>
                            <w:rPr>
                              <w:sz w:val="16"/>
                              <w:szCs w:val="16"/>
                            </w:rPr>
                          </w:pPr>
                          <w:r w:rsidRPr="00A72630">
                            <w:rPr>
                              <w:rFonts w:cstheme="minorBidi"/>
                              <w:b/>
                              <w:bCs/>
                              <w:color w:val="000000"/>
                              <w:kern w:val="24"/>
                              <w:sz w:val="16"/>
                              <w:szCs w:val="16"/>
                            </w:rPr>
                            <w:t>MES</w:t>
                          </w:r>
                        </w:p>
                      </w:txbxContent>
                    </v:textbox>
                  </v:rect>
                  <v:rect id="Rectangle 71" o:spid="_x0000_s2173" style="position:absolute;left:2316;top:1329;width:46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72" o:spid="_x0000_s2174" style="position:absolute;left:3107;top:1329;width:46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73" o:spid="_x0000_s2175" style="position:absolute;left:3898;top:1329;width:46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74" o:spid="_x0000_s2176" style="position:absolute;left:4690;top:1329;width:46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ku1xgAAANwAAAAPAAAAZHJzL2Rvd25yZXYueG1sRI9Ba8JA&#10;FITvBf/D8oTe6qYR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3jZLtcYAAADc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S E M A N A S</w:t>
                          </w:r>
                        </w:p>
                      </w:txbxContent>
                    </v:textbox>
                  </v:rect>
                  <v:rect id="Rectangle 75" o:spid="_x0000_s2177" style="position:absolute;left:-7;top:383;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" fillcolor="black" stroked="f"/>
                  <v:rect id="Rectangle 76" o:spid="_x0000_s2178" style="position:absolute;left:7;top:3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" fillcolor="black" stroked="f"/>
                  <v:rect id="Rectangle 77" o:spid="_x0000_s2179" style="position:absolute;left:-7;top:383;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" fillcolor="black" stroked="f"/>
                  <v:rect id="Rectangle 78" o:spid="_x0000_s2180" style="position:absolute;left:7;top:3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" fillcolor="black" stroked="f"/>
                  <v:rect id="Rectangle 79" o:spid="_x0000_s2181" style="position:absolute;left:7;top:51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" fillcolor="black" stroked="f"/>
                  <v:rect id="Rectangle 80" o:spid="_x0000_s2182" style="position:absolute;left:-7;top:528;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" fillcolor="black" stroked="f"/>
                  <v:rect id="Rectangle 81" o:spid="_x0000_s2183" style="position:absolute;left:5291;top:3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" fillcolor="black" stroked="f"/>
                  <v:rect id="Rectangle 82" o:spid="_x0000_s2184" style="position:absolute;left:5306;top:383;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" fillcolor="black" stroked="f"/>
                  <v:line id="Line 83" o:spid="_x0000_s2185" style="position:absolute;visibility:visible;mso-wrap-style:square" from="1082,718" to="273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" strokeweight="0"/>
                  <v:rect id="Rectangle 84" o:spid="_x0000_s2186" style="position:absolute;left:1082;top:718;width:164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" fillcolor="black" stroked="f"/>
                  <v:line id="Line 85" o:spid="_x0000_s2187" style="position:absolute;visibility:visible;mso-wrap-style:square" from="1082,814" to="2731,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" strokeweight="0"/>
                  <v:rect id="Rectangle 86" o:spid="_x0000_s2188" style="position:absolute;left:1082;top:814;width:164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" fillcolor="black" stroked="f"/>
                  <v:line id="Line 87" o:spid="_x0000_s2189" style="position:absolute;visibility:visible;mso-wrap-style:square" from="1082,910" to="2731,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" strokeweight="0"/>
                  <v:rect id="Rectangle 88" o:spid="_x0000_s2190" style="position:absolute;left:1082;top:910;width:164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" fillcolor="black" stroked="f"/>
                  <v:line id="Line 89" o:spid="_x0000_s2191" style="position:absolute;visibility:visible;mso-wrap-style:square" from="1082,1007" to="2731,1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" strokeweight="0"/>
                  <v:rect id="Rectangle 90" o:spid="_x0000_s2192" style="position:absolute;left:1082;top:1007;width:164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" fillcolor="black" stroked="f"/>
                  <v:rect id="Rectangle 91" o:spid="_x0000_s2193" style="position:absolute;left:7;top:51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" fillcolor="black" stroked="f"/>
                  <v:rect id="Rectangle 92" o:spid="_x0000_s2194" style="position:absolute;left:-7;top:513;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" fillcolor="black" stroked="f"/>
                  <v:rect id="Rectangle 93" o:spid="_x0000_s2195" style="position:absolute;left:-7;top:1197;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" fillcolor="black" stroked="f"/>
                  <v:rect id="Rectangle 94" o:spid="_x0000_s2196" style="position:absolute;left:7;top:1212;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" fillcolor="black" stroked="f"/>
                  <v:rect id="Rectangle 95" o:spid="_x0000_s2197" style="position:absolute;left:5306;top:513;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" fillcolor="black" stroked="f"/>
                  <v:rect id="Rectangle 96" o:spid="_x0000_s2198" style="position:absolute;left:5291;top:51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" fillcolor="black" stroked="f"/>
                  <v:rect id="Rectangle 97" o:spid="_x0000_s2199" style="position:absolute;left:-7;top:405;width:7;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" fillcolor="black" stroked="f"/>
                  <v:rect id="Rectangle 98" o:spid="_x0000_s2200" style="position:absolute;left:7;top:405;width:8;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" fillcolor="black" stroked="f"/>
                  <v:rect id="Rectangle 99" o:spid="_x0000_s2201" style="position:absolute;left:5291;top:405;width:8;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" fillcolor="black" stroked="f"/>
                  <v:rect id="Rectangle 100" o:spid="_x0000_s2202" style="position:absolute;left:5306;top:405;width:7;height:1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" fillcolor="black" stroked="f"/>
                  <v:rect id="Rectangle 101" o:spid="_x0000_s2203" style="position:absolute;left:5291;top:1212;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" fillcolor="black" stroked="f"/>
                  <v:rect id="Rectangle 102" o:spid="_x0000_s2204" style="position:absolute;left:5306;top:1197;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" fillcolor="black" stroked="f"/>
                  <v:rect id="Rectangle 103" o:spid="_x0000_s2205" style="position:absolute;left:5291;top:1304;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" fillcolor="black" stroked="f"/>
                  <v:line id="Line 104" o:spid="_x0000_s2206" style="position:absolute;visibility:visible;mso-wrap-style:square" from="2925,1220" to="2925,1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" strokeweight="0"/>
                  <v:rect id="Rectangle 105" o:spid="_x0000_s2207" style="position:absolute;left:2925;top:1220;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" fillcolor="black" stroked="f"/>
                  <v:line id="Line 106" o:spid="_x0000_s2208" style="position:absolute;visibility:visible;mso-wrap-style:square" from="3716,1220" to="3716,1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" strokeweight="0"/>
                  <v:rect id="Rectangle 107" o:spid="_x0000_s2209" style="position:absolute;left:3716;top:1220;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" fillcolor="black" stroked="f"/>
                  <v:line id="Line 108" o:spid="_x0000_s2210" style="position:absolute;visibility:visible;mso-wrap-style:square" from="4507,1220" to="4507,1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" strokeweight="0"/>
                  <v:rect id="Rectangle 109" o:spid="_x0000_s2211" style="position:absolute;left:4507;top:1220;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" fillcolor="black" stroked="f"/>
                  <v:rect id="Rectangle 110" o:spid="_x0000_s2212" style="position:absolute;left:5291;top:1220;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" fillcolor="black" stroked="f"/>
                  <v:rect id="Rectangle 111" o:spid="_x0000_s2213" style="position:absolute;left:5306;top:1220;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" fillcolor="black" stroked="f"/>
                  <v:rect id="Rectangle 112" o:spid="_x0000_s2214" style="position:absolute;left:-7;top:1197;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" fillcolor="black" stroked="f"/>
                  <v:rect id="Rectangle 113" o:spid="_x0000_s2215" style="position:absolute;left:7;top:1212;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" fillcolor="black" stroked="f"/>
                  <v:rect id="Rectangle 114" o:spid="_x0000_s2216" style="position:absolute;left:7;top:1508;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" fillcolor="black" stroked="f"/>
                  <v:rect id="Rectangle 115" o:spid="_x0000_s2217" style="position:absolute;left:7;top:1508;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" fillcolor="black" stroked="f"/>
                  <v:rect id="Rectangle 116" o:spid="_x0000_s2218" style="position:absolute;left:7;top:152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" fillcolor="black" stroked="f"/>
                  <v:rect id="Rectangle 117" o:spid="_x0000_s2219" style="position:absolute;left:5291;top:131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" fillcolor="black" stroked="f"/>
                  <v:rect id="Rectangle 118" o:spid="_x0000_s2220" style="position:absolute;left:5306;top:1304;width:7;height: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" fillcolor="black" stroked="f"/>
                  <v:rect id="Rectangle 119" o:spid="_x0000_s2221" style="position:absolute;left:5291;top:1508;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" fillcolor="black" stroked="f"/>
                  <v:rect id="Rectangle 120" o:spid="_x0000_s2222" style="position:absolute;left:-7;top:1220;width: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" fillcolor="black" stroked="f"/>
                  <v:rect id="Rectangle 121" o:spid="_x0000_s2223" style="position:absolute;left:7;top:1220;width: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" fillcolor="black" stroked="f"/>
                  <v:line id="Line 122" o:spid="_x0000_s2224" style="position:absolute;visibility:visible;mso-wrap-style:square" from="216,1220" to="216,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" strokeweight="0"/>
                  <v:rect id="Rectangle 123" o:spid="_x0000_s2225" style="position:absolute;left:216;top:1220;width: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" fillcolor="black" stroked="f"/>
                  <v:line id="Line 124" o:spid="_x0000_s2226" style="position:absolute;visibility:visible;mso-wrap-style:square" from="1079,1220" to="1079,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" strokeweight="0"/>
                  <v:rect id="Rectangle 125" o:spid="_x0000_s2227" style="position:absolute;left:1079;top:1220;width: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" fillcolor="black" stroked="f"/>
                  <v:line id="Line 126" o:spid="_x0000_s2228" style="position:absolute;visibility:visible;mso-wrap-style:square" from="1570,1220" to="1570,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" strokeweight="0"/>
                  <v:rect id="Rectangle 127" o:spid="_x0000_s2229" style="position:absolute;left:1570;top:1220;width: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" fillcolor="black" stroked="f"/>
                  <v:line id="Line 128" o:spid="_x0000_s2230" style="position:absolute;visibility:visible;mso-wrap-style:square" from="2133,1220" to="2133,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" strokeweight="0"/>
                  <v:rect id="Rectangle 129" o:spid="_x0000_s2231" style="position:absolute;left:2133;top:1220;width: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" fillcolor="black" stroked="f"/>
                  <v:line id="Line 130" o:spid="_x0000_s2232" style="position:absolute;visibility:visible;mso-wrap-style:square" from="2331,1421" to="2331,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" strokeweight="0"/>
                  <v:rect id="Rectangle 131" o:spid="_x0000_s2233" style="position:absolute;left:2331;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" fillcolor="black" stroked="f"/>
                  <v:line id="Line 132" o:spid="_x0000_s2234" style="position:absolute;visibility:visible;mso-wrap-style:square" from="2529,1421" to="2529,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" strokeweight="0"/>
                  <v:rect id="Rectangle 133" o:spid="_x0000_s2235" style="position:absolute;left:2529;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" fillcolor="black" stroked="f"/>
                  <v:line id="Line 134" o:spid="_x0000_s2236" style="position:absolute;visibility:visible;mso-wrap-style:square" from="2727,1421" to="2727,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" strokeweight="0"/>
                  <v:rect id="Rectangle 135" o:spid="_x0000_s2237" style="position:absolute;left:2727;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" fillcolor="black" stroked="f"/>
                  <v:line id="Line 136" o:spid="_x0000_s2238" style="position:absolute;visibility:visible;mso-wrap-style:square" from="2925,1327" to="2925,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" strokeweight="0"/>
                  <v:rect id="Rectangle 137" o:spid="_x0000_s2239" style="position:absolute;left:2925;top:1327;width:7;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" fillcolor="black" stroked="f"/>
                  <v:line id="Line 138" o:spid="_x0000_s2240" style="position:absolute;visibility:visible;mso-wrap-style:square" from="3123,1421" to="3123,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" strokeweight="0"/>
                  <v:rect id="Rectangle 139" o:spid="_x0000_s2241" style="position:absolute;left:3123;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" fillcolor="black" stroked="f"/>
                  <v:line id="Line 140" o:spid="_x0000_s2242" style="position:absolute;visibility:visible;mso-wrap-style:square" from="3320,1421" to="3320,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" strokeweight="0"/>
                  <v:rect id="Rectangle 141" o:spid="_x0000_s2243" style="position:absolute;left:3320;top:1421;width:8;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" fillcolor="black" stroked="f"/>
                  <v:line id="Line 142" o:spid="_x0000_s2244" style="position:absolute;visibility:visible;mso-wrap-style:square" from="3518,1421" to="3518,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" strokeweight="0"/>
                  <v:rect id="Rectangle 143" o:spid="_x0000_s2245" style="position:absolute;left:3518;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" fillcolor="black" stroked="f"/>
                  <v:line id="Line 144" o:spid="_x0000_s2246" style="position:absolute;visibility:visible;mso-wrap-style:square" from="3716,1327" to="3716,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" strokeweight="0"/>
                  <v:rect id="Rectangle 145" o:spid="_x0000_s2247" style="position:absolute;left:3716;top:1327;width:7;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" fillcolor="black" stroked="f"/>
                  <v:line id="Line 146" o:spid="_x0000_s2248" style="position:absolute;visibility:visible;mso-wrap-style:square" from="3914,1421" to="3914,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" strokeweight="0"/>
                  <v:rect id="Rectangle 147" o:spid="_x0000_s2249" style="position:absolute;left:3914;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" fillcolor="black" stroked="f"/>
                  <v:line id="Line 148" o:spid="_x0000_s2250" style="position:absolute;visibility:visible;mso-wrap-style:square" from="4112,1421" to="4112,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" strokeweight="0"/>
                  <v:rect id="Rectangle 149" o:spid="_x0000_s2251" style="position:absolute;left:4112;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" fillcolor="black" stroked="f"/>
                  <v:line id="Line 150" o:spid="_x0000_s2252" style="position:absolute;visibility:visible;mso-wrap-style:square" from="4310,1421" to="4310,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" strokeweight="0"/>
                  <v:rect id="Rectangle 151" o:spid="_x0000_s2253" style="position:absolute;left:4310;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" fillcolor="black" stroked="f"/>
                  <v:line id="Line 152" o:spid="_x0000_s2254" style="position:absolute;visibility:visible;mso-wrap-style:square" from="4507,1327" to="4507,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" strokeweight="0"/>
                  <v:rect id="Rectangle 153" o:spid="_x0000_s2255" style="position:absolute;left:4507;top:1327;width:8;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" fillcolor="black" stroked="f"/>
                  <v:line id="Line 154" o:spid="_x0000_s2256" style="position:absolute;visibility:visible;mso-wrap-style:square" from="4705,1421" to="4705,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" strokeweight="0"/>
                  <v:rect id="Rectangle 155" o:spid="_x0000_s2257" style="position:absolute;left:4705;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" fillcolor="black" stroked="f"/>
                  <v:line id="Line 156" o:spid="_x0000_s2258" style="position:absolute;visibility:visible;mso-wrap-style:square" from="4903,1421" to="4903,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" strokeweight="0"/>
                  <v:rect id="Rectangle 157" o:spid="_x0000_s2259" style="position:absolute;left:4903;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" fillcolor="black" stroked="f"/>
                  <v:line id="Line 158" o:spid="_x0000_s2260" style="position:absolute;visibility:visible;mso-wrap-style:square" from="5101,1421" to="5101,1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" strokeweight="0"/>
                  <v:rect id="Rectangle 159" o:spid="_x0000_s2261" style="position:absolute;left:5101;top:1421;width:7;height: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" fillcolor="black" stroked="f"/>
                  <v:rect id="Rectangle 160" o:spid="_x0000_s2262" style="position:absolute;left:5291;top:1327;width:8;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" fillcolor="black" stroked="f"/>
                  <v:rect id="Rectangle 161" o:spid="_x0000_s2263" style="position:absolute;left:5306;top:1327;width:7;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" fillcolor="black" stroked="f"/>
                  <v:rect id="Rectangle 162" o:spid="_x0000_s2264" style="position:absolute;left:-7;top:1508;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" fillcolor="black" stroked="f"/>
                  <v:rect id="Rectangle 163" o:spid="_x0000_s2265" style="position:absolute;left:7;top:152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" fillcolor="black" stroked="f"/>
                  <v:rect id="Rectangle 164" o:spid="_x0000_s2266" style="position:absolute;left:7;top:296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" fillcolor="black" stroked="f"/>
                  <v:rect id="Rectangle 165" o:spid="_x0000_s2267" style="position:absolute;left:-7;top:2977;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" fillcolor="black" stroked="f"/>
                  <v:rect id="Rectangle 166" o:spid="_x0000_s2268" style="position:absolute;left:5291;top:152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" fillcolor="black" stroked="f"/>
                  <v:rect id="Rectangle 167" o:spid="_x0000_s2269" style="position:absolute;left:5306;top:1508;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" fillcolor="black" stroked="f"/>
                  <v:rect id="Rectangle 168" o:spid="_x0000_s2270" style="position:absolute;left:7;top:296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" fillcolor="black" stroked="f"/>
                  <v:rect id="Rectangle 169" o:spid="_x0000_s2271" style="position:absolute;left:-7;top:296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" fillcolor="black" stroked="f"/>
                  <v:rect id="Rectangle 170" o:spid="_x0000_s2272" style="position:absolute;left:5306;top:296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" fillcolor="black" stroked="f"/>
                  <v:rect id="Rectangle 171" o:spid="_x0000_s2273" style="position:absolute;left:5291;top:296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" fillcolor="black" stroked="f"/>
                  <v:rect id="Rectangle 172" o:spid="_x0000_s2274" style="position:absolute;left:-7;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" fillcolor="black" stroked="f"/>
                  <v:rect id="Rectangle 173" o:spid="_x0000_s2275" style="position:absolute;left:7;top:1530;width: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" fillcolor="black" stroked="f"/>
                  <v:rect id="Rectangle 174" o:spid="_x0000_s2276" style="position:absolute;left:5291;top:1530;width: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" fillcolor="black" stroked="f"/>
                  <v:rect id="Rectangle 175" o:spid="_x0000_s2277" style="position:absolute;left:5306;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" fillcolor="black" stroked="f"/>
                  <v:line id="Line 176" o:spid="_x0000_s2278" style="position:absolute;visibility:visible;mso-wrap-style:square" from="216,1530" to="216,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" strokeweight="0"/>
                  <v:rect id="Rectangle 177" o:spid="_x0000_s2279" style="position:absolute;left:216;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" fillcolor="black" stroked="f"/>
                  <v:line id="Line 178" o:spid="_x0000_s2280" style="position:absolute;visibility:visible;mso-wrap-style:square" from="1079,1530" to="1079,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" strokeweight="0"/>
                  <v:rect id="Rectangle 179" o:spid="_x0000_s2281" style="position:absolute;left:1079;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" fillcolor="black" stroked="f"/>
                  <v:line id="Line 180" o:spid="_x0000_s2282" style="position:absolute;visibility:visible;mso-wrap-style:square" from="1570,1530" to="1570,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" strokeweight="0"/>
                  <v:rect id="Rectangle 181" o:spid="_x0000_s2283" style="position:absolute;left:1570;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" fillcolor="black" stroked="f"/>
                  <v:line id="Line 182" o:spid="_x0000_s2284" style="position:absolute;visibility:visible;mso-wrap-style:square" from="2133,1530" to="2133,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" strokeweight="0"/>
                  <v:rect id="Rectangle 183" o:spid="_x0000_s2285" style="position:absolute;left:2133;top:1530;width: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" fillcolor="black" stroked="f"/>
                  <v:line id="Line 184" o:spid="_x0000_s2286" style="position:absolute;visibility:visible;mso-wrap-style:square" from="2925,1530" to="2925,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" strokeweight="0"/>
                  <v:rect id="Rectangle 185" o:spid="_x0000_s2287" style="position:absolute;left:2925;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" fillcolor="black" stroked="f"/>
                  <v:line id="Line 186" o:spid="_x0000_s2288" style="position:absolute;visibility:visible;mso-wrap-style:square" from="3716,1530" to="3716,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" strokeweight="0"/>
                  <v:rect id="Rectangle 187" o:spid="_x0000_s2289" style="position:absolute;left:3716;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" fillcolor="black" stroked="f"/>
                  <v:line id="Line 188" o:spid="_x0000_s2290" style="position:absolute;visibility:visible;mso-wrap-style:square" from="4507,1530" to="4507,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" strokeweight="0"/>
                  <v:rect id="Rectangle 189" o:spid="_x0000_s2291" style="position:absolute;left:4507;top:1530;width: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" fillcolor="black" stroked="f"/>
                  <v:line id="Line 190" o:spid="_x0000_s2292" style="position:absolute;visibility:visible;mso-wrap-style:square" from="2331,1530" to="2331,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" strokeweight="0"/>
                  <v:rect id="Rectangle 191" o:spid="_x0000_s2293" style="position:absolute;left:2331;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" fillcolor="black" stroked="f"/>
                  <v:line id="Line 192" o:spid="_x0000_s2294" style="position:absolute;visibility:visible;mso-wrap-style:square" from="2529,1530" to="2529,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" strokeweight="0"/>
                  <v:rect id="Rectangle 193" o:spid="_x0000_s2295" style="position:absolute;left:2529;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" fillcolor="black" stroked="f"/>
                  <v:line id="Line 194" o:spid="_x0000_s2296" style="position:absolute;visibility:visible;mso-wrap-style:square" from="2727,1530" to="2727,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" strokeweight="0"/>
                  <v:rect id="Rectangle 195" o:spid="_x0000_s2297" style="position:absolute;left:2727;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" fillcolor="black" stroked="f"/>
                  <v:line id="Line 196" o:spid="_x0000_s2298" style="position:absolute;visibility:visible;mso-wrap-style:square" from="3123,1530" to="3123,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" strokeweight="0"/>
                  <v:rect id="Rectangle 197" o:spid="_x0000_s2299" style="position:absolute;left:3123;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" fillcolor="black" stroked="f"/>
                  <v:line id="Line 198" o:spid="_x0000_s2300" style="position:absolute;visibility:visible;mso-wrap-style:square" from="3320,1530" to="3320,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" strokeweight="0"/>
                  <v:rect id="Rectangle 199" o:spid="_x0000_s2301" style="position:absolute;left:3320;top:1530;width:8;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" fillcolor="black" stroked="f"/>
                  <v:line id="Line 200" o:spid="_x0000_s2302" style="position:absolute;visibility:visible;mso-wrap-style:square" from="3518,1530" to="3518,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" strokeweight="0"/>
                  <v:rect id="Rectangle 201" o:spid="_x0000_s2303" style="position:absolute;left:3518;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" fillcolor="black" stroked="f"/>
                  <v:line id="Line 202" o:spid="_x0000_s2304" style="position:absolute;visibility:visible;mso-wrap-style:square" from="3914,1530" to="3914,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" strokeweight="0"/>
                  <v:rect id="Rectangle 203" o:spid="_x0000_s2305" style="position:absolute;left:3914;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" fillcolor="black" stroked="f"/>
                  <v:line id="Line 204" o:spid="_x0000_s2306" style="position:absolute;visibility:visible;mso-wrap-style:square" from="4112,1530" to="4112,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" strokeweight="0"/>
                  <v:rect id="Rectangle 205" o:spid="_x0000_s2307" style="position:absolute;left:4112;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" fillcolor="black" stroked="f"/>
                </v:group>
                <v:line id="Line 207" o:spid="_x0000_s2308" style="position:absolute;visibility:visible;mso-wrap-style:square" from="4310,1530" to="4310,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" strokeweight="0"/>
                <v:rect id="Rectangle 208" o:spid="_x0000_s2309" style="position:absolute;left:4310;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" fillcolor="black" stroked="f"/>
                <v:line id="Line 209" o:spid="_x0000_s2310" style="position:absolute;visibility:visible;mso-wrap-style:square" from="4705,1530" to="4705,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" strokeweight="0"/>
                <v:rect id="Rectangle 210" o:spid="_x0000_s2311" style="position:absolute;left:4705;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" fillcolor="black" stroked="f"/>
                <v:line id="Line 211" o:spid="_x0000_s2312" style="position:absolute;visibility:visible;mso-wrap-style:square" from="4903,1530" to="4903,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" strokeweight="0"/>
                <v:rect id="Rectangle 212" o:spid="_x0000_s2313" style="position:absolute;left:4903;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" fillcolor="black" stroked="f"/>
                <v:line id="Line 213" o:spid="_x0000_s2314" style="position:absolute;visibility:visible;mso-wrap-style:square" from="5101,1530" to="5101,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" strokeweight="0"/>
                <v:rect id="Rectangle 214" o:spid="_x0000_s2315" style="position:absolute;left:5101;top:1530;width:7;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" fillcolor="black" stroked="f"/>
                <v:rect id="Rectangle 215" o:spid="_x0000_s2316" style="position:absolute;left:5291;top:3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" fillcolor="black" stroked="f"/>
                <v:rect id="Rectangle 216" o:spid="_x0000_s2317" style="position:absolute;left:5291;top:383;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" fillcolor="black" stroked="f"/>
                <v:rect id="Rectangle 217" o:spid="_x0000_s2318" style="position:absolute;left:15;top:383;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" fillcolor="black" stroked="f"/>
                <v:rect id="Rectangle 218" o:spid="_x0000_s2319" style="position:absolute;left:15;top:398;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" fillcolor="black" stroked="f"/>
                <v:rect id="Rectangle 219" o:spid="_x0000_s2320" style="position:absolute;left:5291;top:528;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" fillcolor="black" stroked="f"/>
                <v:rect id="Rectangle 220" o:spid="_x0000_s2321" style="position:absolute;left:5291;top:51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" fillcolor="black" stroked="f"/>
                <v:rect id="Rectangle 221" o:spid="_x0000_s2322" style="position:absolute;left:15;top:513;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" fillcolor="black" stroked="f"/>
                <v:rect id="Rectangle 222" o:spid="_x0000_s2323" style="position:absolute;left:15;top:528;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" fillcolor="black" stroked="f"/>
                <v:line id="Line 223" o:spid="_x0000_s2324" style="position:absolute;visibility:visible;mso-wrap-style:square" from="3720,718" to="530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" strokeweight="0"/>
                <v:rect id="Rectangle 224" o:spid="_x0000_s2325" style="position:absolute;left:3720;top:718;width:158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" fillcolor="black" stroked="f"/>
                <v:line id="Line 225" o:spid="_x0000_s2326" style="position:absolute;visibility:visible;mso-wrap-style:square" from="3720,814" to="530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" strokeweight="0"/>
                <v:rect id="Rectangle 226" o:spid="_x0000_s2327" style="position:absolute;left:3720;top:814;width:158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" fillcolor="black" stroked="f"/>
                <v:line id="Line 227" o:spid="_x0000_s2328" style="position:absolute;visibility:visible;mso-wrap-style:square" from="3720,910" to="5303,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" strokeweight="0"/>
                <v:rect id="Rectangle 228" o:spid="_x0000_s2329" style="position:absolute;left:3720;top:910;width:158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" fillcolor="black" stroked="f"/>
                <v:line id="Line 229" o:spid="_x0000_s2330" style="position:absolute;visibility:visible;mso-wrap-style:square" from="3720,1007" to="5303,1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" strokeweight="0"/>
                <v:rect id="Rectangle 230" o:spid="_x0000_s2331" style="position:absolute;left:3720;top:1007;width:1583;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" fillcolor="black" stroked="f"/>
                <v:line id="Line 231" o:spid="_x0000_s2332" style="position:absolute;visibility:visible;mso-wrap-style:square" from="1082,1103" to="2731,1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" strokeweight="0"/>
                <v:rect id="Rectangle 232" o:spid="_x0000_s2333" style="position:absolute;left:1082;top:1103;width:164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" fillcolor="black" stroked="f"/>
                <v:rect id="Rectangle 233" o:spid="_x0000_s2334" style="position:absolute;left:5291;top:1212;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" fillcolor="black" stroked="f"/>
                <v:rect id="Rectangle 234" o:spid="_x0000_s2335" style="position:absolute;left:5291;top:1197;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" fillcolor="black" stroked="f"/>
                <v:rect id="Rectangle 235" o:spid="_x0000_s2336" style="position:absolute;left:15;top:1197;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" fillcolor="black" stroked="f"/>
                <v:rect id="Rectangle 236" o:spid="_x0000_s2337" style="position:absolute;left:15;top:1212;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" fillcolor="black" stroked="f"/>
                <v:rect id="Rectangle 237" o:spid="_x0000_s2338" style="position:absolute;left:2141;top:1304;width:3150;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" fillcolor="black" stroked="f"/>
                <v:rect id="Rectangle 238" o:spid="_x0000_s2339" style="position:absolute;left:2141;top:1319;width:3150;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" fillcolor="black" stroked="f"/>
                <v:rect id="Rectangle 239" o:spid="_x0000_s2340" style="position:absolute;left:5291;top:1304;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" fillcolor="black" stroked="f"/>
                <v:rect id="Rectangle 240" o:spid="_x0000_s2341" style="position:absolute;left:5291;top:1319;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" fillcolor="black" stroked="f"/>
                <v:line id="Line 241" o:spid="_x0000_s2342" style="position:absolute;visibility:visible;mso-wrap-style:square" from="2141,1414" to="5291,1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" strokeweight="0"/>
                <v:rect id="Rectangle 242" o:spid="_x0000_s2343" style="position:absolute;left:2141;top:1414;width:315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" fillcolor="black" stroked="f"/>
                <v:rect id="Rectangle 243" o:spid="_x0000_s2344" style="position:absolute;left:5291;top:152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" fillcolor="black" stroked="f"/>
                <v:rect id="Rectangle 244" o:spid="_x0000_s2345" style="position:absolute;left:5291;top:1508;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" fillcolor="black" stroked="f"/>
                <v:rect id="Rectangle 245" o:spid="_x0000_s2346" style="position:absolute;left:15;top:1508;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" fillcolor="black" stroked="f"/>
                <v:rect id="Rectangle 246" o:spid="_x0000_s2347" style="position:absolute;left:15;top:1523;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" fillcolor="black" stroked="f"/>
                <v:line id="Line 247" o:spid="_x0000_s2348" style="position:absolute;visibility:visible;mso-wrap-style:square" from="15,1617" to="5291,1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" strokeweight="0"/>
                <v:rect id="Rectangle 248" o:spid="_x0000_s2349" style="position:absolute;left:15;top:1617;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" fillcolor="black" stroked="f"/>
                <v:line id="Line 249" o:spid="_x0000_s2350" style="position:absolute;visibility:visible;mso-wrap-style:square" from="15,1713" to="5291,1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" strokeweight="0"/>
                <v:rect id="Rectangle 250" o:spid="_x0000_s2351" style="position:absolute;left:15;top:1713;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" fillcolor="black" stroked="f"/>
                <v:line id="Line 251" o:spid="_x0000_s2352" style="position:absolute;visibility:visible;mso-wrap-style:square" from="15,1810" to="5291,1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" strokeweight="0"/>
                <v:rect id="Rectangle 252" o:spid="_x0000_s2353" style="position:absolute;left:15;top:1810;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" fillcolor="black" stroked="f"/>
                <v:line id="Line 253" o:spid="_x0000_s2354" style="position:absolute;visibility:visible;mso-wrap-style:square" from="15,1906" to="5291,1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" strokeweight="0"/>
                <v:rect id="Rectangle 254" o:spid="_x0000_s2355" style="position:absolute;left:15;top:1906;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" fillcolor="black" stroked="f"/>
                <v:line id="Line 255" o:spid="_x0000_s2356" style="position:absolute;visibility:visible;mso-wrap-style:square" from="15,2002" to="5291,2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" strokeweight="0"/>
                <v:rect id="Rectangle 256" o:spid="_x0000_s2357" style="position:absolute;left:15;top:2002;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" fillcolor="black" stroked="f"/>
                <v:line id="Line 257" o:spid="_x0000_s2358" style="position:absolute;visibility:visible;mso-wrap-style:square" from="15,2098" to="5291,2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" strokeweight="0"/>
                <v:rect id="Rectangle 258" o:spid="_x0000_s2359" style="position:absolute;left:15;top:2098;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" fillcolor="black" stroked="f"/>
                <v:line id="Line 259" o:spid="_x0000_s2360" style="position:absolute;visibility:visible;mso-wrap-style:square" from="15,2194" to="5291,2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" strokeweight="0"/>
                <v:rect id="Rectangle 260" o:spid="_x0000_s2361" style="position:absolute;left:15;top:2194;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" fillcolor="black" stroked="f"/>
                <v:line id="Line 261" o:spid="_x0000_s2362" style="position:absolute;visibility:visible;mso-wrap-style:square" from="15,2291" to="5291,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" strokeweight="0"/>
                <v:rect id="Rectangle 262" o:spid="_x0000_s2363" style="position:absolute;left:15;top:2291;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" fillcolor="black" stroked="f"/>
                <v:line id="Line 263" o:spid="_x0000_s2364" style="position:absolute;visibility:visible;mso-wrap-style:square" from="15,2387" to="5291,2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" strokeweight="0"/>
                <v:rect id="Rectangle 264" o:spid="_x0000_s2365" style="position:absolute;left:15;top:2387;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" fillcolor="black" stroked="f"/>
                <v:line id="Line 265" o:spid="_x0000_s2366" style="position:absolute;visibility:visible;mso-wrap-style:square" from="15,2483" to="5291,2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" strokeweight="0"/>
                <v:rect id="Rectangle 266" o:spid="_x0000_s2367" style="position:absolute;left:15;top:2483;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" fillcolor="black" stroked="f"/>
                <v:line id="Line 267" o:spid="_x0000_s2368" style="position:absolute;visibility:visible;mso-wrap-style:square" from="15,2579" to="5291,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" strokeweight="0"/>
                <v:rect id="Rectangle 268" o:spid="_x0000_s2369" style="position:absolute;left:15;top:2579;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" fillcolor="black" stroked="f"/>
                <v:line id="Line 269" o:spid="_x0000_s2370" style="position:absolute;visibility:visible;mso-wrap-style:square" from="15,2675" to="5291,2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" strokeweight="0"/>
                <v:rect id="Rectangle 270" o:spid="_x0000_s2371" style="position:absolute;left:15;top:2675;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" fillcolor="black" stroked="f"/>
                <v:line id="Line 271" o:spid="_x0000_s2372" style="position:absolute;visibility:visible;mso-wrap-style:square" from="15,2771" to="5291,2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" strokeweight="0"/>
                <v:rect id="Rectangle 272" o:spid="_x0000_s2373" style="position:absolute;left:15;top:2771;width:5276;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" fillcolor="black" stroked="f"/>
                <v:line id="Line 273" o:spid="_x0000_s2374" style="position:absolute;visibility:visible;mso-wrap-style:square" from="15,2868" to="5291,2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" strokeweight="0"/>
                <v:rect id="Rectangle 274" o:spid="_x0000_s2375" style="position:absolute;left:15;top:2868;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" fillcolor="black" stroked="f"/>
                <v:rect id="Rectangle 275" o:spid="_x0000_s2376" style="position:absolute;left:5291;top:2977;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" fillcolor="black" stroked="f"/>
                <v:rect id="Rectangle 276" o:spid="_x0000_s2377" style="position:absolute;left:5291;top:296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" fillcolor="black" stroked="f"/>
                <v:rect id="Rectangle 277" o:spid="_x0000_s2378" style="position:absolute;left:15;top:2962;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" fillcolor="black" stroked="f"/>
                <v:rect id="Rectangle 278" o:spid="_x0000_s2379" style="position:absolute;left:15;top:2977;width:527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" fillcolor="black" stroked="f"/>
                <w10:wrap anchorx="margin"/>
              </v:group>
            </w:pict>
          </mc:Fallback>
        </mc:AlternateContent>
      </w: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CA1A70" w:rsidRDefault="00CA1A70" w:rsidP="00CA1A70">
      <w:pPr>
        <w:spacing w:after="0" w:line="240" w:lineRule="auto"/>
        <w:jc w:val="center"/>
        <w:rPr>
          <w:rFonts w:ascii="Times New Roman" w:eastAsia="Times New Roman" w:hAnsi="Times New Roman" w:cs="Times New Roman"/>
          <w:b/>
          <w:sz w:val="20"/>
          <w:szCs w:val="24"/>
          <w:lang w:val="es-ES_tradnl" w:eastAsia="es-ES"/>
        </w:rPr>
      </w:pPr>
      <w:r>
        <w:rPr>
          <w:rFonts w:ascii="Times New Roman" w:eastAsia="Times New Roman" w:hAnsi="Times New Roman" w:cs="Times New Roman"/>
          <w:b/>
          <w:sz w:val="20"/>
          <w:szCs w:val="24"/>
          <w:lang w:val="es-ES_tradnl" w:eastAsia="es-ES"/>
        </w:rPr>
        <w:t>ANEXO 10.II</w:t>
      </w:r>
    </w:p>
    <w:p w:rsidR="002A1EF7" w:rsidRDefault="00560EB6" w:rsidP="00257E0E">
      <w:pPr>
        <w:spacing w:after="0" w:line="240" w:lineRule="auto"/>
        <w:jc w:val="center"/>
        <w:rPr>
          <w:rFonts w:ascii="Times New Roman" w:eastAsia="Times New Roman" w:hAnsi="Times New Roman" w:cs="Times New Roman"/>
          <w:b/>
          <w:sz w:val="20"/>
          <w:szCs w:val="24"/>
          <w:lang w:val="es-ES_tradnl" w:eastAsia="es-ES"/>
        </w:rPr>
      </w:pPr>
      <w:r w:rsidRPr="00E53428">
        <w:rPr>
          <w:noProof/>
          <w:lang w:eastAsia="es-MX"/>
        </w:rPr>
        <mc:AlternateContent>
          <mc:Choice Requires="wpg">
            <w:drawing>
              <wp:anchor distT="0" distB="0" distL="114300" distR="114300" simplePos="0" relativeHeight="251935744" behindDoc="0" locked="0" layoutInCell="1" allowOverlap="1" wp14:anchorId="5E340649" wp14:editId="0CE21A3B">
                <wp:simplePos x="0" y="0"/>
                <wp:positionH relativeFrom="margin">
                  <wp:posOffset>57150</wp:posOffset>
                </wp:positionH>
                <wp:positionV relativeFrom="paragraph">
                  <wp:posOffset>128905</wp:posOffset>
                </wp:positionV>
                <wp:extent cx="8537575" cy="4651375"/>
                <wp:effectExtent l="0" t="0" r="0" b="0"/>
                <wp:wrapNone/>
                <wp:docPr id="2560" name="Group 282"/>
                <wp:cNvGraphicFramePr/>
                <a:graphic xmlns:a="http://schemas.openxmlformats.org/drawingml/2006/main">
                  <a:graphicData uri="http://schemas.microsoft.com/office/word/2010/wordprocessingGroup">
                    <wpg:wgp>
                      <wpg:cNvGrpSpPr/>
                      <wpg:grpSpPr bwMode="auto">
                        <a:xfrm>
                          <a:off x="0" y="0"/>
                          <a:ext cx="8537575" cy="4651375"/>
                          <a:chOff x="0" y="0"/>
                          <a:chExt cx="5378" cy="3323"/>
                        </a:xfrm>
                      </wpg:grpSpPr>
                      <wps:wsp>
                        <wps:cNvPr id="2561" name="AutoShape 281"/>
                        <wps:cNvSpPr>
                          <a:spLocks noChangeAspect="1" noChangeArrowheads="1" noTextEdit="1"/>
                        </wps:cNvSpPr>
                        <wps:spPr bwMode="auto">
                          <a:xfrm>
                            <a:off x="7" y="0"/>
                            <a:ext cx="5364" cy="3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2562" name="Group 483"/>
                        <wpg:cNvGrpSpPr>
                          <a:grpSpLocks/>
                        </wpg:cNvGrpSpPr>
                        <wpg:grpSpPr bwMode="auto">
                          <a:xfrm>
                            <a:off x="0" y="6"/>
                            <a:ext cx="5378" cy="3297"/>
                            <a:chOff x="0" y="6"/>
                            <a:chExt cx="5378" cy="3297"/>
                          </a:xfrm>
                        </wpg:grpSpPr>
                        <wps:wsp>
                          <wps:cNvPr id="2563" name="Rectangle 283"/>
                          <wps:cNvSpPr>
                            <a:spLocks noChangeArrowheads="1"/>
                          </wps:cNvSpPr>
                          <wps:spPr bwMode="auto">
                            <a:xfrm>
                              <a:off x="25" y="717"/>
                              <a:ext cx="82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2564" name="Rectangle 284"/>
                          <wps:cNvSpPr>
                            <a:spLocks noChangeArrowheads="1"/>
                          </wps:cNvSpPr>
                          <wps:spPr bwMode="auto">
                            <a:xfrm>
                              <a:off x="2982" y="717"/>
                              <a:ext cx="52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2565" name="Rectangle 285"/>
                          <wps:cNvSpPr>
                            <a:spLocks noChangeArrowheads="1"/>
                          </wps:cNvSpPr>
                          <wps:spPr bwMode="auto">
                            <a:xfrm>
                              <a:off x="25" y="812"/>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2566" name="Rectangle 286"/>
                          <wps:cNvSpPr>
                            <a:spLocks noChangeArrowheads="1"/>
                          </wps:cNvSpPr>
                          <wps:spPr bwMode="auto">
                            <a:xfrm>
                              <a:off x="2982" y="812"/>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2567" name="Rectangle 287"/>
                          <wps:cNvSpPr>
                            <a:spLocks noChangeArrowheads="1"/>
                          </wps:cNvSpPr>
                          <wps:spPr bwMode="auto">
                            <a:xfrm>
                              <a:off x="25" y="907"/>
                              <a:ext cx="2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2568" name="Rectangle 288"/>
                          <wps:cNvSpPr>
                            <a:spLocks noChangeArrowheads="1"/>
                          </wps:cNvSpPr>
                          <wps:spPr bwMode="auto">
                            <a:xfrm>
                              <a:off x="2982" y="907"/>
                              <a:ext cx="38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wps:txbx>
                          <wps:bodyPr vert="horz" wrap="square" lIns="0" tIns="0" rIns="0" bIns="0" numCol="1" anchor="t" anchorCtr="0" compatLnSpc="1">
                            <a:prstTxWarp prst="textNoShape">
                              <a:avLst/>
                            </a:prstTxWarp>
                            <a:noAutofit/>
                          </wps:bodyPr>
                        </wps:wsp>
                        <wps:wsp>
                          <wps:cNvPr id="2569" name="Rectangle 289"/>
                          <wps:cNvSpPr>
                            <a:spLocks noChangeArrowheads="1"/>
                          </wps:cNvSpPr>
                          <wps:spPr bwMode="auto">
                            <a:xfrm>
                              <a:off x="25" y="1002"/>
                              <a:ext cx="3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2570" name="Rectangle 290"/>
                          <wps:cNvSpPr>
                            <a:spLocks noChangeArrowheads="1"/>
                          </wps:cNvSpPr>
                          <wps:spPr bwMode="auto">
                            <a:xfrm>
                              <a:off x="2982" y="1002"/>
                              <a:ext cx="103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2571" name="Rectangle 291"/>
                          <wps:cNvSpPr>
                            <a:spLocks noChangeArrowheads="1"/>
                          </wps:cNvSpPr>
                          <wps:spPr bwMode="auto">
                            <a:xfrm>
                              <a:off x="25" y="1097"/>
                              <a:ext cx="77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2572" name="Rectangle 292"/>
                          <wps:cNvSpPr>
                            <a:spLocks noChangeArrowheads="1"/>
                          </wps:cNvSpPr>
                          <wps:spPr bwMode="auto">
                            <a:xfrm>
                              <a:off x="22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2573" name="Rectangle 293"/>
                          <wps:cNvSpPr>
                            <a:spLocks noChangeArrowheads="1"/>
                          </wps:cNvSpPr>
                          <wps:spPr bwMode="auto">
                            <a:xfrm>
                              <a:off x="24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2574" name="Rectangle 294"/>
                          <wps:cNvSpPr>
                            <a:spLocks noChangeArrowheads="1"/>
                          </wps:cNvSpPr>
                          <wps:spPr bwMode="auto">
                            <a:xfrm>
                              <a:off x="26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2575" name="Rectangle 295"/>
                          <wps:cNvSpPr>
                            <a:spLocks noChangeArrowheads="1"/>
                          </wps:cNvSpPr>
                          <wps:spPr bwMode="auto">
                            <a:xfrm>
                              <a:off x="28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2576" name="Rectangle 296"/>
                          <wps:cNvSpPr>
                            <a:spLocks noChangeArrowheads="1"/>
                          </wps:cNvSpPr>
                          <wps:spPr bwMode="auto">
                            <a:xfrm>
                              <a:off x="30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2577" name="Rectangle 297"/>
                          <wps:cNvSpPr>
                            <a:spLocks noChangeArrowheads="1"/>
                          </wps:cNvSpPr>
                          <wps:spPr bwMode="auto">
                            <a:xfrm>
                              <a:off x="32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2578" name="Rectangle 298"/>
                          <wps:cNvSpPr>
                            <a:spLocks noChangeArrowheads="1"/>
                          </wps:cNvSpPr>
                          <wps:spPr bwMode="auto">
                            <a:xfrm>
                              <a:off x="34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2579" name="Rectangle 299"/>
                          <wps:cNvSpPr>
                            <a:spLocks noChangeArrowheads="1"/>
                          </wps:cNvSpPr>
                          <wps:spPr bwMode="auto">
                            <a:xfrm>
                              <a:off x="36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2580" name="Rectangle 300"/>
                          <wps:cNvSpPr>
                            <a:spLocks noChangeArrowheads="1"/>
                          </wps:cNvSpPr>
                          <wps:spPr bwMode="auto">
                            <a:xfrm>
                              <a:off x="3851" y="1503"/>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2581" name="Rectangle 301"/>
                          <wps:cNvSpPr>
                            <a:spLocks noChangeArrowheads="1"/>
                          </wps:cNvSpPr>
                          <wps:spPr bwMode="auto">
                            <a:xfrm>
                              <a:off x="40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wps:txbx>
                          <wps:bodyPr vert="horz" wrap="square" lIns="0" tIns="0" rIns="0" bIns="0" numCol="1" anchor="t" anchorCtr="0" compatLnSpc="1">
                            <a:prstTxWarp prst="textNoShape">
                              <a:avLst/>
                            </a:prstTxWarp>
                            <a:noAutofit/>
                          </wps:bodyPr>
                        </wps:wsp>
                        <wps:wsp>
                          <wps:cNvPr id="2582" name="Rectangle 302"/>
                          <wps:cNvSpPr>
                            <a:spLocks noChangeArrowheads="1"/>
                          </wps:cNvSpPr>
                          <wps:spPr bwMode="auto">
                            <a:xfrm>
                              <a:off x="42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wps:txbx>
                          <wps:bodyPr vert="horz" wrap="square" lIns="0" tIns="0" rIns="0" bIns="0" numCol="1" anchor="t" anchorCtr="0" compatLnSpc="1">
                            <a:prstTxWarp prst="textNoShape">
                              <a:avLst/>
                            </a:prstTxWarp>
                            <a:noAutofit/>
                          </wps:bodyPr>
                        </wps:wsp>
                        <wps:wsp>
                          <wps:cNvPr id="2583" name="Rectangle 303"/>
                          <wps:cNvSpPr>
                            <a:spLocks noChangeArrowheads="1"/>
                          </wps:cNvSpPr>
                          <wps:spPr bwMode="auto">
                            <a:xfrm>
                              <a:off x="44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wps:txbx>
                          <wps:bodyPr vert="horz" wrap="square" lIns="0" tIns="0" rIns="0" bIns="0" numCol="1" anchor="t" anchorCtr="0" compatLnSpc="1">
                            <a:prstTxWarp prst="textNoShape">
                              <a:avLst/>
                            </a:prstTxWarp>
                            <a:noAutofit/>
                          </wps:bodyPr>
                        </wps:wsp>
                        <wps:wsp>
                          <wps:cNvPr id="2584" name="Rectangle 304"/>
                          <wps:cNvSpPr>
                            <a:spLocks noChangeArrowheads="1"/>
                          </wps:cNvSpPr>
                          <wps:spPr bwMode="auto">
                            <a:xfrm>
                              <a:off x="46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wps:txbx>
                          <wps:bodyPr vert="horz" wrap="square" lIns="0" tIns="0" rIns="0" bIns="0" numCol="1" anchor="t" anchorCtr="0" compatLnSpc="1">
                            <a:prstTxWarp prst="textNoShape">
                              <a:avLst/>
                            </a:prstTxWarp>
                            <a:noAutofit/>
                          </wps:bodyPr>
                        </wps:wsp>
                        <wps:wsp>
                          <wps:cNvPr id="2585" name="Rectangle 305"/>
                          <wps:cNvSpPr>
                            <a:spLocks noChangeArrowheads="1"/>
                          </wps:cNvSpPr>
                          <wps:spPr bwMode="auto">
                            <a:xfrm>
                              <a:off x="48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wps:txbx>
                          <wps:bodyPr vert="horz" wrap="square" lIns="0" tIns="0" rIns="0" bIns="0" numCol="1" anchor="t" anchorCtr="0" compatLnSpc="1">
                            <a:prstTxWarp prst="textNoShape">
                              <a:avLst/>
                            </a:prstTxWarp>
                            <a:noAutofit/>
                          </wps:bodyPr>
                        </wps:wsp>
                        <wps:wsp>
                          <wps:cNvPr id="2586" name="Rectangle 306"/>
                          <wps:cNvSpPr>
                            <a:spLocks noChangeArrowheads="1"/>
                          </wps:cNvSpPr>
                          <wps:spPr bwMode="auto">
                            <a:xfrm>
                              <a:off x="50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wps:txbx>
                          <wps:bodyPr vert="horz" wrap="square" lIns="0" tIns="0" rIns="0" bIns="0" numCol="1" anchor="t" anchorCtr="0" compatLnSpc="1">
                            <a:prstTxWarp prst="textNoShape">
                              <a:avLst/>
                            </a:prstTxWarp>
                            <a:noAutofit/>
                          </wps:bodyPr>
                        </wps:wsp>
                        <wps:wsp>
                          <wps:cNvPr id="2587" name="Rectangle 307"/>
                          <wps:cNvSpPr>
                            <a:spLocks noChangeArrowheads="1"/>
                          </wps:cNvSpPr>
                          <wps:spPr bwMode="auto">
                            <a:xfrm>
                              <a:off x="5232" y="1503"/>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wps:txbx>
                          <wps:bodyPr vert="horz" wrap="square" lIns="0" tIns="0" rIns="0" bIns="0" numCol="1" anchor="t" anchorCtr="0" compatLnSpc="1">
                            <a:prstTxWarp prst="textNoShape">
                              <a:avLst/>
                            </a:prstTxWarp>
                            <a:noAutofit/>
                          </wps:bodyPr>
                        </wps:wsp>
                        <wps:wsp>
                          <wps:cNvPr id="2588" name="Rectangle 308"/>
                          <wps:cNvSpPr>
                            <a:spLocks noChangeArrowheads="1"/>
                          </wps:cNvSpPr>
                          <wps:spPr bwMode="auto">
                            <a:xfrm>
                              <a:off x="241" y="1616"/>
                              <a:ext cx="436"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wps:txbx>
                          <wps:bodyPr vert="horz" wrap="square" lIns="0" tIns="0" rIns="0" bIns="0" numCol="1" anchor="t" anchorCtr="0" compatLnSpc="1">
                            <a:prstTxWarp prst="textNoShape">
                              <a:avLst/>
                            </a:prstTxWarp>
                            <a:noAutofit/>
                          </wps:bodyPr>
                        </wps:wsp>
                        <wps:wsp>
                          <wps:cNvPr id="2589" name="Rectangle 309"/>
                          <wps:cNvSpPr>
                            <a:spLocks noChangeArrowheads="1"/>
                          </wps:cNvSpPr>
                          <wps:spPr bwMode="auto">
                            <a:xfrm>
                              <a:off x="104" y="1699"/>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2590" name="Rectangle 310"/>
                          <wps:cNvSpPr>
                            <a:spLocks noChangeArrowheads="1"/>
                          </wps:cNvSpPr>
                          <wps:spPr bwMode="auto">
                            <a:xfrm>
                              <a:off x="242" y="1712"/>
                              <a:ext cx="430"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wps:txbx>
                          <wps:bodyPr vert="horz" wrap="square" lIns="0" tIns="0" rIns="0" bIns="0" numCol="1" anchor="t" anchorCtr="0" compatLnSpc="1">
                            <a:prstTxWarp prst="textNoShape">
                              <a:avLst/>
                            </a:prstTxWarp>
                            <a:noAutofit/>
                          </wps:bodyPr>
                        </wps:wsp>
                        <wps:wsp>
                          <wps:cNvPr id="2591" name="Rectangle 311"/>
                          <wps:cNvSpPr>
                            <a:spLocks noChangeArrowheads="1"/>
                          </wps:cNvSpPr>
                          <wps:spPr bwMode="auto">
                            <a:xfrm>
                              <a:off x="102" y="179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2592" name="Rectangle 312"/>
                          <wps:cNvSpPr>
                            <a:spLocks noChangeArrowheads="1"/>
                          </wps:cNvSpPr>
                          <wps:spPr bwMode="auto">
                            <a:xfrm>
                              <a:off x="242" y="1807"/>
                              <a:ext cx="58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p>
                            </w:txbxContent>
                          </wps:txbx>
                          <wps:bodyPr vert="horz" wrap="square" lIns="0" tIns="0" rIns="0" bIns="0" numCol="1" anchor="t" anchorCtr="0" compatLnSpc="1">
                            <a:prstTxWarp prst="textNoShape">
                              <a:avLst/>
                            </a:prstTxWarp>
                            <a:noAutofit/>
                          </wps:bodyPr>
                        </wps:wsp>
                        <wps:wsp>
                          <wps:cNvPr id="2593" name="Rectangle 313"/>
                          <wps:cNvSpPr>
                            <a:spLocks noChangeArrowheads="1"/>
                          </wps:cNvSpPr>
                          <wps:spPr bwMode="auto">
                            <a:xfrm>
                              <a:off x="102" y="1889"/>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2594" name="Rectangle 314"/>
                          <wps:cNvSpPr>
                            <a:spLocks noChangeArrowheads="1"/>
                          </wps:cNvSpPr>
                          <wps:spPr bwMode="auto">
                            <a:xfrm>
                              <a:off x="242" y="1902"/>
                              <a:ext cx="44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wps:txbx>
                          <wps:bodyPr vert="horz" wrap="square" lIns="0" tIns="0" rIns="0" bIns="0" numCol="1" anchor="t" anchorCtr="0" compatLnSpc="1">
                            <a:prstTxWarp prst="textNoShape">
                              <a:avLst/>
                            </a:prstTxWarp>
                            <a:noAutofit/>
                          </wps:bodyPr>
                        </wps:wsp>
                        <wps:wsp>
                          <wps:cNvPr id="2595" name="Rectangle 315"/>
                          <wps:cNvSpPr>
                            <a:spLocks noChangeArrowheads="1"/>
                          </wps:cNvSpPr>
                          <wps:spPr bwMode="auto">
                            <a:xfrm>
                              <a:off x="102" y="198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2596" name="Rectangle 316"/>
                          <wps:cNvSpPr>
                            <a:spLocks noChangeArrowheads="1"/>
                          </wps:cNvSpPr>
                          <wps:spPr bwMode="auto">
                            <a:xfrm>
                              <a:off x="242" y="1997"/>
                              <a:ext cx="314"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wps:txbx>
                          <wps:bodyPr vert="horz" wrap="square" lIns="0" tIns="0" rIns="0" bIns="0" numCol="1" anchor="t" anchorCtr="0" compatLnSpc="1">
                            <a:prstTxWarp prst="textNoShape">
                              <a:avLst/>
                            </a:prstTxWarp>
                            <a:noAutofit/>
                          </wps:bodyPr>
                        </wps:wsp>
                        <wps:wsp>
                          <wps:cNvPr id="2597" name="Rectangle 317"/>
                          <wps:cNvSpPr>
                            <a:spLocks noChangeArrowheads="1"/>
                          </wps:cNvSpPr>
                          <wps:spPr bwMode="auto">
                            <a:xfrm>
                              <a:off x="242" y="2090"/>
                              <a:ext cx="395"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CIMENTACION</w:t>
                                </w:r>
                              </w:p>
                            </w:txbxContent>
                          </wps:txbx>
                          <wps:bodyPr vert="horz" wrap="square" lIns="0" tIns="0" rIns="0" bIns="0" numCol="1" anchor="t" anchorCtr="0" compatLnSpc="1">
                            <a:prstTxWarp prst="textNoShape">
                              <a:avLst/>
                            </a:prstTxWarp>
                            <a:noAutofit/>
                          </wps:bodyPr>
                        </wps:wsp>
                        <wps:wsp>
                          <wps:cNvPr id="2598" name="Rectangle 318"/>
                          <wps:cNvSpPr>
                            <a:spLocks noChangeArrowheads="1"/>
                          </wps:cNvSpPr>
                          <wps:spPr bwMode="auto">
                            <a:xfrm>
                              <a:off x="102" y="217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2599" name="Rectangle 319"/>
                          <wps:cNvSpPr>
                            <a:spLocks noChangeArrowheads="1"/>
                          </wps:cNvSpPr>
                          <wps:spPr bwMode="auto">
                            <a:xfrm>
                              <a:off x="242" y="2187"/>
                              <a:ext cx="21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wps:txbx>
                          <wps:bodyPr vert="horz" wrap="square" lIns="0" tIns="0" rIns="0" bIns="0" numCol="1" anchor="t" anchorCtr="0" compatLnSpc="1">
                            <a:prstTxWarp prst="textNoShape">
                              <a:avLst/>
                            </a:prstTxWarp>
                            <a:noAutofit/>
                          </wps:bodyPr>
                        </wps:wsp>
                        <wps:wsp>
                          <wps:cNvPr id="2600" name="Rectangle 320"/>
                          <wps:cNvSpPr>
                            <a:spLocks noChangeArrowheads="1"/>
                          </wps:cNvSpPr>
                          <wps:spPr bwMode="auto">
                            <a:xfrm>
                              <a:off x="102" y="2269"/>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2601" name="Rectangle 321"/>
                          <wps:cNvSpPr>
                            <a:spLocks noChangeArrowheads="1"/>
                          </wps:cNvSpPr>
                          <wps:spPr bwMode="auto">
                            <a:xfrm>
                              <a:off x="242" y="2282"/>
                              <a:ext cx="199"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wps:txbx>
                          <wps:bodyPr vert="horz" wrap="square" lIns="0" tIns="0" rIns="0" bIns="0" numCol="1" anchor="t" anchorCtr="0" compatLnSpc="1">
                            <a:prstTxWarp prst="textNoShape">
                              <a:avLst/>
                            </a:prstTxWarp>
                            <a:noAutofit/>
                          </wps:bodyPr>
                        </wps:wsp>
                        <wps:wsp>
                          <wps:cNvPr id="2602" name="Rectangle 322"/>
                          <wps:cNvSpPr>
                            <a:spLocks noChangeArrowheads="1"/>
                          </wps:cNvSpPr>
                          <wps:spPr bwMode="auto">
                            <a:xfrm>
                              <a:off x="102" y="236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2603" name="Rectangle 323"/>
                          <wps:cNvSpPr>
                            <a:spLocks noChangeArrowheads="1"/>
                          </wps:cNvSpPr>
                          <wps:spPr bwMode="auto">
                            <a:xfrm>
                              <a:off x="242" y="2377"/>
                              <a:ext cx="321"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wps:txbx>
                          <wps:bodyPr vert="horz" wrap="square" lIns="0" tIns="0" rIns="0" bIns="0" numCol="1" anchor="t" anchorCtr="0" compatLnSpc="1">
                            <a:prstTxWarp prst="textNoShape">
                              <a:avLst/>
                            </a:prstTxWarp>
                            <a:noAutofit/>
                          </wps:bodyPr>
                        </wps:wsp>
                        <wps:wsp>
                          <wps:cNvPr id="2604" name="Rectangle 324"/>
                          <wps:cNvSpPr>
                            <a:spLocks noChangeArrowheads="1"/>
                          </wps:cNvSpPr>
                          <wps:spPr bwMode="auto">
                            <a:xfrm>
                              <a:off x="242" y="2472"/>
                              <a:ext cx="756"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wps:txbx>
                          <wps:bodyPr vert="horz" wrap="square" lIns="0" tIns="0" rIns="0" bIns="0" numCol="1" anchor="t" anchorCtr="0" compatLnSpc="1">
                            <a:prstTxWarp prst="textNoShape">
                              <a:avLst/>
                            </a:prstTxWarp>
                            <a:noAutofit/>
                          </wps:bodyPr>
                        </wps:wsp>
                        <wps:wsp>
                          <wps:cNvPr id="2605" name="Rectangle 325"/>
                          <wps:cNvSpPr>
                            <a:spLocks noChangeArrowheads="1"/>
                          </wps:cNvSpPr>
                          <wps:spPr bwMode="auto">
                            <a:xfrm>
                              <a:off x="242" y="2566"/>
                              <a:ext cx="753"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wps:txbx>
                          <wps:bodyPr vert="horz" wrap="square" lIns="0" tIns="0" rIns="0" bIns="0" numCol="1" anchor="t" anchorCtr="0" compatLnSpc="1">
                            <a:prstTxWarp prst="textNoShape">
                              <a:avLst/>
                            </a:prstTxWarp>
                            <a:noAutofit/>
                          </wps:bodyPr>
                        </wps:wsp>
                        <wps:wsp>
                          <wps:cNvPr id="2606" name="Rectangle 326"/>
                          <wps:cNvSpPr>
                            <a:spLocks noChangeArrowheads="1"/>
                          </wps:cNvSpPr>
                          <wps:spPr bwMode="auto">
                            <a:xfrm>
                              <a:off x="242" y="2660"/>
                              <a:ext cx="77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wps:txbx>
                          <wps:bodyPr vert="horz" wrap="square" lIns="0" tIns="0" rIns="0" bIns="0" numCol="1" anchor="t" anchorCtr="0" compatLnSpc="1">
                            <a:prstTxWarp prst="textNoShape">
                              <a:avLst/>
                            </a:prstTxWarp>
                            <a:noAutofit/>
                          </wps:bodyPr>
                        </wps:wsp>
                        <wps:wsp>
                          <wps:cNvPr id="2607" name="Rectangle 327"/>
                          <wps:cNvSpPr>
                            <a:spLocks noChangeArrowheads="1"/>
                          </wps:cNvSpPr>
                          <wps:spPr bwMode="auto">
                            <a:xfrm>
                              <a:off x="102" y="2743"/>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2608" name="Rectangle 328"/>
                          <wps:cNvSpPr>
                            <a:spLocks noChangeArrowheads="1"/>
                          </wps:cNvSpPr>
                          <wps:spPr bwMode="auto">
                            <a:xfrm>
                              <a:off x="242" y="2756"/>
                              <a:ext cx="30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wps:txbx>
                          <wps:bodyPr vert="horz" wrap="square" lIns="0" tIns="0" rIns="0" bIns="0" numCol="1" anchor="t" anchorCtr="0" compatLnSpc="1">
                            <a:prstTxWarp prst="textNoShape">
                              <a:avLst/>
                            </a:prstTxWarp>
                            <a:noAutofit/>
                          </wps:bodyPr>
                        </wps:wsp>
                        <wps:wsp>
                          <wps:cNvPr id="2609" name="Rectangle 329"/>
                          <wps:cNvSpPr>
                            <a:spLocks noChangeArrowheads="1"/>
                          </wps:cNvSpPr>
                          <wps:spPr bwMode="auto">
                            <a:xfrm>
                              <a:off x="102" y="2838"/>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2610" name="Rectangle 330"/>
                          <wps:cNvSpPr>
                            <a:spLocks noChangeArrowheads="1"/>
                          </wps:cNvSpPr>
                          <wps:spPr bwMode="auto">
                            <a:xfrm>
                              <a:off x="242" y="2851"/>
                              <a:ext cx="209"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wps:txbx>
                          <wps:bodyPr vert="horz" wrap="square" lIns="0" tIns="0" rIns="0" bIns="0" numCol="1" anchor="t" anchorCtr="0" compatLnSpc="1">
                            <a:prstTxWarp prst="textNoShape">
                              <a:avLst/>
                            </a:prstTxWarp>
                            <a:noAutofit/>
                          </wps:bodyPr>
                        </wps:wsp>
                        <wps:wsp>
                          <wps:cNvPr id="2611" name="Rectangle 331"/>
                          <wps:cNvSpPr>
                            <a:spLocks noChangeArrowheads="1"/>
                          </wps:cNvSpPr>
                          <wps:spPr bwMode="auto">
                            <a:xfrm>
                              <a:off x="483" y="3229"/>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2612" name="Rectangle 332"/>
                          <wps:cNvSpPr>
                            <a:spLocks noChangeArrowheads="1"/>
                          </wps:cNvSpPr>
                          <wps:spPr bwMode="auto">
                            <a:xfrm>
                              <a:off x="3782" y="3229"/>
                              <a:ext cx="80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2613" name="Rectangle 333"/>
                          <wps:cNvSpPr>
                            <a:spLocks noChangeArrowheads="1"/>
                          </wps:cNvSpPr>
                          <wps:spPr bwMode="auto">
                            <a:xfrm>
                              <a:off x="2058" y="6"/>
                              <a:ext cx="1463" cy="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wps:txbx>
                          <wps:bodyPr vert="horz" wrap="square" lIns="0" tIns="0" rIns="0" bIns="0" numCol="1" anchor="t" anchorCtr="0" compatLnSpc="1">
                            <a:prstTxWarp prst="textNoShape">
                              <a:avLst/>
                            </a:prstTxWarp>
                            <a:noAutofit/>
                          </wps:bodyPr>
                        </wps:wsp>
                        <wps:wsp>
                          <wps:cNvPr id="2614" name="Rectangle 334"/>
                          <wps:cNvSpPr>
                            <a:spLocks noChangeArrowheads="1"/>
                          </wps:cNvSpPr>
                          <wps:spPr bwMode="auto">
                            <a:xfrm>
                              <a:off x="1116" y="103"/>
                              <a:ext cx="3470"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INSTITUTO OAXAQUEÑO CONSTRUCTOR DE INFRAESTRUCTURA EDUCATIVA</w:t>
                                </w:r>
                              </w:p>
                            </w:txbxContent>
                          </wps:txbx>
                          <wps:bodyPr vert="horz" wrap="square" lIns="0" tIns="0" rIns="0" bIns="0" numCol="1" anchor="t" anchorCtr="0" compatLnSpc="1">
                            <a:prstTxWarp prst="textNoShape">
                              <a:avLst/>
                            </a:prstTxWarp>
                            <a:noAutofit/>
                          </wps:bodyPr>
                        </wps:wsp>
                        <wps:wsp>
                          <wps:cNvPr id="2615" name="Rectangle 336"/>
                          <wps:cNvSpPr>
                            <a:spLocks noChangeArrowheads="1"/>
                          </wps:cNvSpPr>
                          <wps:spPr bwMode="auto">
                            <a:xfrm>
                              <a:off x="270" y="410"/>
                              <a:ext cx="4792"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 xml:space="preserve">PROGRAMA DE MONTOS MENSUALES DE UTILIZACIÓN DE MAQUINARIA Y EQUIPO DE CONSTRUCCION (POR PARTIDAS Y </w:t>
                                </w:r>
                              </w:p>
                            </w:txbxContent>
                          </wps:txbx>
                          <wps:bodyPr vert="horz" wrap="square" lIns="0" tIns="0" rIns="0" bIns="0" numCol="1" anchor="t" anchorCtr="0" compatLnSpc="1">
                            <a:prstTxWarp prst="textNoShape">
                              <a:avLst/>
                            </a:prstTxWarp>
                            <a:noAutofit/>
                          </wps:bodyPr>
                        </wps:wsp>
                        <wps:wsp>
                          <wps:cNvPr id="2616" name="Rectangle 337"/>
                          <wps:cNvSpPr>
                            <a:spLocks noChangeArrowheads="1"/>
                          </wps:cNvSpPr>
                          <wps:spPr bwMode="auto">
                            <a:xfrm>
                              <a:off x="2382" y="504"/>
                              <a:ext cx="60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SUBPARTIDAS)</w:t>
                                </w:r>
                              </w:p>
                            </w:txbxContent>
                          </wps:txbx>
                          <wps:bodyPr vert="horz" wrap="square" lIns="0" tIns="0" rIns="0" bIns="0" numCol="1" anchor="t" anchorCtr="0" compatLnSpc="1">
                            <a:prstTxWarp prst="textNoShape">
                              <a:avLst/>
                            </a:prstTxWarp>
                            <a:noAutofit/>
                          </wps:bodyPr>
                        </wps:wsp>
                        <wps:wsp>
                          <wps:cNvPr id="2617" name="Rectangle 338"/>
                          <wps:cNvSpPr>
                            <a:spLocks noChangeArrowheads="1"/>
                          </wps:cNvSpPr>
                          <wps:spPr bwMode="auto">
                            <a:xfrm>
                              <a:off x="72" y="1399"/>
                              <a:ext cx="10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wps:txbx>
                          <wps:bodyPr vert="horz" wrap="square" lIns="0" tIns="0" rIns="0" bIns="0" numCol="1" anchor="t" anchorCtr="0" compatLnSpc="1">
                            <a:prstTxWarp prst="textNoShape">
                              <a:avLst/>
                            </a:prstTxWarp>
                            <a:noAutofit/>
                          </wps:bodyPr>
                        </wps:wsp>
                        <wps:wsp>
                          <wps:cNvPr id="2618" name="Rectangle 339"/>
                          <wps:cNvSpPr>
                            <a:spLocks noChangeArrowheads="1"/>
                          </wps:cNvSpPr>
                          <wps:spPr bwMode="auto">
                            <a:xfrm>
                              <a:off x="458" y="1355"/>
                              <a:ext cx="39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PARTIDAS Y</w:t>
                                </w:r>
                                <w:r>
                                  <w:rPr>
                                    <w:rFonts w:cstheme="minorBidi"/>
                                    <w:b/>
                                    <w:bCs/>
                                    <w:color w:val="000000"/>
                                    <w:kern w:val="24"/>
                                    <w:sz w:val="18"/>
                                    <w:szCs w:val="18"/>
                                  </w:rPr>
                                  <w:t xml:space="preserve"> </w:t>
                                </w:r>
                              </w:p>
                            </w:txbxContent>
                          </wps:txbx>
                          <wps:bodyPr vert="horz" wrap="square" lIns="0" tIns="0" rIns="0" bIns="0" numCol="1" anchor="t" anchorCtr="0" compatLnSpc="1">
                            <a:prstTxWarp prst="textNoShape">
                              <a:avLst/>
                            </a:prstTxWarp>
                            <a:noAutofit/>
                          </wps:bodyPr>
                        </wps:wsp>
                        <wps:wsp>
                          <wps:cNvPr id="2619" name="Rectangle 340"/>
                          <wps:cNvSpPr>
                            <a:spLocks noChangeArrowheads="1"/>
                          </wps:cNvSpPr>
                          <wps:spPr bwMode="auto">
                            <a:xfrm>
                              <a:off x="424" y="1443"/>
                              <a:ext cx="4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wps:txbx>
                          <wps:bodyPr vert="horz" wrap="square" lIns="0" tIns="0" rIns="0" bIns="0" numCol="1" anchor="t" anchorCtr="0" compatLnSpc="1">
                            <a:prstTxWarp prst="textNoShape">
                              <a:avLst/>
                            </a:prstTxWarp>
                            <a:noAutofit/>
                          </wps:bodyPr>
                        </wps:wsp>
                        <wps:wsp>
                          <wps:cNvPr id="2620" name="Rectangle 341"/>
                          <wps:cNvSpPr>
                            <a:spLocks noChangeArrowheads="1"/>
                          </wps:cNvSpPr>
                          <wps:spPr bwMode="auto">
                            <a:xfrm>
                              <a:off x="1116" y="1355"/>
                              <a:ext cx="43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MAQUINARIA</w:t>
                                </w:r>
                                <w:r>
                                  <w:rPr>
                                    <w:rFonts w:cstheme="minorBidi"/>
                                    <w:b/>
                                    <w:bCs/>
                                    <w:color w:val="000000"/>
                                    <w:kern w:val="24"/>
                                    <w:sz w:val="18"/>
                                    <w:szCs w:val="18"/>
                                  </w:rPr>
                                  <w:t xml:space="preserve"> </w:t>
                                </w:r>
                              </w:p>
                            </w:txbxContent>
                          </wps:txbx>
                          <wps:bodyPr vert="horz" wrap="square" lIns="0" tIns="0" rIns="0" bIns="0" numCol="1" anchor="t" anchorCtr="0" compatLnSpc="1">
                            <a:prstTxWarp prst="textNoShape">
                              <a:avLst/>
                            </a:prstTxWarp>
                            <a:noAutofit/>
                          </wps:bodyPr>
                        </wps:wsp>
                        <wps:wsp>
                          <wps:cNvPr id="2621" name="Rectangle 342"/>
                          <wps:cNvSpPr>
                            <a:spLocks noChangeArrowheads="1"/>
                          </wps:cNvSpPr>
                          <wps:spPr bwMode="auto">
                            <a:xfrm>
                              <a:off x="1182" y="1443"/>
                              <a:ext cx="315"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Y EQUIPO</w:t>
                                </w:r>
                              </w:p>
                            </w:txbxContent>
                          </wps:txbx>
                          <wps:bodyPr vert="horz" wrap="square" lIns="0" tIns="0" rIns="0" bIns="0" numCol="1" anchor="t" anchorCtr="0" compatLnSpc="1">
                            <a:prstTxWarp prst="textNoShape">
                              <a:avLst/>
                            </a:prstTxWarp>
                            <a:noAutofit/>
                          </wps:bodyPr>
                        </wps:wsp>
                        <wps:wsp>
                          <wps:cNvPr id="2622" name="Rectangle 343"/>
                          <wps:cNvSpPr>
                            <a:spLocks noChangeArrowheads="1"/>
                          </wps:cNvSpPr>
                          <wps:spPr bwMode="auto">
                            <a:xfrm>
                              <a:off x="1720" y="1310"/>
                              <a:ext cx="30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IMPORTE </w:t>
                                </w:r>
                              </w:p>
                            </w:txbxContent>
                          </wps:txbx>
                          <wps:bodyPr vert="horz" wrap="square" lIns="0" tIns="0" rIns="0" bIns="0" numCol="1" anchor="t" anchorCtr="0" compatLnSpc="1">
                            <a:prstTxWarp prst="textNoShape">
                              <a:avLst/>
                            </a:prstTxWarp>
                            <a:noAutofit/>
                          </wps:bodyPr>
                        </wps:wsp>
                        <wps:wsp>
                          <wps:cNvPr id="2623" name="Rectangle 344"/>
                          <wps:cNvSpPr>
                            <a:spLocks noChangeArrowheads="1"/>
                          </wps:cNvSpPr>
                          <wps:spPr bwMode="auto">
                            <a:xfrm>
                              <a:off x="1634" y="1399"/>
                              <a:ext cx="46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TOTAL HORAS </w:t>
                                </w:r>
                              </w:p>
                            </w:txbxContent>
                          </wps:txbx>
                          <wps:bodyPr vert="horz" wrap="square" lIns="0" tIns="0" rIns="0" bIns="0" numCol="1" anchor="t" anchorCtr="0" compatLnSpc="1">
                            <a:prstTxWarp prst="textNoShape">
                              <a:avLst/>
                            </a:prstTxWarp>
                            <a:noAutofit/>
                          </wps:bodyPr>
                        </wps:wsp>
                        <wps:wsp>
                          <wps:cNvPr id="2624" name="Rectangle 345"/>
                          <wps:cNvSpPr>
                            <a:spLocks noChangeArrowheads="1"/>
                          </wps:cNvSpPr>
                          <wps:spPr bwMode="auto">
                            <a:xfrm>
                              <a:off x="1689" y="1487"/>
                              <a:ext cx="36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EFECTIVAS</w:t>
                                </w:r>
                              </w:p>
                            </w:txbxContent>
                          </wps:txbx>
                          <wps:bodyPr vert="horz" wrap="square" lIns="0" tIns="0" rIns="0" bIns="0" numCol="1" anchor="t" anchorCtr="0" compatLnSpc="1">
                            <a:prstTxWarp prst="textNoShape">
                              <a:avLst/>
                            </a:prstTxWarp>
                            <a:noAutofit/>
                          </wps:bodyPr>
                        </wps:wsp>
                        <wps:wsp>
                          <wps:cNvPr id="2625" name="Rectangle 346"/>
                          <wps:cNvSpPr>
                            <a:spLocks noChangeArrowheads="1"/>
                          </wps:cNvSpPr>
                          <wps:spPr bwMode="auto">
                            <a:xfrm>
                              <a:off x="2495" y="1299"/>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626" name="Rectangle 347"/>
                          <wps:cNvSpPr>
                            <a:spLocks noChangeArrowheads="1"/>
                          </wps:cNvSpPr>
                          <wps:spPr bwMode="auto">
                            <a:xfrm>
                              <a:off x="3295" y="1299"/>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627" name="Rectangle 348"/>
                          <wps:cNvSpPr>
                            <a:spLocks noChangeArrowheads="1"/>
                          </wps:cNvSpPr>
                          <wps:spPr bwMode="auto">
                            <a:xfrm>
                              <a:off x="4095" y="1299"/>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628" name="Rectangle 349"/>
                          <wps:cNvSpPr>
                            <a:spLocks noChangeArrowheads="1"/>
                          </wps:cNvSpPr>
                          <wps:spPr bwMode="auto">
                            <a:xfrm>
                              <a:off x="4895" y="129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629" name="Rectangle 350"/>
                          <wps:cNvSpPr>
                            <a:spLocks noChangeArrowheads="1"/>
                          </wps:cNvSpPr>
                          <wps:spPr bwMode="auto">
                            <a:xfrm>
                              <a:off x="2348" y="1406"/>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630" name="Rectangle 351"/>
                          <wps:cNvSpPr>
                            <a:spLocks noChangeArrowheads="1"/>
                          </wps:cNvSpPr>
                          <wps:spPr bwMode="auto">
                            <a:xfrm>
                              <a:off x="3148" y="1406"/>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631" name="Rectangle 352"/>
                          <wps:cNvSpPr>
                            <a:spLocks noChangeArrowheads="1"/>
                          </wps:cNvSpPr>
                          <wps:spPr bwMode="auto">
                            <a:xfrm>
                              <a:off x="3948" y="1406"/>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632" name="Rectangle 353"/>
                          <wps:cNvSpPr>
                            <a:spLocks noChangeArrowheads="1"/>
                          </wps:cNvSpPr>
                          <wps:spPr bwMode="auto">
                            <a:xfrm>
                              <a:off x="4748" y="1406"/>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633" name="Rectangle 354"/>
                          <wps:cNvSpPr>
                            <a:spLocks noChangeArrowheads="1"/>
                          </wps:cNvSpPr>
                          <wps:spPr bwMode="auto">
                            <a:xfrm>
                              <a:off x="0" y="378"/>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34" name="Rectangle 355"/>
                          <wps:cNvSpPr>
                            <a:spLocks noChangeArrowheads="1"/>
                          </wps:cNvSpPr>
                          <wps:spPr bwMode="auto">
                            <a:xfrm>
                              <a:off x="14" y="39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35" name="Rectangle 356"/>
                          <wps:cNvSpPr>
                            <a:spLocks noChangeArrowheads="1"/>
                          </wps:cNvSpPr>
                          <wps:spPr bwMode="auto">
                            <a:xfrm>
                              <a:off x="0" y="378"/>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36" name="Rectangle 357"/>
                          <wps:cNvSpPr>
                            <a:spLocks noChangeArrowheads="1"/>
                          </wps:cNvSpPr>
                          <wps:spPr bwMode="auto">
                            <a:xfrm>
                              <a:off x="14" y="39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37" name="Rectangle 358"/>
                          <wps:cNvSpPr>
                            <a:spLocks noChangeArrowheads="1"/>
                          </wps:cNvSpPr>
                          <wps:spPr bwMode="auto">
                            <a:xfrm>
                              <a:off x="14" y="60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38" name="Rectangle 359"/>
                          <wps:cNvSpPr>
                            <a:spLocks noChangeArrowheads="1"/>
                          </wps:cNvSpPr>
                          <wps:spPr bwMode="auto">
                            <a:xfrm>
                              <a:off x="0" y="616"/>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39" name="Rectangle 360"/>
                          <wps:cNvSpPr>
                            <a:spLocks noChangeArrowheads="1"/>
                          </wps:cNvSpPr>
                          <wps:spPr bwMode="auto">
                            <a:xfrm>
                              <a:off x="5356" y="39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40" name="Rectangle 361"/>
                          <wps:cNvSpPr>
                            <a:spLocks noChangeArrowheads="1"/>
                          </wps:cNvSpPr>
                          <wps:spPr bwMode="auto">
                            <a:xfrm>
                              <a:off x="5371" y="378"/>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41" name="Line 362"/>
                          <wps:cNvCnPr/>
                          <wps:spPr bwMode="auto">
                            <a:xfrm>
                              <a:off x="1101" y="804"/>
                              <a:ext cx="16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2" name="Rectangle 363"/>
                          <wps:cNvSpPr>
                            <a:spLocks noChangeArrowheads="1"/>
                          </wps:cNvSpPr>
                          <wps:spPr bwMode="auto">
                            <a:xfrm>
                              <a:off x="1101" y="804"/>
                              <a:ext cx="166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43" name="Line 364"/>
                          <wps:cNvCnPr/>
                          <wps:spPr bwMode="auto">
                            <a:xfrm>
                              <a:off x="1101" y="898"/>
                              <a:ext cx="16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4" name="Rectangle 365"/>
                          <wps:cNvSpPr>
                            <a:spLocks noChangeArrowheads="1"/>
                          </wps:cNvSpPr>
                          <wps:spPr bwMode="auto">
                            <a:xfrm>
                              <a:off x="1101" y="898"/>
                              <a:ext cx="166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45" name="Line 366"/>
                          <wps:cNvCnPr/>
                          <wps:spPr bwMode="auto">
                            <a:xfrm>
                              <a:off x="1101" y="993"/>
                              <a:ext cx="16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6" name="Rectangle 367"/>
                          <wps:cNvSpPr>
                            <a:spLocks noChangeArrowheads="1"/>
                          </wps:cNvSpPr>
                          <wps:spPr bwMode="auto">
                            <a:xfrm>
                              <a:off x="1101" y="993"/>
                              <a:ext cx="166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47" name="Line 368"/>
                          <wps:cNvCnPr/>
                          <wps:spPr bwMode="auto">
                            <a:xfrm>
                              <a:off x="1101" y="1088"/>
                              <a:ext cx="16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8" name="Rectangle 369"/>
                          <wps:cNvSpPr>
                            <a:spLocks noChangeArrowheads="1"/>
                          </wps:cNvSpPr>
                          <wps:spPr bwMode="auto">
                            <a:xfrm>
                              <a:off x="1101" y="1088"/>
                              <a:ext cx="166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49" name="Rectangle 370"/>
                          <wps:cNvSpPr>
                            <a:spLocks noChangeArrowheads="1"/>
                          </wps:cNvSpPr>
                          <wps:spPr bwMode="auto">
                            <a:xfrm>
                              <a:off x="14" y="60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0" name="Rectangle 371"/>
                          <wps:cNvSpPr>
                            <a:spLocks noChangeArrowheads="1"/>
                          </wps:cNvSpPr>
                          <wps:spPr bwMode="auto">
                            <a:xfrm>
                              <a:off x="0" y="601"/>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1" name="Rectangle 372"/>
                          <wps:cNvSpPr>
                            <a:spLocks noChangeArrowheads="1"/>
                          </wps:cNvSpPr>
                          <wps:spPr bwMode="auto">
                            <a:xfrm>
                              <a:off x="0" y="1276"/>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2" name="Rectangle 373"/>
                          <wps:cNvSpPr>
                            <a:spLocks noChangeArrowheads="1"/>
                          </wps:cNvSpPr>
                          <wps:spPr bwMode="auto">
                            <a:xfrm>
                              <a:off x="14" y="129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3" name="Rectangle 374"/>
                          <wps:cNvSpPr>
                            <a:spLocks noChangeArrowheads="1"/>
                          </wps:cNvSpPr>
                          <wps:spPr bwMode="auto">
                            <a:xfrm>
                              <a:off x="5371" y="601"/>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4" name="Rectangle 375"/>
                          <wps:cNvSpPr>
                            <a:spLocks noChangeArrowheads="1"/>
                          </wps:cNvSpPr>
                          <wps:spPr bwMode="auto">
                            <a:xfrm>
                              <a:off x="5356" y="60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5" name="Rectangle 376"/>
                          <wps:cNvSpPr>
                            <a:spLocks noChangeArrowheads="1"/>
                          </wps:cNvSpPr>
                          <wps:spPr bwMode="auto">
                            <a:xfrm>
                              <a:off x="0" y="400"/>
                              <a:ext cx="7" cy="2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6" name="Rectangle 377"/>
                          <wps:cNvSpPr>
                            <a:spLocks noChangeArrowheads="1"/>
                          </wps:cNvSpPr>
                          <wps:spPr bwMode="auto">
                            <a:xfrm>
                              <a:off x="14" y="400"/>
                              <a:ext cx="8" cy="2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7" name="Rectangle 378"/>
                          <wps:cNvSpPr>
                            <a:spLocks noChangeArrowheads="1"/>
                          </wps:cNvSpPr>
                          <wps:spPr bwMode="auto">
                            <a:xfrm>
                              <a:off x="5356" y="400"/>
                              <a:ext cx="8" cy="2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8" name="Rectangle 379"/>
                          <wps:cNvSpPr>
                            <a:spLocks noChangeArrowheads="1"/>
                          </wps:cNvSpPr>
                          <wps:spPr bwMode="auto">
                            <a:xfrm>
                              <a:off x="5371" y="400"/>
                              <a:ext cx="7" cy="2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59" name="Rectangle 380"/>
                          <wps:cNvSpPr>
                            <a:spLocks noChangeArrowheads="1"/>
                          </wps:cNvSpPr>
                          <wps:spPr bwMode="auto">
                            <a:xfrm>
                              <a:off x="5356" y="129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0" name="Rectangle 381"/>
                          <wps:cNvSpPr>
                            <a:spLocks noChangeArrowheads="1"/>
                          </wps:cNvSpPr>
                          <wps:spPr bwMode="auto">
                            <a:xfrm>
                              <a:off x="5371" y="1276"/>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1" name="Rectangle 382"/>
                          <wps:cNvSpPr>
                            <a:spLocks noChangeArrowheads="1"/>
                          </wps:cNvSpPr>
                          <wps:spPr bwMode="auto">
                            <a:xfrm>
                              <a:off x="5356" y="1382"/>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2" name="Line 383"/>
                          <wps:cNvCnPr/>
                          <wps:spPr bwMode="auto">
                            <a:xfrm>
                              <a:off x="2964" y="1298"/>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3" name="Rectangle 384"/>
                          <wps:cNvSpPr>
                            <a:spLocks noChangeArrowheads="1"/>
                          </wps:cNvSpPr>
                          <wps:spPr bwMode="auto">
                            <a:xfrm>
                              <a:off x="2964" y="1298"/>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4" name="Line 385"/>
                          <wps:cNvCnPr/>
                          <wps:spPr bwMode="auto">
                            <a:xfrm>
                              <a:off x="3764" y="1298"/>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5" name="Rectangle 386"/>
                          <wps:cNvSpPr>
                            <a:spLocks noChangeArrowheads="1"/>
                          </wps:cNvSpPr>
                          <wps:spPr bwMode="auto">
                            <a:xfrm>
                              <a:off x="3764" y="1298"/>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6" name="Line 387"/>
                          <wps:cNvCnPr/>
                          <wps:spPr bwMode="auto">
                            <a:xfrm>
                              <a:off x="4564" y="1298"/>
                              <a:ext cx="0" cy="84"/>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7" name="Rectangle 388"/>
                          <wps:cNvSpPr>
                            <a:spLocks noChangeArrowheads="1"/>
                          </wps:cNvSpPr>
                          <wps:spPr bwMode="auto">
                            <a:xfrm>
                              <a:off x="4564" y="1298"/>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8" name="Rectangle 389"/>
                          <wps:cNvSpPr>
                            <a:spLocks noChangeArrowheads="1"/>
                          </wps:cNvSpPr>
                          <wps:spPr bwMode="auto">
                            <a:xfrm>
                              <a:off x="5356" y="1298"/>
                              <a:ext cx="8"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69" name="Rectangle 390"/>
                          <wps:cNvSpPr>
                            <a:spLocks noChangeArrowheads="1"/>
                          </wps:cNvSpPr>
                          <wps:spPr bwMode="auto">
                            <a:xfrm>
                              <a:off x="5371" y="1298"/>
                              <a:ext cx="7" cy="8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0" name="Rectangle 391"/>
                          <wps:cNvSpPr>
                            <a:spLocks noChangeArrowheads="1"/>
                          </wps:cNvSpPr>
                          <wps:spPr bwMode="auto">
                            <a:xfrm>
                              <a:off x="0" y="1276"/>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1" name="Rectangle 392"/>
                          <wps:cNvSpPr>
                            <a:spLocks noChangeArrowheads="1"/>
                          </wps:cNvSpPr>
                          <wps:spPr bwMode="auto">
                            <a:xfrm>
                              <a:off x="14" y="129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2" name="Rectangle 393"/>
                          <wps:cNvSpPr>
                            <a:spLocks noChangeArrowheads="1"/>
                          </wps:cNvSpPr>
                          <wps:spPr bwMode="auto">
                            <a:xfrm>
                              <a:off x="14" y="1583"/>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3" name="Rectangle 394"/>
                          <wps:cNvSpPr>
                            <a:spLocks noChangeArrowheads="1"/>
                          </wps:cNvSpPr>
                          <wps:spPr bwMode="auto">
                            <a:xfrm>
                              <a:off x="14" y="1583"/>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4" name="Rectangle 395"/>
                          <wps:cNvSpPr>
                            <a:spLocks noChangeArrowheads="1"/>
                          </wps:cNvSpPr>
                          <wps:spPr bwMode="auto">
                            <a:xfrm>
                              <a:off x="14" y="15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5" name="Rectangle 396"/>
                          <wps:cNvSpPr>
                            <a:spLocks noChangeArrowheads="1"/>
                          </wps:cNvSpPr>
                          <wps:spPr bwMode="auto">
                            <a:xfrm>
                              <a:off x="5356" y="139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6" name="Rectangle 397"/>
                          <wps:cNvSpPr>
                            <a:spLocks noChangeArrowheads="1"/>
                          </wps:cNvSpPr>
                          <wps:spPr bwMode="auto">
                            <a:xfrm>
                              <a:off x="5371" y="13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7" name="Rectangle 398"/>
                          <wps:cNvSpPr>
                            <a:spLocks noChangeArrowheads="1"/>
                          </wps:cNvSpPr>
                          <wps:spPr bwMode="auto">
                            <a:xfrm>
                              <a:off x="5356" y="1583"/>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8" name="Rectangle 399"/>
                          <wps:cNvSpPr>
                            <a:spLocks noChangeArrowheads="1"/>
                          </wps:cNvSpPr>
                          <wps:spPr bwMode="auto">
                            <a:xfrm>
                              <a:off x="0" y="1298"/>
                              <a:ext cx="7" cy="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79" name="Rectangle 400"/>
                          <wps:cNvSpPr>
                            <a:spLocks noChangeArrowheads="1"/>
                          </wps:cNvSpPr>
                          <wps:spPr bwMode="auto">
                            <a:xfrm>
                              <a:off x="14" y="1298"/>
                              <a:ext cx="8" cy="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80" name="Line 401"/>
                          <wps:cNvCnPr/>
                          <wps:spPr bwMode="auto">
                            <a:xfrm>
                              <a:off x="225" y="1298"/>
                              <a:ext cx="0" cy="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1" name="Rectangle 402"/>
                          <wps:cNvSpPr>
                            <a:spLocks noChangeArrowheads="1"/>
                          </wps:cNvSpPr>
                          <wps:spPr bwMode="auto">
                            <a:xfrm>
                              <a:off x="225" y="1298"/>
                              <a:ext cx="8" cy="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82" name="Line 403"/>
                          <wps:cNvCnPr/>
                          <wps:spPr bwMode="auto">
                            <a:xfrm>
                              <a:off x="1097" y="1298"/>
                              <a:ext cx="0" cy="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3" name="Rectangle 404"/>
                          <wps:cNvSpPr>
                            <a:spLocks noChangeArrowheads="1"/>
                          </wps:cNvSpPr>
                          <wps:spPr bwMode="auto">
                            <a:xfrm>
                              <a:off x="1097" y="1298"/>
                              <a:ext cx="8" cy="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84" name="Line 405"/>
                          <wps:cNvCnPr/>
                          <wps:spPr bwMode="auto">
                            <a:xfrm>
                              <a:off x="1594" y="1298"/>
                              <a:ext cx="0" cy="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5" name="Rectangle 406"/>
                          <wps:cNvSpPr>
                            <a:spLocks noChangeArrowheads="1"/>
                          </wps:cNvSpPr>
                          <wps:spPr bwMode="auto">
                            <a:xfrm>
                              <a:off x="1594" y="1298"/>
                              <a:ext cx="7" cy="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86" name="Line 407"/>
                          <wps:cNvCnPr/>
                          <wps:spPr bwMode="auto">
                            <a:xfrm>
                              <a:off x="2164" y="1298"/>
                              <a:ext cx="0" cy="2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7" name="Rectangle 408"/>
                          <wps:cNvSpPr>
                            <a:spLocks noChangeArrowheads="1"/>
                          </wps:cNvSpPr>
                          <wps:spPr bwMode="auto">
                            <a:xfrm>
                              <a:off x="2164" y="1298"/>
                              <a:ext cx="7" cy="2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88" name="Line 409"/>
                          <wps:cNvCnPr/>
                          <wps:spPr bwMode="auto">
                            <a:xfrm>
                              <a:off x="23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9" name="Rectangle 410"/>
                          <wps:cNvSpPr>
                            <a:spLocks noChangeArrowheads="1"/>
                          </wps:cNvSpPr>
                          <wps:spPr bwMode="auto">
                            <a:xfrm>
                              <a:off x="23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0" name="Line 411"/>
                          <wps:cNvCnPr/>
                          <wps:spPr bwMode="auto">
                            <a:xfrm>
                              <a:off x="25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1" name="Rectangle 412"/>
                          <wps:cNvSpPr>
                            <a:spLocks noChangeArrowheads="1"/>
                          </wps:cNvSpPr>
                          <wps:spPr bwMode="auto">
                            <a:xfrm>
                              <a:off x="25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2" name="Line 413"/>
                          <wps:cNvCnPr/>
                          <wps:spPr bwMode="auto">
                            <a:xfrm>
                              <a:off x="27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3" name="Rectangle 414"/>
                          <wps:cNvSpPr>
                            <a:spLocks noChangeArrowheads="1"/>
                          </wps:cNvSpPr>
                          <wps:spPr bwMode="auto">
                            <a:xfrm>
                              <a:off x="27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4" name="Line 415"/>
                          <wps:cNvCnPr/>
                          <wps:spPr bwMode="auto">
                            <a:xfrm>
                              <a:off x="2964" y="1404"/>
                              <a:ext cx="0" cy="1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5" name="Rectangle 416"/>
                          <wps:cNvSpPr>
                            <a:spLocks noChangeArrowheads="1"/>
                          </wps:cNvSpPr>
                          <wps:spPr bwMode="auto">
                            <a:xfrm>
                              <a:off x="2964" y="1404"/>
                              <a:ext cx="7" cy="1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6" name="Line 417"/>
                          <wps:cNvCnPr/>
                          <wps:spPr bwMode="auto">
                            <a:xfrm>
                              <a:off x="31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7" name="Rectangle 418"/>
                          <wps:cNvSpPr>
                            <a:spLocks noChangeArrowheads="1"/>
                          </wps:cNvSpPr>
                          <wps:spPr bwMode="auto">
                            <a:xfrm>
                              <a:off x="31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698" name="Line 419"/>
                          <wps:cNvCnPr/>
                          <wps:spPr bwMode="auto">
                            <a:xfrm>
                              <a:off x="33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99" name="Rectangle 420"/>
                          <wps:cNvSpPr>
                            <a:spLocks noChangeArrowheads="1"/>
                          </wps:cNvSpPr>
                          <wps:spPr bwMode="auto">
                            <a:xfrm>
                              <a:off x="33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00" name="Line 421"/>
                          <wps:cNvCnPr/>
                          <wps:spPr bwMode="auto">
                            <a:xfrm>
                              <a:off x="35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1" name="Rectangle 422"/>
                          <wps:cNvSpPr>
                            <a:spLocks noChangeArrowheads="1"/>
                          </wps:cNvSpPr>
                          <wps:spPr bwMode="auto">
                            <a:xfrm>
                              <a:off x="35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02" name="Line 423"/>
                          <wps:cNvCnPr/>
                          <wps:spPr bwMode="auto">
                            <a:xfrm>
                              <a:off x="3764" y="1404"/>
                              <a:ext cx="0" cy="1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3" name="Rectangle 424"/>
                          <wps:cNvSpPr>
                            <a:spLocks noChangeArrowheads="1"/>
                          </wps:cNvSpPr>
                          <wps:spPr bwMode="auto">
                            <a:xfrm>
                              <a:off x="3764" y="1404"/>
                              <a:ext cx="7" cy="1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04" name="Line 425"/>
                          <wps:cNvCnPr/>
                          <wps:spPr bwMode="auto">
                            <a:xfrm>
                              <a:off x="39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5" name="Rectangle 426"/>
                          <wps:cNvSpPr>
                            <a:spLocks noChangeArrowheads="1"/>
                          </wps:cNvSpPr>
                          <wps:spPr bwMode="auto">
                            <a:xfrm>
                              <a:off x="39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06" name="Line 427"/>
                          <wps:cNvCnPr/>
                          <wps:spPr bwMode="auto">
                            <a:xfrm>
                              <a:off x="41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7" name="Rectangle 428"/>
                          <wps:cNvSpPr>
                            <a:spLocks noChangeArrowheads="1"/>
                          </wps:cNvSpPr>
                          <wps:spPr bwMode="auto">
                            <a:xfrm>
                              <a:off x="41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08" name="Line 429"/>
                          <wps:cNvCnPr/>
                          <wps:spPr bwMode="auto">
                            <a:xfrm>
                              <a:off x="43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09" name="Rectangle 430"/>
                          <wps:cNvSpPr>
                            <a:spLocks noChangeArrowheads="1"/>
                          </wps:cNvSpPr>
                          <wps:spPr bwMode="auto">
                            <a:xfrm>
                              <a:off x="43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10" name="Line 431"/>
                          <wps:cNvCnPr/>
                          <wps:spPr bwMode="auto">
                            <a:xfrm>
                              <a:off x="4564" y="1404"/>
                              <a:ext cx="0" cy="17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1" name="Rectangle 432"/>
                          <wps:cNvSpPr>
                            <a:spLocks noChangeArrowheads="1"/>
                          </wps:cNvSpPr>
                          <wps:spPr bwMode="auto">
                            <a:xfrm>
                              <a:off x="4564" y="1404"/>
                              <a:ext cx="7" cy="1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12" name="Line 433"/>
                          <wps:cNvCnPr/>
                          <wps:spPr bwMode="auto">
                            <a:xfrm>
                              <a:off x="47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3" name="Rectangle 434"/>
                          <wps:cNvSpPr>
                            <a:spLocks noChangeArrowheads="1"/>
                          </wps:cNvSpPr>
                          <wps:spPr bwMode="auto">
                            <a:xfrm>
                              <a:off x="47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14" name="Line 435"/>
                          <wps:cNvCnPr/>
                          <wps:spPr bwMode="auto">
                            <a:xfrm>
                              <a:off x="49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5" name="Rectangle 436"/>
                          <wps:cNvSpPr>
                            <a:spLocks noChangeArrowheads="1"/>
                          </wps:cNvSpPr>
                          <wps:spPr bwMode="auto">
                            <a:xfrm>
                              <a:off x="49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16" name="Line 437"/>
                          <wps:cNvCnPr/>
                          <wps:spPr bwMode="auto">
                            <a:xfrm>
                              <a:off x="5164" y="1497"/>
                              <a:ext cx="0" cy="86"/>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7" name="Rectangle 438"/>
                          <wps:cNvSpPr>
                            <a:spLocks noChangeArrowheads="1"/>
                          </wps:cNvSpPr>
                          <wps:spPr bwMode="auto">
                            <a:xfrm>
                              <a:off x="5164" y="1497"/>
                              <a:ext cx="7" cy="8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18" name="Rectangle 439"/>
                          <wps:cNvSpPr>
                            <a:spLocks noChangeArrowheads="1"/>
                          </wps:cNvSpPr>
                          <wps:spPr bwMode="auto">
                            <a:xfrm>
                              <a:off x="5356" y="1404"/>
                              <a:ext cx="8" cy="1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19" name="Rectangle 440"/>
                          <wps:cNvSpPr>
                            <a:spLocks noChangeArrowheads="1"/>
                          </wps:cNvSpPr>
                          <wps:spPr bwMode="auto">
                            <a:xfrm>
                              <a:off x="5371" y="1404"/>
                              <a:ext cx="7" cy="17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0" name="Rectangle 441"/>
                          <wps:cNvSpPr>
                            <a:spLocks noChangeArrowheads="1"/>
                          </wps:cNvSpPr>
                          <wps:spPr bwMode="auto">
                            <a:xfrm>
                              <a:off x="0" y="1583"/>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1" name="Rectangle 442"/>
                          <wps:cNvSpPr>
                            <a:spLocks noChangeArrowheads="1"/>
                          </wps:cNvSpPr>
                          <wps:spPr bwMode="auto">
                            <a:xfrm>
                              <a:off x="14" y="15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2" name="Rectangle 443"/>
                          <wps:cNvSpPr>
                            <a:spLocks noChangeArrowheads="1"/>
                          </wps:cNvSpPr>
                          <wps:spPr bwMode="auto">
                            <a:xfrm>
                              <a:off x="14" y="301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3" name="Rectangle 444"/>
                          <wps:cNvSpPr>
                            <a:spLocks noChangeArrowheads="1"/>
                          </wps:cNvSpPr>
                          <wps:spPr bwMode="auto">
                            <a:xfrm>
                              <a:off x="0" y="3033"/>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4" name="Rectangle 445"/>
                          <wps:cNvSpPr>
                            <a:spLocks noChangeArrowheads="1"/>
                          </wps:cNvSpPr>
                          <wps:spPr bwMode="auto">
                            <a:xfrm>
                              <a:off x="5356" y="15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5" name="Rectangle 446"/>
                          <wps:cNvSpPr>
                            <a:spLocks noChangeArrowheads="1"/>
                          </wps:cNvSpPr>
                          <wps:spPr bwMode="auto">
                            <a:xfrm>
                              <a:off x="5371" y="1583"/>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6" name="Rectangle 447"/>
                          <wps:cNvSpPr>
                            <a:spLocks noChangeArrowheads="1"/>
                          </wps:cNvSpPr>
                          <wps:spPr bwMode="auto">
                            <a:xfrm>
                              <a:off x="14" y="301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7" name="Rectangle 448"/>
                          <wps:cNvSpPr>
                            <a:spLocks noChangeArrowheads="1"/>
                          </wps:cNvSpPr>
                          <wps:spPr bwMode="auto">
                            <a:xfrm>
                              <a:off x="0" y="3018"/>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8" name="Rectangle 449"/>
                          <wps:cNvSpPr>
                            <a:spLocks noChangeArrowheads="1"/>
                          </wps:cNvSpPr>
                          <wps:spPr bwMode="auto">
                            <a:xfrm>
                              <a:off x="5371" y="3018"/>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29" name="Rectangle 450"/>
                          <wps:cNvSpPr>
                            <a:spLocks noChangeArrowheads="1"/>
                          </wps:cNvSpPr>
                          <wps:spPr bwMode="auto">
                            <a:xfrm>
                              <a:off x="5356" y="301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0" name="Rectangle 451"/>
                          <wps:cNvSpPr>
                            <a:spLocks noChangeArrowheads="1"/>
                          </wps:cNvSpPr>
                          <wps:spPr bwMode="auto">
                            <a:xfrm>
                              <a:off x="0"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1" name="Rectangle 452"/>
                          <wps:cNvSpPr>
                            <a:spLocks noChangeArrowheads="1"/>
                          </wps:cNvSpPr>
                          <wps:spPr bwMode="auto">
                            <a:xfrm>
                              <a:off x="14" y="1605"/>
                              <a:ext cx="8"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2" name="Rectangle 453"/>
                          <wps:cNvSpPr>
                            <a:spLocks noChangeArrowheads="1"/>
                          </wps:cNvSpPr>
                          <wps:spPr bwMode="auto">
                            <a:xfrm>
                              <a:off x="5356" y="1605"/>
                              <a:ext cx="8"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3" name="Rectangle 454"/>
                          <wps:cNvSpPr>
                            <a:spLocks noChangeArrowheads="1"/>
                          </wps:cNvSpPr>
                          <wps:spPr bwMode="auto">
                            <a:xfrm>
                              <a:off x="5371"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4" name="Line 455"/>
                          <wps:cNvCnPr/>
                          <wps:spPr bwMode="auto">
                            <a:xfrm>
                              <a:off x="225"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35" name="Rectangle 456"/>
                          <wps:cNvSpPr>
                            <a:spLocks noChangeArrowheads="1"/>
                          </wps:cNvSpPr>
                          <wps:spPr bwMode="auto">
                            <a:xfrm>
                              <a:off x="225" y="1605"/>
                              <a:ext cx="8"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6" name="Line 457"/>
                          <wps:cNvCnPr/>
                          <wps:spPr bwMode="auto">
                            <a:xfrm>
                              <a:off x="1097"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37" name="Rectangle 458"/>
                          <wps:cNvSpPr>
                            <a:spLocks noChangeArrowheads="1"/>
                          </wps:cNvSpPr>
                          <wps:spPr bwMode="auto">
                            <a:xfrm>
                              <a:off x="1097" y="1605"/>
                              <a:ext cx="8"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38" name="Line 459"/>
                          <wps:cNvCnPr/>
                          <wps:spPr bwMode="auto">
                            <a:xfrm>
                              <a:off x="159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39" name="Rectangle 460"/>
                          <wps:cNvSpPr>
                            <a:spLocks noChangeArrowheads="1"/>
                          </wps:cNvSpPr>
                          <wps:spPr bwMode="auto">
                            <a:xfrm>
                              <a:off x="159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40" name="Line 461"/>
                          <wps:cNvCnPr/>
                          <wps:spPr bwMode="auto">
                            <a:xfrm>
                              <a:off x="21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1" name="Rectangle 462"/>
                          <wps:cNvSpPr>
                            <a:spLocks noChangeArrowheads="1"/>
                          </wps:cNvSpPr>
                          <wps:spPr bwMode="auto">
                            <a:xfrm>
                              <a:off x="21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42" name="Line 463"/>
                          <wps:cNvCnPr/>
                          <wps:spPr bwMode="auto">
                            <a:xfrm>
                              <a:off x="29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3" name="Rectangle 464"/>
                          <wps:cNvSpPr>
                            <a:spLocks noChangeArrowheads="1"/>
                          </wps:cNvSpPr>
                          <wps:spPr bwMode="auto">
                            <a:xfrm>
                              <a:off x="29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44" name="Line 465"/>
                          <wps:cNvCnPr/>
                          <wps:spPr bwMode="auto">
                            <a:xfrm>
                              <a:off x="37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5" name="Rectangle 466"/>
                          <wps:cNvSpPr>
                            <a:spLocks noChangeArrowheads="1"/>
                          </wps:cNvSpPr>
                          <wps:spPr bwMode="auto">
                            <a:xfrm>
                              <a:off x="37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46" name="Line 467"/>
                          <wps:cNvCnPr/>
                          <wps:spPr bwMode="auto">
                            <a:xfrm>
                              <a:off x="45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7" name="Rectangle 468"/>
                          <wps:cNvSpPr>
                            <a:spLocks noChangeArrowheads="1"/>
                          </wps:cNvSpPr>
                          <wps:spPr bwMode="auto">
                            <a:xfrm>
                              <a:off x="45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48" name="Line 469"/>
                          <wps:cNvCnPr/>
                          <wps:spPr bwMode="auto">
                            <a:xfrm>
                              <a:off x="23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9" name="Rectangle 470"/>
                          <wps:cNvSpPr>
                            <a:spLocks noChangeArrowheads="1"/>
                          </wps:cNvSpPr>
                          <wps:spPr bwMode="auto">
                            <a:xfrm>
                              <a:off x="23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50" name="Line 471"/>
                          <wps:cNvCnPr/>
                          <wps:spPr bwMode="auto">
                            <a:xfrm>
                              <a:off x="25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1" name="Rectangle 472"/>
                          <wps:cNvSpPr>
                            <a:spLocks noChangeArrowheads="1"/>
                          </wps:cNvSpPr>
                          <wps:spPr bwMode="auto">
                            <a:xfrm>
                              <a:off x="25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52" name="Line 473"/>
                          <wps:cNvCnPr/>
                          <wps:spPr bwMode="auto">
                            <a:xfrm>
                              <a:off x="27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3" name="Rectangle 474"/>
                          <wps:cNvSpPr>
                            <a:spLocks noChangeArrowheads="1"/>
                          </wps:cNvSpPr>
                          <wps:spPr bwMode="auto">
                            <a:xfrm>
                              <a:off x="27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54" name="Line 475"/>
                          <wps:cNvCnPr/>
                          <wps:spPr bwMode="auto">
                            <a:xfrm>
                              <a:off x="31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5" name="Rectangle 476"/>
                          <wps:cNvSpPr>
                            <a:spLocks noChangeArrowheads="1"/>
                          </wps:cNvSpPr>
                          <wps:spPr bwMode="auto">
                            <a:xfrm>
                              <a:off x="31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56" name="Line 477"/>
                          <wps:cNvCnPr/>
                          <wps:spPr bwMode="auto">
                            <a:xfrm>
                              <a:off x="33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7" name="Rectangle 478"/>
                          <wps:cNvSpPr>
                            <a:spLocks noChangeArrowheads="1"/>
                          </wps:cNvSpPr>
                          <wps:spPr bwMode="auto">
                            <a:xfrm>
                              <a:off x="33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58" name="Line 479"/>
                          <wps:cNvCnPr/>
                          <wps:spPr bwMode="auto">
                            <a:xfrm>
                              <a:off x="35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9" name="Rectangle 480"/>
                          <wps:cNvSpPr>
                            <a:spLocks noChangeArrowheads="1"/>
                          </wps:cNvSpPr>
                          <wps:spPr bwMode="auto">
                            <a:xfrm>
                              <a:off x="35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60" name="Line 481"/>
                          <wps:cNvCnPr/>
                          <wps:spPr bwMode="auto">
                            <a:xfrm>
                              <a:off x="39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1" name="Rectangle 482"/>
                          <wps:cNvSpPr>
                            <a:spLocks noChangeArrowheads="1"/>
                          </wps:cNvSpPr>
                          <wps:spPr bwMode="auto">
                            <a:xfrm>
                              <a:off x="39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2762" name="Line 484"/>
                        <wps:cNvCnPr/>
                        <wps:spPr bwMode="auto">
                          <a:xfrm>
                            <a:off x="41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3" name="Rectangle 485"/>
                        <wps:cNvSpPr>
                          <a:spLocks noChangeArrowheads="1"/>
                        </wps:cNvSpPr>
                        <wps:spPr bwMode="auto">
                          <a:xfrm>
                            <a:off x="41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64" name="Line 486"/>
                        <wps:cNvCnPr/>
                        <wps:spPr bwMode="auto">
                          <a:xfrm>
                            <a:off x="43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5" name="Rectangle 487"/>
                        <wps:cNvSpPr>
                          <a:spLocks noChangeArrowheads="1"/>
                        </wps:cNvSpPr>
                        <wps:spPr bwMode="auto">
                          <a:xfrm>
                            <a:off x="43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66" name="Line 488"/>
                        <wps:cNvCnPr/>
                        <wps:spPr bwMode="auto">
                          <a:xfrm>
                            <a:off x="47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7" name="Rectangle 489"/>
                        <wps:cNvSpPr>
                          <a:spLocks noChangeArrowheads="1"/>
                        </wps:cNvSpPr>
                        <wps:spPr bwMode="auto">
                          <a:xfrm>
                            <a:off x="47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68" name="Line 490"/>
                        <wps:cNvCnPr/>
                        <wps:spPr bwMode="auto">
                          <a:xfrm>
                            <a:off x="49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9" name="Rectangle 491"/>
                        <wps:cNvSpPr>
                          <a:spLocks noChangeArrowheads="1"/>
                        </wps:cNvSpPr>
                        <wps:spPr bwMode="auto">
                          <a:xfrm>
                            <a:off x="49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0" name="Line 492"/>
                        <wps:cNvCnPr/>
                        <wps:spPr bwMode="auto">
                          <a:xfrm>
                            <a:off x="5164" y="1605"/>
                            <a:ext cx="0" cy="141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71" name="Rectangle 493"/>
                        <wps:cNvSpPr>
                          <a:spLocks noChangeArrowheads="1"/>
                        </wps:cNvSpPr>
                        <wps:spPr bwMode="auto">
                          <a:xfrm>
                            <a:off x="5164" y="1605"/>
                            <a:ext cx="7" cy="141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2" name="Rectangle 494"/>
                        <wps:cNvSpPr>
                          <a:spLocks noChangeArrowheads="1"/>
                        </wps:cNvSpPr>
                        <wps:spPr bwMode="auto">
                          <a:xfrm>
                            <a:off x="5356" y="393"/>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3" name="Rectangle 495"/>
                        <wps:cNvSpPr>
                          <a:spLocks noChangeArrowheads="1"/>
                        </wps:cNvSpPr>
                        <wps:spPr bwMode="auto">
                          <a:xfrm>
                            <a:off x="5356" y="378"/>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4" name="Rectangle 496"/>
                        <wps:cNvSpPr>
                          <a:spLocks noChangeArrowheads="1"/>
                        </wps:cNvSpPr>
                        <wps:spPr bwMode="auto">
                          <a:xfrm>
                            <a:off x="22" y="378"/>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5" name="Rectangle 497"/>
                        <wps:cNvSpPr>
                          <a:spLocks noChangeArrowheads="1"/>
                        </wps:cNvSpPr>
                        <wps:spPr bwMode="auto">
                          <a:xfrm>
                            <a:off x="22" y="393"/>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6" name="Rectangle 498"/>
                        <wps:cNvSpPr>
                          <a:spLocks noChangeArrowheads="1"/>
                        </wps:cNvSpPr>
                        <wps:spPr bwMode="auto">
                          <a:xfrm>
                            <a:off x="5356" y="616"/>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7" name="Rectangle 499"/>
                        <wps:cNvSpPr>
                          <a:spLocks noChangeArrowheads="1"/>
                        </wps:cNvSpPr>
                        <wps:spPr bwMode="auto">
                          <a:xfrm>
                            <a:off x="5356" y="60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8" name="Rectangle 500"/>
                        <wps:cNvSpPr>
                          <a:spLocks noChangeArrowheads="1"/>
                        </wps:cNvSpPr>
                        <wps:spPr bwMode="auto">
                          <a:xfrm>
                            <a:off x="22" y="601"/>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79" name="Rectangle 501"/>
                        <wps:cNvSpPr>
                          <a:spLocks noChangeArrowheads="1"/>
                        </wps:cNvSpPr>
                        <wps:spPr bwMode="auto">
                          <a:xfrm>
                            <a:off x="22" y="616"/>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80" name="Line 502"/>
                        <wps:cNvCnPr/>
                        <wps:spPr bwMode="auto">
                          <a:xfrm>
                            <a:off x="3767" y="804"/>
                            <a:ext cx="160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1" name="Rectangle 503"/>
                        <wps:cNvSpPr>
                          <a:spLocks noChangeArrowheads="1"/>
                        </wps:cNvSpPr>
                        <wps:spPr bwMode="auto">
                          <a:xfrm>
                            <a:off x="3767" y="804"/>
                            <a:ext cx="160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82" name="Line 504"/>
                        <wps:cNvCnPr/>
                        <wps:spPr bwMode="auto">
                          <a:xfrm>
                            <a:off x="3767" y="898"/>
                            <a:ext cx="160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3" name="Rectangle 505"/>
                        <wps:cNvSpPr>
                          <a:spLocks noChangeArrowheads="1"/>
                        </wps:cNvSpPr>
                        <wps:spPr bwMode="auto">
                          <a:xfrm>
                            <a:off x="3767" y="898"/>
                            <a:ext cx="160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84" name="Line 506"/>
                        <wps:cNvCnPr/>
                        <wps:spPr bwMode="auto">
                          <a:xfrm>
                            <a:off x="3767" y="993"/>
                            <a:ext cx="160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5" name="Rectangle 507"/>
                        <wps:cNvSpPr>
                          <a:spLocks noChangeArrowheads="1"/>
                        </wps:cNvSpPr>
                        <wps:spPr bwMode="auto">
                          <a:xfrm>
                            <a:off x="3767" y="993"/>
                            <a:ext cx="160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86" name="Line 508"/>
                        <wps:cNvCnPr/>
                        <wps:spPr bwMode="auto">
                          <a:xfrm>
                            <a:off x="3767" y="1088"/>
                            <a:ext cx="160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7" name="Rectangle 509"/>
                        <wps:cNvSpPr>
                          <a:spLocks noChangeArrowheads="1"/>
                        </wps:cNvSpPr>
                        <wps:spPr bwMode="auto">
                          <a:xfrm>
                            <a:off x="3767" y="1088"/>
                            <a:ext cx="160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88" name="Line 510"/>
                        <wps:cNvCnPr/>
                        <wps:spPr bwMode="auto">
                          <a:xfrm>
                            <a:off x="1101" y="1183"/>
                            <a:ext cx="166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9" name="Rectangle 511"/>
                        <wps:cNvSpPr>
                          <a:spLocks noChangeArrowheads="1"/>
                        </wps:cNvSpPr>
                        <wps:spPr bwMode="auto">
                          <a:xfrm>
                            <a:off x="1101" y="1183"/>
                            <a:ext cx="166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0" name="Rectangle 512"/>
                        <wps:cNvSpPr>
                          <a:spLocks noChangeArrowheads="1"/>
                        </wps:cNvSpPr>
                        <wps:spPr bwMode="auto">
                          <a:xfrm>
                            <a:off x="5356" y="129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1" name="Rectangle 513"/>
                        <wps:cNvSpPr>
                          <a:spLocks noChangeArrowheads="1"/>
                        </wps:cNvSpPr>
                        <wps:spPr bwMode="auto">
                          <a:xfrm>
                            <a:off x="5356" y="1276"/>
                            <a:ext cx="22"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2" name="Rectangle 514"/>
                        <wps:cNvSpPr>
                          <a:spLocks noChangeArrowheads="1"/>
                        </wps:cNvSpPr>
                        <wps:spPr bwMode="auto">
                          <a:xfrm>
                            <a:off x="22" y="1276"/>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3" name="Rectangle 515"/>
                        <wps:cNvSpPr>
                          <a:spLocks noChangeArrowheads="1"/>
                        </wps:cNvSpPr>
                        <wps:spPr bwMode="auto">
                          <a:xfrm>
                            <a:off x="22" y="1291"/>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4" name="Rectangle 516"/>
                        <wps:cNvSpPr>
                          <a:spLocks noChangeArrowheads="1"/>
                        </wps:cNvSpPr>
                        <wps:spPr bwMode="auto">
                          <a:xfrm>
                            <a:off x="2171" y="1382"/>
                            <a:ext cx="3185"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5" name="Rectangle 517"/>
                        <wps:cNvSpPr>
                          <a:spLocks noChangeArrowheads="1"/>
                        </wps:cNvSpPr>
                        <wps:spPr bwMode="auto">
                          <a:xfrm>
                            <a:off x="2171" y="1397"/>
                            <a:ext cx="318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6" name="Rectangle 518"/>
                        <wps:cNvSpPr>
                          <a:spLocks noChangeArrowheads="1"/>
                        </wps:cNvSpPr>
                        <wps:spPr bwMode="auto">
                          <a:xfrm>
                            <a:off x="5356" y="1382"/>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7" name="Rectangle 519"/>
                        <wps:cNvSpPr>
                          <a:spLocks noChangeArrowheads="1"/>
                        </wps:cNvSpPr>
                        <wps:spPr bwMode="auto">
                          <a:xfrm>
                            <a:off x="5356" y="139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798" name="Line 520"/>
                        <wps:cNvCnPr/>
                        <wps:spPr bwMode="auto">
                          <a:xfrm>
                            <a:off x="2171" y="1490"/>
                            <a:ext cx="318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99" name="Rectangle 521"/>
                        <wps:cNvSpPr>
                          <a:spLocks noChangeArrowheads="1"/>
                        </wps:cNvSpPr>
                        <wps:spPr bwMode="auto">
                          <a:xfrm>
                            <a:off x="2171" y="1490"/>
                            <a:ext cx="318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0" name="Rectangle 522"/>
                        <wps:cNvSpPr>
                          <a:spLocks noChangeArrowheads="1"/>
                        </wps:cNvSpPr>
                        <wps:spPr bwMode="auto">
                          <a:xfrm>
                            <a:off x="5356" y="159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1" name="Rectangle 523"/>
                        <wps:cNvSpPr>
                          <a:spLocks noChangeArrowheads="1"/>
                        </wps:cNvSpPr>
                        <wps:spPr bwMode="auto">
                          <a:xfrm>
                            <a:off x="5356" y="1583"/>
                            <a:ext cx="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2" name="Rectangle 524"/>
                        <wps:cNvSpPr>
                          <a:spLocks noChangeArrowheads="1"/>
                        </wps:cNvSpPr>
                        <wps:spPr bwMode="auto">
                          <a:xfrm>
                            <a:off x="22" y="1583"/>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3" name="Rectangle 525"/>
                        <wps:cNvSpPr>
                          <a:spLocks noChangeArrowheads="1"/>
                        </wps:cNvSpPr>
                        <wps:spPr bwMode="auto">
                          <a:xfrm>
                            <a:off x="22" y="1598"/>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4" name="Line 526"/>
                        <wps:cNvCnPr/>
                        <wps:spPr bwMode="auto">
                          <a:xfrm>
                            <a:off x="22" y="1691"/>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5" name="Rectangle 527"/>
                        <wps:cNvSpPr>
                          <a:spLocks noChangeArrowheads="1"/>
                        </wps:cNvSpPr>
                        <wps:spPr bwMode="auto">
                          <a:xfrm>
                            <a:off x="22" y="1691"/>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6" name="Line 528"/>
                        <wps:cNvCnPr/>
                        <wps:spPr bwMode="auto">
                          <a:xfrm>
                            <a:off x="22" y="1786"/>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7" name="Rectangle 529"/>
                        <wps:cNvSpPr>
                          <a:spLocks noChangeArrowheads="1"/>
                        </wps:cNvSpPr>
                        <wps:spPr bwMode="auto">
                          <a:xfrm>
                            <a:off x="22" y="1786"/>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08" name="Line 530"/>
                        <wps:cNvCnPr/>
                        <wps:spPr bwMode="auto">
                          <a:xfrm>
                            <a:off x="22" y="1881"/>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09" name="Rectangle 531"/>
                        <wps:cNvSpPr>
                          <a:spLocks noChangeArrowheads="1"/>
                        </wps:cNvSpPr>
                        <wps:spPr bwMode="auto">
                          <a:xfrm>
                            <a:off x="22" y="1881"/>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10" name="Line 532"/>
                        <wps:cNvCnPr/>
                        <wps:spPr bwMode="auto">
                          <a:xfrm>
                            <a:off x="22" y="1976"/>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1" name="Rectangle 533"/>
                        <wps:cNvSpPr>
                          <a:spLocks noChangeArrowheads="1"/>
                        </wps:cNvSpPr>
                        <wps:spPr bwMode="auto">
                          <a:xfrm>
                            <a:off x="22" y="1976"/>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12" name="Line 534"/>
                        <wps:cNvCnPr/>
                        <wps:spPr bwMode="auto">
                          <a:xfrm>
                            <a:off x="22" y="2071"/>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3" name="Rectangle 535"/>
                        <wps:cNvSpPr>
                          <a:spLocks noChangeArrowheads="1"/>
                        </wps:cNvSpPr>
                        <wps:spPr bwMode="auto">
                          <a:xfrm>
                            <a:off x="22" y="2071"/>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14" name="Line 536"/>
                        <wps:cNvCnPr/>
                        <wps:spPr bwMode="auto">
                          <a:xfrm>
                            <a:off x="22" y="2166"/>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5" name="Rectangle 537"/>
                        <wps:cNvSpPr>
                          <a:spLocks noChangeArrowheads="1"/>
                        </wps:cNvSpPr>
                        <wps:spPr bwMode="auto">
                          <a:xfrm>
                            <a:off x="22" y="2166"/>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16" name="Line 538"/>
                        <wps:cNvCnPr/>
                        <wps:spPr bwMode="auto">
                          <a:xfrm>
                            <a:off x="22" y="2260"/>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7" name="Rectangle 539"/>
                        <wps:cNvSpPr>
                          <a:spLocks noChangeArrowheads="1"/>
                        </wps:cNvSpPr>
                        <wps:spPr bwMode="auto">
                          <a:xfrm>
                            <a:off x="22" y="2260"/>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18" name="Line 540"/>
                        <wps:cNvCnPr/>
                        <wps:spPr bwMode="auto">
                          <a:xfrm>
                            <a:off x="22" y="2355"/>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9" name="Rectangle 541"/>
                        <wps:cNvSpPr>
                          <a:spLocks noChangeArrowheads="1"/>
                        </wps:cNvSpPr>
                        <wps:spPr bwMode="auto">
                          <a:xfrm>
                            <a:off x="22" y="2355"/>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20" name="Line 542"/>
                        <wps:cNvCnPr/>
                        <wps:spPr bwMode="auto">
                          <a:xfrm>
                            <a:off x="22" y="2450"/>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1" name="Rectangle 543"/>
                        <wps:cNvSpPr>
                          <a:spLocks noChangeArrowheads="1"/>
                        </wps:cNvSpPr>
                        <wps:spPr bwMode="auto">
                          <a:xfrm>
                            <a:off x="22" y="2450"/>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22" name="Line 544"/>
                        <wps:cNvCnPr/>
                        <wps:spPr bwMode="auto">
                          <a:xfrm>
                            <a:off x="22" y="2545"/>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3" name="Rectangle 545"/>
                        <wps:cNvSpPr>
                          <a:spLocks noChangeArrowheads="1"/>
                        </wps:cNvSpPr>
                        <wps:spPr bwMode="auto">
                          <a:xfrm>
                            <a:off x="22" y="2545"/>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24" name="Line 546"/>
                        <wps:cNvCnPr/>
                        <wps:spPr bwMode="auto">
                          <a:xfrm>
                            <a:off x="22" y="2640"/>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5" name="Rectangle 547"/>
                        <wps:cNvSpPr>
                          <a:spLocks noChangeArrowheads="1"/>
                        </wps:cNvSpPr>
                        <wps:spPr bwMode="auto">
                          <a:xfrm>
                            <a:off x="22" y="2640"/>
                            <a:ext cx="533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26" name="Line 548"/>
                        <wps:cNvCnPr/>
                        <wps:spPr bwMode="auto">
                          <a:xfrm>
                            <a:off x="22" y="2735"/>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7" name="Rectangle 549"/>
                        <wps:cNvSpPr>
                          <a:spLocks noChangeArrowheads="1"/>
                        </wps:cNvSpPr>
                        <wps:spPr bwMode="auto">
                          <a:xfrm>
                            <a:off x="22" y="2735"/>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28" name="Line 550"/>
                        <wps:cNvCnPr/>
                        <wps:spPr bwMode="auto">
                          <a:xfrm>
                            <a:off x="22" y="2830"/>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9" name="Rectangle 551"/>
                        <wps:cNvSpPr>
                          <a:spLocks noChangeArrowheads="1"/>
                        </wps:cNvSpPr>
                        <wps:spPr bwMode="auto">
                          <a:xfrm>
                            <a:off x="22" y="2830"/>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0" name="Line 552"/>
                        <wps:cNvCnPr/>
                        <wps:spPr bwMode="auto">
                          <a:xfrm>
                            <a:off x="22" y="2925"/>
                            <a:ext cx="533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31" name="Rectangle 553"/>
                        <wps:cNvSpPr>
                          <a:spLocks noChangeArrowheads="1"/>
                        </wps:cNvSpPr>
                        <wps:spPr bwMode="auto">
                          <a:xfrm>
                            <a:off x="22" y="2925"/>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2" name="Rectangle 554"/>
                        <wps:cNvSpPr>
                          <a:spLocks noChangeArrowheads="1"/>
                        </wps:cNvSpPr>
                        <wps:spPr bwMode="auto">
                          <a:xfrm>
                            <a:off x="5356" y="3033"/>
                            <a:ext cx="2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3" name="Rectangle 555"/>
                        <wps:cNvSpPr>
                          <a:spLocks noChangeArrowheads="1"/>
                        </wps:cNvSpPr>
                        <wps:spPr bwMode="auto">
                          <a:xfrm>
                            <a:off x="5356" y="301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4" name="Rectangle 556"/>
                        <wps:cNvSpPr>
                          <a:spLocks noChangeArrowheads="1"/>
                        </wps:cNvSpPr>
                        <wps:spPr bwMode="auto">
                          <a:xfrm>
                            <a:off x="22" y="3018"/>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835" name="Rectangle 557"/>
                        <wps:cNvSpPr>
                          <a:spLocks noChangeArrowheads="1"/>
                        </wps:cNvSpPr>
                        <wps:spPr bwMode="auto">
                          <a:xfrm>
                            <a:off x="22" y="3033"/>
                            <a:ext cx="533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V relativeFrom="margin">
                  <wp14:pctHeight>0</wp14:pctHeight>
                </wp14:sizeRelV>
              </wp:anchor>
            </w:drawing>
          </mc:Choice>
          <mc:Fallback>
            <w:pict>
              <v:group w14:anchorId="5E340649" id="Group 282" o:spid="_x0000_s2380" style="position:absolute;left:0;text-align:left;margin-left:4.5pt;margin-top:10.15pt;width:672.25pt;height:366.25pt;z-index:251935744;mso-position-horizontal-relative:margin;mso-height-relative:margin" coordsize="5378,3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">
                <v:rect id="AutoShape 281" o:spid="_x0000_s2381" style="position:absolute;left:7;width:5364;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" filled="f" stroked="f">
                  <o:lock v:ext="edit" aspectratio="t" text="t"/>
                </v:rect>
                <v:group id="Group 483" o:spid="_x0000_s2382" style="position:absolute;top:6;width:5378;height:3297" coordorigin=",6" coordsize="5378,3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">
                  <v:rect id="Rectangle 283" o:spid="_x0000_s2383" style="position:absolute;left:25;top:717;width:822;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g/L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JCiD8v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r>
                            <w:rPr>
                              <w:rFonts w:ascii="Arial" w:hAnsi="Arial" w:cstheme="minorBidi"/>
                              <w:color w:val="000000"/>
                              <w:kern w:val="24"/>
                              <w:sz w:val="20"/>
                              <w:szCs w:val="20"/>
                            </w:rPr>
                            <w:t>:</w:t>
                          </w:r>
                        </w:p>
                      </w:txbxContent>
                    </v:textbox>
                  </v:rect>
                  <v:rect id="Rectangle 284" o:spid="_x0000_s2384" style="position:absolute;left:2982;top:717;width:52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5e/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B9Ll7/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v:textbox>
                  </v:rect>
                  <v:rect id="Rectangle 285" o:spid="_x0000_s2385" style="position:absolute;left:25;top:812;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v:textbox>
                  </v:rect>
                  <v:rect id="Rectangle 286" o:spid="_x0000_s2386" style="position:absolute;left:2982;top:812;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v:textbox>
                  </v:rect>
                  <v:rect id="Rectangle 287" o:spid="_x0000_s2387" style="position:absolute;left:25;top:907;width:2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QnI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PgcjuD1JjwBOX8CAAD//wMAUEsBAi0AFAAGAAgAAAAhANvh9svuAAAAhQEAABMAAAAAAAAA&#10;AAAAAAAAAAAAAFtDb250ZW50X1R5cGVzXS54bWxQSwECLQAUAAYACAAAACEAWvQsW78AAAAVAQAA&#10;CwAAAAAAAAAAAAAAAAAfAQAAX3JlbHMvLnJlbHNQSwECLQAUAAYACAAAACEA75kJyM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v:textbox>
                  </v:rect>
                  <v:rect id="Rectangle 288" o:spid="_x0000_s2388" style="position:absolute;left:2982;top:907;width:38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v:textbox>
                  </v:rect>
                  <v:rect id="Rectangle 289" o:spid="_x0000_s2389" style="position:absolute;left:25;top:1002;width:3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gh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n8Qw/NNeAJy8gAAAP//AwBQSwECLQAUAAYACAAAACEA2+H2y+4AAACFAQAAEwAAAAAAAAAA&#10;AAAAAAAAAAAAW0NvbnRlbnRfVHlwZXNdLnhtbFBLAQItABQABgAIAAAAIQBa9CxbvwAAABUBAAAL&#10;AAAAAAAAAAAAAAAAAB8BAABfcmVscy8ucmVsc1BLAQItABQABgAIAAAAIQDxSjgh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v:textbox>
                  </v:rect>
                  <v:rect id="Rectangle 290" o:spid="_x0000_s2390" style="position:absolute;left:2982;top:1002;width:1036;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r>
                            <w:rPr>
                              <w:rFonts w:ascii="Arial" w:hAnsi="Arial" w:cstheme="minorBidi"/>
                              <w:color w:val="000000"/>
                              <w:kern w:val="24"/>
                              <w:sz w:val="20"/>
                              <w:szCs w:val="20"/>
                            </w:rPr>
                            <w:t>:</w:t>
                          </w:r>
                        </w:p>
                      </w:txbxContent>
                    </v:textbox>
                  </v:rect>
                  <v:rect id="Rectangle 291" o:spid="_x0000_s2391" style="position:absolute;left:25;top:1097;width:77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v:textbox>
                  </v:rect>
                  <v:rect id="Rectangle 292" o:spid="_x0000_s2392" style="position:absolute;left:22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v:textbox>
                  </v:rect>
                  <v:rect id="Rectangle 293" o:spid="_x0000_s2393" style="position:absolute;left:24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v:textbox>
                  </v:rect>
                  <v:rect id="Rectangle 294" o:spid="_x0000_s2394" style="position:absolute;left:26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FixwAAAN0AAAAPAAAAZHJzL2Rvd25yZXYueG1sRI9Ba8JA&#10;FITvhf6H5RV6q5tKtZ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JqSAWL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v:textbox>
                  </v:rect>
                  <v:rect id="Rectangle 295" o:spid="_x0000_s2395" style="position:absolute;left:28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v:textbox>
                  </v:rect>
                  <v:rect id="Rectangle 296" o:spid="_x0000_s2396" style="position:absolute;left:30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v:textbox>
                  </v:rect>
                  <v:rect id="Rectangle 297" o:spid="_x0000_s2397" style="position:absolute;left:32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v:textbox>
                  </v:rect>
                  <v:rect id="Rectangle 298" o:spid="_x0000_s2398" style="position:absolute;left:34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v:textbox>
                  </v:rect>
                  <v:rect id="Rectangle 299" o:spid="_x0000_s2399" style="position:absolute;left:36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v:textbox>
                  </v:rect>
                  <v:rect id="Rectangle 300" o:spid="_x0000_s2400" style="position:absolute;left:3851;top:1503;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v:textbox>
                  </v:rect>
                  <v:rect id="Rectangle 301" o:spid="_x0000_s2401" style="position:absolute;left:40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v:textbox>
                  </v:rect>
                  <v:rect id="Rectangle 302" o:spid="_x0000_s2402" style="position:absolute;left:42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v:textbox>
                  </v:rect>
                  <v:rect id="Rectangle 303" o:spid="_x0000_s2403" style="position:absolute;left:44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ukx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IK7pMc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v:textbox>
                  </v:rect>
                  <v:rect id="Rectangle 304" o:spid="_x0000_s2404" style="position:absolute;left:46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3FF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r0dxRc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v:textbox>
                  </v:rect>
                  <v:rect id="Rectangle 305" o:spid="_x0000_s2405" style="position:absolute;left:48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v:textbox>
                  </v:rect>
                  <v:rect id="Rectangle 306" o:spid="_x0000_s2406" style="position:absolute;left:50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v:textbox>
                  </v:rect>
                  <v:rect id="Rectangle 307" o:spid="_x0000_s2407" style="position:absolute;left:5232;top:1503;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e8y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6H/FA3i8CU9ATu4AAAD//wMAUEsBAi0AFAAGAAgAAAAhANvh9svuAAAAhQEAABMAAAAAAAAA&#10;AAAAAAAAAAAAAFtDb250ZW50X1R5cGVzXS54bWxQSwECLQAUAAYACAAAACEAWvQsW78AAAAVAQAA&#10;CwAAAAAAAAAAAAAAAAAfAQAAX3JlbHMvLnJlbHNQSwECLQAUAAYACAAAACEAX5XvM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v:textbox>
                  </v:rect>
                  <v:rect id="Rectangle 308" o:spid="_x0000_s2408" style="position:absolute;left:241;top:1616;width:4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v:textbox>
                  </v:rect>
                  <v:rect id="Rectangle 309" o:spid="_x0000_s2409" style="position:absolute;left:104;top:1699;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v:textbox>
                  </v:rect>
                  <v:rect id="Rectangle 310" o:spid="_x0000_s2410" style="position:absolute;left:242;top:1712;width:430;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v:textbox>
                  </v:rect>
                  <v:rect id="Rectangle 311" o:spid="_x0000_s2411" style="position:absolute;left:102;top:179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UQAxwAAAN0AAAAPAAAAZHJzL2Rvd25yZXYueG1sRI9Ba8JA&#10;FITvBf/D8oTe6kah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DrpRAD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v:textbox>
                  </v:rect>
                  <v:rect id="Rectangle 312" o:spid="_x0000_s2412" style="position:absolute;left:242;top:1807;width:58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p>
                      </w:txbxContent>
                    </v:textbox>
                  </v:rect>
                  <v:rect id="Rectangle 313" o:spid="_x0000_s2413" style="position:absolute;left:102;top:1889;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3/sxgAAAN0AAAAPAAAAZHJzL2Rvd25yZXYueG1sRI9Ba8JA&#10;FITvgv9heQVvuqlS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pXd/7M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v:textbox>
                  </v:rect>
                  <v:rect id="Rectangle 314" o:spid="_x0000_s2414" style="position:absolute;left:242;top:1902;width:44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ueYxgAAAN0AAAAPAAAAZHJzL2Rvd25yZXYueG1sRI9Ba8JA&#10;FITvgv9heQVvuqlY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Kp7nmM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v:textbox>
                  </v:rect>
                  <v:rect id="Rectangle 315" o:spid="_x0000_s2415" style="position:absolute;left:102;top:198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v:textbox>
                  </v:rect>
                  <v:rect id="Rectangle 316" o:spid="_x0000_s2416" style="position:absolute;left:242;top:1997;width:314;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x0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j8ewPNNeAJy8gAAAP//AwBQSwECLQAUAAYACAAAACEA2+H2y+4AAACFAQAAEwAAAAAAAAAA&#10;AAAAAAAAAAAAW0NvbnRlbnRfVHlwZXNdLnhtbFBLAQItABQABgAIAAAAIQBa9CxbvwAAABUBAAAL&#10;AAAAAAAAAAAAAAAAAB8BAABfcmVscy8ucmVsc1BLAQItABQABgAIAAAAIQC1ANx0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v:textbox>
                  </v:rect>
                  <v:rect id="Rectangle 317" o:spid="_x0000_s2417" style="position:absolute;left:242;top:2090;width:395;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CIMENTACION</w:t>
                          </w:r>
                        </w:p>
                      </w:txbxContent>
                    </v:textbox>
                  </v:rect>
                  <v:rect id="Rectangle 318" o:spid="_x0000_s2418" style="position:absolute;left:102;top:217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v:textbox>
                  </v:rect>
                  <v:rect id="Rectangle 319" o:spid="_x0000_s2419" style="position:absolute;left:242;top:2187;width:21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v:textbox>
                  </v:rect>
                  <v:rect id="Rectangle 320" o:spid="_x0000_s2420" style="position:absolute;left:102;top:2269;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v:textbox>
                  </v:rect>
                  <v:rect id="Rectangle 321" o:spid="_x0000_s2421" style="position:absolute;left:242;top:2282;width:19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v:textbox>
                  </v:rect>
                  <v:rect id="Rectangle 322" o:spid="_x0000_s2422" style="position:absolute;left:102;top:236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C6M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ohueb8ATk7AEAAP//AwBQSwECLQAUAAYACAAAACEA2+H2y+4AAACFAQAAEwAAAAAAAAAA&#10;AAAAAAAAAAAAW0NvbnRlbnRfVHlwZXNdLnhtbFBLAQItABQABgAIAAAAIQBa9CxbvwAAABUBAAAL&#10;AAAAAAAAAAAAAAAAAB8BAABfcmVscy8ucmVsc1BLAQItABQABgAIAAAAIQD5FC6M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v:textbox>
                  </v:rect>
                  <v:rect id="Rectangle 323" o:spid="_x0000_s2423" style="position:absolute;left:242;top:2377;width:32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sXxgAAAN0AAAAPAAAAZHJzL2Rvd25yZXYueG1sRI9Ba8JA&#10;FITvgv9heUJvutFC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lliLF8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v:textbox>
                  </v:rect>
                  <v:rect id="Rectangle 324" o:spid="_x0000_s2424" style="position:absolute;left:242;top:2472;width:7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NjxgAAAN0AAAAPAAAAZHJzL2Rvd25yZXYueG1sRI9Ba8JA&#10;FITvgv9heUJvulFK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GbETY8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v:textbox>
                  </v:rect>
                  <v:rect id="Rectangle 325" o:spid="_x0000_s2425" style="position:absolute;left:242;top:2566;width:75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b4xgAAAN0AAAAPAAAAZHJzL2Rvd25yZXYueG1sRI9Ba8JA&#10;FITvgv9heUJvulFo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dv22+M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v:textbox>
                  </v:rect>
                  <v:rect id="Rectangle 326" o:spid="_x0000_s2426" style="position:absolute;left:242;top:2660;width:77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v:textbox>
                  </v:rect>
                  <v:rect id="Rectangle 327" o:spid="_x0000_s2427" style="position:absolute;left:102;top:2743;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v:textbox>
                  </v:rect>
                  <v:rect id="Rectangle 328" o:spid="_x0000_s2428" style="position:absolute;left:242;top:2756;width:30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v:textbox>
                  </v:rect>
                  <v:rect id="Rectangle 329" o:spid="_x0000_s2429" style="position:absolute;left:102;top:2838;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v:textbox>
                  </v:rect>
                  <v:rect id="Rectangle 330" o:spid="_x0000_s2430" style="position:absolute;left:242;top:2851;width:20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v:textbox>
                  </v:rect>
                  <v:rect id="Rectangle 331" o:spid="_x0000_s2431" style="position:absolute;left:483;top:3229;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v:textbox>
                  </v:rect>
                  <v:rect id="Rectangle 332" o:spid="_x0000_s2432" style="position:absolute;left:3782;top:3229;width:80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v:textbox>
                  </v:rect>
                  <v:rect id="Rectangle 333" o:spid="_x0000_s2433" style="position:absolute;left:2058;top:6;width:1463;height: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3KxgAAAN0AAAAPAAAAZHJzL2Rvd25yZXYueG1sRI9Ba8JA&#10;FITvQv/D8oTezCYWRK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E4Edy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GOBIERNO DEL ESTADO DE OAXACA</w:t>
                          </w:r>
                        </w:p>
                      </w:txbxContent>
                    </v:textbox>
                  </v:rect>
                  <v:rect id="Rectangle 334" o:spid="_x0000_s2434" style="position:absolute;left:1116;top:103;width:3470;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IW+xgAAAN0AAAAPAAAAZHJzL2Rvd25yZXYueG1sRI9Ba8JA&#10;FITvQv/D8oTezCZSRK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nGiFv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INSTITUTO OAXAQUEÑO CONSTRUCTOR DE INFRAESTRUCTURA EDUCATIVA</w:t>
                          </w:r>
                        </w:p>
                      </w:txbxContent>
                    </v:textbox>
                  </v:rect>
                  <v:rect id="Rectangle 336" o:spid="_x0000_s2435" style="position:absolute;left:270;top:410;width:4792;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AlxgAAAN0AAAAPAAAAZHJzL2Rvd25yZXYueG1sRI9Ba8JA&#10;FITvQv/D8oTezCZCRa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8yQgJc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 xml:space="preserve">PROGRAMA DE MONTOS MENSUALES DE UTILIZACIÓN DE MAQUINARIA Y EQUIPO DE CONSTRUCCION (POR PARTIDAS Y </w:t>
                          </w:r>
                        </w:p>
                      </w:txbxContent>
                    </v:textbox>
                  </v:rect>
                  <v:rect id="Rectangle 337" o:spid="_x0000_s2436" style="position:absolute;left:2382;top:504;width:60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SUBPARTIDAS)</w:t>
                          </w:r>
                        </w:p>
                      </w:txbxContent>
                    </v:textbox>
                  </v:rect>
                  <v:rect id="Rectangle 338" o:spid="_x0000_s2437" style="position:absolute;left:72;top:1399;width:10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v:textbox>
                  </v:rect>
                  <v:rect id="Rectangle 339" o:spid="_x0000_s2438" style="position:absolute;left:458;top:1355;width:39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PARTIDAS Y</w:t>
                          </w:r>
                          <w:r>
                            <w:rPr>
                              <w:rFonts w:cstheme="minorBidi"/>
                              <w:b/>
                              <w:bCs/>
                              <w:color w:val="000000"/>
                              <w:kern w:val="24"/>
                              <w:sz w:val="18"/>
                              <w:szCs w:val="18"/>
                            </w:rPr>
                            <w:t xml:space="preserve"> </w:t>
                          </w:r>
                        </w:p>
                      </w:txbxContent>
                    </v:textbox>
                  </v:rect>
                  <v:rect id="Rectangle 340" o:spid="_x0000_s2439" style="position:absolute;left:424;top:1443;width:4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v:textbox>
                  </v:rect>
                  <v:rect id="Rectangle 341" o:spid="_x0000_s2440" style="position:absolute;left:1116;top:1355;width:43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MAQUINARIA</w:t>
                          </w:r>
                          <w:r>
                            <w:rPr>
                              <w:rFonts w:cstheme="minorBidi"/>
                              <w:b/>
                              <w:bCs/>
                              <w:color w:val="000000"/>
                              <w:kern w:val="24"/>
                              <w:sz w:val="18"/>
                              <w:szCs w:val="18"/>
                            </w:rPr>
                            <w:t xml:space="preserve"> </w:t>
                          </w:r>
                        </w:p>
                      </w:txbxContent>
                    </v:textbox>
                  </v:rect>
                  <v:rect id="Rectangle 342" o:spid="_x0000_s2441" style="position:absolute;left:1182;top:1443;width:315;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Y EQUIPO</w:t>
                          </w:r>
                        </w:p>
                      </w:txbxContent>
                    </v:textbox>
                  </v:rect>
                  <v:rect id="Rectangle 343" o:spid="_x0000_s2442" style="position:absolute;left:1720;top:1310;width:30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XLs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4hueb8ATk7AEAAP//AwBQSwECLQAUAAYACAAAACEA2+H2y+4AAACFAQAAEwAAAAAAAAAA&#10;AAAAAAAAAAAAW0NvbnRlbnRfVHlwZXNdLnhtbFBLAQItABQABgAIAAAAIQBa9CxbvwAAABUBAAAL&#10;AAAAAAAAAAAAAAAAAB8BAABfcmVscy8ucmVsc1BLAQItABQABgAIAAAAIQCyoXLs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IMPORTE </w:t>
                          </w:r>
                        </w:p>
                      </w:txbxContent>
                    </v:textbox>
                  </v:rect>
                  <v:rect id="Rectangle 344" o:spid="_x0000_s2443" style="position:absolute;left:1634;top:1399;width:46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TOTAL HORAS </w:t>
                          </w:r>
                        </w:p>
                      </w:txbxContent>
                    </v:textbox>
                  </v:rect>
                  <v:rect id="Rectangle 345" o:spid="_x0000_s2444" style="position:absolute;left:1689;top:1487;width:36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8DxwAAAN0AAAAPAAAAZHJzL2Rvd25yZXYueG1sRI9Ba8JA&#10;FITvgv9heUJvujEU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FIETwP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EFECTIVAS</w:t>
                          </w:r>
                        </w:p>
                      </w:txbxContent>
                    </v:textbox>
                  </v:rect>
                  <v:rect id="Rectangle 346" o:spid="_x0000_s2445" style="position:absolute;left:2495;top:1299;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OqYxwAAAN0AAAAPAAAAZHJzL2Rvd25yZXYueG1sRI9Ba8JA&#10;FITvgv9heUJvujFQ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D1I6pj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347" o:spid="_x0000_s2446" style="position:absolute;left:3295;top:1299;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348" o:spid="_x0000_s2447" style="position:absolute;left:4095;top:1299;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tF0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BO4hlc34QnINf/AAAA//8DAFBLAQItABQABgAIAAAAIQDb4fbL7gAAAIUBAAATAAAAAAAA&#10;AAAAAAAAAAAAAABbQ29udGVudF9UeXBlc10ueG1sUEsBAi0AFAAGAAgAAAAhAFr0LFu/AAAAFQEA&#10;AAsAAAAAAAAAAAAAAAAAHwEAAF9yZWxzLy5yZWxzUEsBAi0AFAAGAAgAAAAhAKLW0XT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349" o:spid="_x0000_s2448" style="position:absolute;left:4895;top:129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350" o:spid="_x0000_s2449" style="position:absolute;left:2348;top:1406;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351" o:spid="_x0000_s2450" style="position:absolute;left:3148;top:1406;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352" o:spid="_x0000_s2451" style="position:absolute;left:3948;top:1406;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npGxgAAAN0AAAAPAAAAZHJzL2Rvd25yZXYueG1sRI9Ba8JA&#10;FITvQv/D8oTezCYWRK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x6p6RsYAAADdAAAA&#10;DwAAAAAAAAAAAAAAAAAHAgAAZHJzL2Rvd25yZXYueG1sUEsFBgAAAAADAAMAtwAAAPoCA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353" o:spid="_x0000_s2452" style="position:absolute;left:4748;top:1406;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OQxxwAAAN0AAAAPAAAAZHJzL2Rvd25yZXYueG1sRI9Ba8JA&#10;FITvgv9heUJvujEF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Dd45DHHAAAA3QAA&#10;AA8AAAAAAAAAAAAAAAAABwIAAGRycy9kb3ducmV2LnhtbFBLBQYAAAAAAwADALcAAAD7AgAAAAA=&#10;" filled="f" stroked="f">
                    <v:textbox inset="0,0,0,0">
                      <w:txbxContent>
                        <w:p w:rsidR="00A30657" w:rsidRDefault="00A30657" w:rsidP="002A1EF7">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354" o:spid="_x0000_s2453" style="position:absolute;top:378;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" fillcolor="black" stroked="f"/>
                  <v:rect id="Rectangle 355" o:spid="_x0000_s2454" style="position:absolute;left:14;top:39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" fillcolor="black" stroked="f"/>
                  <v:rect id="Rectangle 356" o:spid="_x0000_s2455" style="position:absolute;top:378;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" fillcolor="black" stroked="f"/>
                  <v:rect id="Rectangle 357" o:spid="_x0000_s2456" style="position:absolute;left:14;top:39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" fillcolor="black" stroked="f"/>
                  <v:rect id="Rectangle 358" o:spid="_x0000_s2457" style="position:absolute;left:14;top:60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" fillcolor="black" stroked="f"/>
                  <v:rect id="Rectangle 359" o:spid="_x0000_s2458" style="position:absolute;top:616;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" fillcolor="black" stroked="f"/>
                  <v:rect id="Rectangle 360" o:spid="_x0000_s2459" style="position:absolute;left:5356;top:39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" fillcolor="black" stroked="f"/>
                  <v:rect id="Rectangle 361" o:spid="_x0000_s2460" style="position:absolute;left:5371;top:378;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" fillcolor="black" stroked="f"/>
                  <v:line id="Line 362" o:spid="_x0000_s2461" style="position:absolute;visibility:visible;mso-wrap-style:square" from="1101,804" to="2768,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" strokeweight="0"/>
                  <v:rect id="Rectangle 363" o:spid="_x0000_s2462" style="position:absolute;left:1101;top:804;width:166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" fillcolor="black" stroked="f"/>
                  <v:line id="Line 364" o:spid="_x0000_s2463" style="position:absolute;visibility:visible;mso-wrap-style:square" from="1101,898" to="2768,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" strokeweight="0"/>
                  <v:rect id="Rectangle 365" o:spid="_x0000_s2464" style="position:absolute;left:1101;top:898;width:166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" fillcolor="black" stroked="f"/>
                  <v:line id="Line 366" o:spid="_x0000_s2465" style="position:absolute;visibility:visible;mso-wrap-style:square" from="1101,993" to="2768,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" strokeweight="0"/>
                  <v:rect id="Rectangle 367" o:spid="_x0000_s2466" style="position:absolute;left:1101;top:993;width:166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" fillcolor="black" stroked="f"/>
                  <v:line id="Line 368" o:spid="_x0000_s2467" style="position:absolute;visibility:visible;mso-wrap-style:square" from="1101,1088" to="2768,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" strokeweight="0"/>
                  <v:rect id="Rectangle 369" o:spid="_x0000_s2468" style="position:absolute;left:1101;top:1088;width:166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" fillcolor="black" stroked="f"/>
                  <v:rect id="Rectangle 370" o:spid="_x0000_s2469" style="position:absolute;left:14;top:60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" fillcolor="black" stroked="f"/>
                  <v:rect id="Rectangle 371" o:spid="_x0000_s2470" style="position:absolute;top:601;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" fillcolor="black" stroked="f"/>
                  <v:rect id="Rectangle 372" o:spid="_x0000_s2471" style="position:absolute;top:1276;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" fillcolor="black" stroked="f"/>
                  <v:rect id="Rectangle 373" o:spid="_x0000_s2472" style="position:absolute;left:14;top:129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" fillcolor="black" stroked="f"/>
                  <v:rect id="Rectangle 374" o:spid="_x0000_s2473" style="position:absolute;left:5371;top:601;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" fillcolor="black" stroked="f"/>
                  <v:rect id="Rectangle 375" o:spid="_x0000_s2474" style="position:absolute;left:5356;top:60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" fillcolor="black" stroked="f"/>
                  <v:rect id="Rectangle 376" o:spid="_x0000_s2475" style="position:absolute;top:400;width: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" fillcolor="black" stroked="f"/>
                  <v:rect id="Rectangle 377" o:spid="_x0000_s2476" style="position:absolute;left:14;top:400;width: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" fillcolor="black" stroked="f"/>
                  <v:rect id="Rectangle 378" o:spid="_x0000_s2477" style="position:absolute;left:5356;top:400;width: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" fillcolor="black" stroked="f"/>
                  <v:rect id="Rectangle 379" o:spid="_x0000_s2478" style="position:absolute;left:5371;top:400;width: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" fillcolor="black" stroked="f"/>
                  <v:rect id="Rectangle 380" o:spid="_x0000_s2479" style="position:absolute;left:5356;top:129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" fillcolor="black" stroked="f"/>
                  <v:rect id="Rectangle 381" o:spid="_x0000_s2480" style="position:absolute;left:5371;top:1276;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" fillcolor="black" stroked="f"/>
                  <v:rect id="Rectangle 382" o:spid="_x0000_s2481" style="position:absolute;left:5356;top:1382;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" fillcolor="black" stroked="f"/>
                  <v:line id="Line 383" o:spid="_x0000_s2482" style="position:absolute;visibility:visible;mso-wrap-style:square" from="2964,1298" to="2964,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" strokeweight="0"/>
                  <v:rect id="Rectangle 384" o:spid="_x0000_s2483" style="position:absolute;left:2964;top:1298;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" fillcolor="black" stroked="f"/>
                  <v:line id="Line 385" o:spid="_x0000_s2484" style="position:absolute;visibility:visible;mso-wrap-style:square" from="3764,1298" to="3764,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" strokeweight="0"/>
                  <v:rect id="Rectangle 386" o:spid="_x0000_s2485" style="position:absolute;left:3764;top:1298;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" fillcolor="black" stroked="f"/>
                  <v:line id="Line 387" o:spid="_x0000_s2486" style="position:absolute;visibility:visible;mso-wrap-style:square" from="4564,1298" to="4564,1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" strokeweight="0"/>
                  <v:rect id="Rectangle 388" o:spid="_x0000_s2487" style="position:absolute;left:4564;top:1298;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" fillcolor="black" stroked="f"/>
                  <v:rect id="Rectangle 389" o:spid="_x0000_s2488" style="position:absolute;left:5356;top:1298;width:8;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" fillcolor="black" stroked="f"/>
                  <v:rect id="Rectangle 390" o:spid="_x0000_s2489" style="position:absolute;left:5371;top:1298;width:7;height: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" fillcolor="black" stroked="f"/>
                  <v:rect id="Rectangle 391" o:spid="_x0000_s2490" style="position:absolute;top:1276;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" fillcolor="black" stroked="f"/>
                  <v:rect id="Rectangle 392" o:spid="_x0000_s2491" style="position:absolute;left:14;top:129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" fillcolor="black" stroked="f"/>
                  <v:rect id="Rectangle 393" o:spid="_x0000_s2492" style="position:absolute;left:14;top:1583;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" fillcolor="black" stroked="f"/>
                  <v:rect id="Rectangle 394" o:spid="_x0000_s2493" style="position:absolute;left:14;top:1583;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" fillcolor="black" stroked="f"/>
                  <v:rect id="Rectangle 395" o:spid="_x0000_s2494" style="position:absolute;left:14;top:15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" fillcolor="black" stroked="f"/>
                  <v:rect id="Rectangle 396" o:spid="_x0000_s2495" style="position:absolute;left:5356;top:139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" fillcolor="black" stroked="f"/>
                  <v:rect id="Rectangle 397" o:spid="_x0000_s2496" style="position:absolute;left:5371;top:13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" fillcolor="black" stroked="f"/>
                  <v:rect id="Rectangle 398" o:spid="_x0000_s2497" style="position:absolute;left:5356;top:1583;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" fillcolor="black" stroked="f"/>
                  <v:rect id="Rectangle 399" o:spid="_x0000_s2498" style="position:absolute;top:1298;width: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" fillcolor="black" stroked="f"/>
                  <v:rect id="Rectangle 400" o:spid="_x0000_s2499" style="position:absolute;left:14;top:1298;width:8;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" fillcolor="black" stroked="f"/>
                  <v:line id="Line 401" o:spid="_x0000_s2500" style="position:absolute;visibility:visible;mso-wrap-style:square" from="225,1298" to="225,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" strokeweight="0"/>
                  <v:rect id="Rectangle 402" o:spid="_x0000_s2501" style="position:absolute;left:225;top:1298;width:8;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" fillcolor="black" stroked="f"/>
                  <v:line id="Line 403" o:spid="_x0000_s2502" style="position:absolute;visibility:visible;mso-wrap-style:square" from="1097,1298" to="1097,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" strokeweight="0"/>
                  <v:rect id="Rectangle 404" o:spid="_x0000_s2503" style="position:absolute;left:1097;top:1298;width:8;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" fillcolor="black" stroked="f"/>
                  <v:line id="Line 405" o:spid="_x0000_s2504" style="position:absolute;visibility:visible;mso-wrap-style:square" from="1594,1298" to="159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" strokeweight="0"/>
                  <v:rect id="Rectangle 406" o:spid="_x0000_s2505" style="position:absolute;left:1594;top:1298;width: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" fillcolor="black" stroked="f"/>
                  <v:line id="Line 407" o:spid="_x0000_s2506" style="position:absolute;visibility:visible;mso-wrap-style:square" from="2164,1298" to="21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" strokeweight="0"/>
                  <v:rect id="Rectangle 408" o:spid="_x0000_s2507" style="position:absolute;left:2164;top:1298;width:7;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" fillcolor="black" stroked="f"/>
                  <v:line id="Line 409" o:spid="_x0000_s2508" style="position:absolute;visibility:visible;mso-wrap-style:square" from="2364,1497" to="23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" strokeweight="0"/>
                  <v:rect id="Rectangle 410" o:spid="_x0000_s2509" style="position:absolute;left:23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" fillcolor="black" stroked="f"/>
                  <v:line id="Line 411" o:spid="_x0000_s2510" style="position:absolute;visibility:visible;mso-wrap-style:square" from="2564,1497" to="25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" strokeweight="0"/>
                  <v:rect id="Rectangle 412" o:spid="_x0000_s2511" style="position:absolute;left:25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" fillcolor="black" stroked="f"/>
                  <v:line id="Line 413" o:spid="_x0000_s2512" style="position:absolute;visibility:visible;mso-wrap-style:square" from="2764,1497" to="27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" strokeweight="0"/>
                  <v:rect id="Rectangle 414" o:spid="_x0000_s2513" style="position:absolute;left:27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" fillcolor="black" stroked="f"/>
                  <v:line id="Line 415" o:spid="_x0000_s2514" style="position:absolute;visibility:visible;mso-wrap-style:square" from="2964,1404" to="29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" strokeweight="0"/>
                  <v:rect id="Rectangle 416" o:spid="_x0000_s2515" style="position:absolute;left:2964;top:1404;width: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" fillcolor="black" stroked="f"/>
                  <v:line id="Line 417" o:spid="_x0000_s2516" style="position:absolute;visibility:visible;mso-wrap-style:square" from="3164,1497" to="31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" strokeweight="0"/>
                  <v:rect id="Rectangle 418" o:spid="_x0000_s2517" style="position:absolute;left:31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" fillcolor="black" stroked="f"/>
                  <v:line id="Line 419" o:spid="_x0000_s2518" style="position:absolute;visibility:visible;mso-wrap-style:square" from="3364,1497" to="33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" strokeweight="0"/>
                  <v:rect id="Rectangle 420" o:spid="_x0000_s2519" style="position:absolute;left:33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" fillcolor="black" stroked="f"/>
                  <v:line id="Line 421" o:spid="_x0000_s2520" style="position:absolute;visibility:visible;mso-wrap-style:square" from="3564,1497" to="35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" strokeweight="0"/>
                  <v:rect id="Rectangle 422" o:spid="_x0000_s2521" style="position:absolute;left:35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" fillcolor="black" stroked="f"/>
                  <v:line id="Line 423" o:spid="_x0000_s2522" style="position:absolute;visibility:visible;mso-wrap-style:square" from="3764,1404" to="37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" strokeweight="0"/>
                  <v:rect id="Rectangle 424" o:spid="_x0000_s2523" style="position:absolute;left:3764;top:1404;width: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" fillcolor="black" stroked="f"/>
                  <v:line id="Line 425" o:spid="_x0000_s2524" style="position:absolute;visibility:visible;mso-wrap-style:square" from="3964,1497" to="39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" strokeweight="0"/>
                  <v:rect id="Rectangle 426" o:spid="_x0000_s2525" style="position:absolute;left:39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" fillcolor="black" stroked="f"/>
                  <v:line id="Line 427" o:spid="_x0000_s2526" style="position:absolute;visibility:visible;mso-wrap-style:square" from="4164,1497" to="41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" strokeweight="0"/>
                  <v:rect id="Rectangle 428" o:spid="_x0000_s2527" style="position:absolute;left:41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" fillcolor="black" stroked="f"/>
                  <v:line id="Line 429" o:spid="_x0000_s2528" style="position:absolute;visibility:visible;mso-wrap-style:square" from="4364,1497" to="43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" strokeweight="0"/>
                  <v:rect id="Rectangle 430" o:spid="_x0000_s2529" style="position:absolute;left:43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" fillcolor="black" stroked="f"/>
                  <v:line id="Line 431" o:spid="_x0000_s2530" style="position:absolute;visibility:visible;mso-wrap-style:square" from="4564,1404" to="45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" strokeweight="0"/>
                  <v:rect id="Rectangle 432" o:spid="_x0000_s2531" style="position:absolute;left:4564;top:1404;width: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" fillcolor="black" stroked="f"/>
                  <v:line id="Line 433" o:spid="_x0000_s2532" style="position:absolute;visibility:visible;mso-wrap-style:square" from="4764,1497" to="47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" strokeweight="0"/>
                  <v:rect id="Rectangle 434" o:spid="_x0000_s2533" style="position:absolute;left:47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" fillcolor="black" stroked="f"/>
                  <v:line id="Line 435" o:spid="_x0000_s2534" style="position:absolute;visibility:visible;mso-wrap-style:square" from="4964,1497" to="49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" strokeweight="0"/>
                  <v:rect id="Rectangle 436" o:spid="_x0000_s2535" style="position:absolute;left:49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" fillcolor="black" stroked="f"/>
                  <v:line id="Line 437" o:spid="_x0000_s2536" style="position:absolute;visibility:visible;mso-wrap-style:square" from="5164,1497" to="5164,1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" strokeweight="0"/>
                  <v:rect id="Rectangle 438" o:spid="_x0000_s2537" style="position:absolute;left:5164;top:1497;width:7;height: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" fillcolor="black" stroked="f"/>
                  <v:rect id="Rectangle 439" o:spid="_x0000_s2538" style="position:absolute;left:5356;top:1404;width:8;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" fillcolor="black" stroked="f"/>
                  <v:rect id="Rectangle 440" o:spid="_x0000_s2539" style="position:absolute;left:5371;top:1404;width:7;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" fillcolor="black" stroked="f"/>
                  <v:rect id="Rectangle 441" o:spid="_x0000_s2540" style="position:absolute;top:1583;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" fillcolor="black" stroked="f"/>
                  <v:rect id="Rectangle 442" o:spid="_x0000_s2541" style="position:absolute;left:14;top:15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" fillcolor="black" stroked="f"/>
                  <v:rect id="Rectangle 443" o:spid="_x0000_s2542" style="position:absolute;left:14;top:301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" fillcolor="black" stroked="f"/>
                  <v:rect id="Rectangle 444" o:spid="_x0000_s2543" style="position:absolute;top:3033;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" fillcolor="black" stroked="f"/>
                  <v:rect id="Rectangle 445" o:spid="_x0000_s2544" style="position:absolute;left:5356;top:15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" fillcolor="black" stroked="f"/>
                  <v:rect id="Rectangle 446" o:spid="_x0000_s2545" style="position:absolute;left:5371;top:1583;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" fillcolor="black" stroked="f"/>
                  <v:rect id="Rectangle 447" o:spid="_x0000_s2546" style="position:absolute;left:14;top:301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" fillcolor="black" stroked="f"/>
                  <v:rect id="Rectangle 448" o:spid="_x0000_s2547" style="position:absolute;top:3018;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" fillcolor="black" stroked="f"/>
                  <v:rect id="Rectangle 449" o:spid="_x0000_s2548" style="position:absolute;left:5371;top:3018;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" fillcolor="black" stroked="f"/>
                  <v:rect id="Rectangle 450" o:spid="_x0000_s2549" style="position:absolute;left:5356;top:301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" fillcolor="black" stroked="f"/>
                  <v:rect id="Rectangle 451" o:spid="_x0000_s2550" style="position:absolute;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" fillcolor="black" stroked="f"/>
                  <v:rect id="Rectangle 452" o:spid="_x0000_s2551" style="position:absolute;left:14;top:1605;width:8;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" fillcolor="black" stroked="f"/>
                  <v:rect id="Rectangle 453" o:spid="_x0000_s2552" style="position:absolute;left:5356;top:1605;width:8;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" fillcolor="black" stroked="f"/>
                  <v:rect id="Rectangle 454" o:spid="_x0000_s2553" style="position:absolute;left:5371;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" fillcolor="black" stroked="f"/>
                  <v:line id="Line 455" o:spid="_x0000_s2554" style="position:absolute;visibility:visible;mso-wrap-style:square" from="225,1605" to="225,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" strokeweight="0"/>
                  <v:rect id="Rectangle 456" o:spid="_x0000_s2555" style="position:absolute;left:225;top:1605;width:8;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" fillcolor="black" stroked="f"/>
                  <v:line id="Line 457" o:spid="_x0000_s2556" style="position:absolute;visibility:visible;mso-wrap-style:square" from="1097,1605" to="1097,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" strokeweight="0"/>
                  <v:rect id="Rectangle 458" o:spid="_x0000_s2557" style="position:absolute;left:1097;top:1605;width:8;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" fillcolor="black" stroked="f"/>
                  <v:line id="Line 459" o:spid="_x0000_s2558" style="position:absolute;visibility:visible;mso-wrap-style:square" from="1594,1605" to="159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" strokeweight="0"/>
                  <v:rect id="Rectangle 460" o:spid="_x0000_s2559" style="position:absolute;left:159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" fillcolor="black" stroked="f"/>
                  <v:line id="Line 461" o:spid="_x0000_s2560" style="position:absolute;visibility:visible;mso-wrap-style:square" from="2164,1605" to="21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" strokeweight="0"/>
                  <v:rect id="Rectangle 462" o:spid="_x0000_s2561" style="position:absolute;left:21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" fillcolor="black" stroked="f"/>
                  <v:line id="Line 463" o:spid="_x0000_s2562" style="position:absolute;visibility:visible;mso-wrap-style:square" from="2964,1605" to="29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" strokeweight="0"/>
                  <v:rect id="Rectangle 464" o:spid="_x0000_s2563" style="position:absolute;left:29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" fillcolor="black" stroked="f"/>
                  <v:line id="Line 465" o:spid="_x0000_s2564" style="position:absolute;visibility:visible;mso-wrap-style:square" from="3764,1605" to="37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" strokeweight="0"/>
                  <v:rect id="Rectangle 466" o:spid="_x0000_s2565" style="position:absolute;left:37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" fillcolor="black" stroked="f"/>
                  <v:line id="Line 467" o:spid="_x0000_s2566" style="position:absolute;visibility:visible;mso-wrap-style:square" from="4564,1605" to="45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" strokeweight="0"/>
                  <v:rect id="Rectangle 468" o:spid="_x0000_s2567" style="position:absolute;left:45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" fillcolor="black" stroked="f"/>
                  <v:line id="Line 469" o:spid="_x0000_s2568" style="position:absolute;visibility:visible;mso-wrap-style:square" from="2364,1605" to="23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" strokeweight="0"/>
                  <v:rect id="Rectangle 470" o:spid="_x0000_s2569" style="position:absolute;left:23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" fillcolor="black" stroked="f"/>
                  <v:line id="Line 471" o:spid="_x0000_s2570" style="position:absolute;visibility:visible;mso-wrap-style:square" from="2564,1605" to="25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" strokeweight="0"/>
                  <v:rect id="Rectangle 472" o:spid="_x0000_s2571" style="position:absolute;left:25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" fillcolor="black" stroked="f"/>
                  <v:line id="Line 473" o:spid="_x0000_s2572" style="position:absolute;visibility:visible;mso-wrap-style:square" from="2764,1605" to="27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" strokeweight="0"/>
                  <v:rect id="Rectangle 474" o:spid="_x0000_s2573" style="position:absolute;left:27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" fillcolor="black" stroked="f"/>
                  <v:line id="Line 475" o:spid="_x0000_s2574" style="position:absolute;visibility:visible;mso-wrap-style:square" from="3164,1605" to="31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" strokeweight="0"/>
                  <v:rect id="Rectangle 476" o:spid="_x0000_s2575" style="position:absolute;left:31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" fillcolor="black" stroked="f"/>
                  <v:line id="Line 477" o:spid="_x0000_s2576" style="position:absolute;visibility:visible;mso-wrap-style:square" from="3364,1605" to="33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" strokeweight="0"/>
                  <v:rect id="Rectangle 478" o:spid="_x0000_s2577" style="position:absolute;left:33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" fillcolor="black" stroked="f"/>
                  <v:line id="Line 479" o:spid="_x0000_s2578" style="position:absolute;visibility:visible;mso-wrap-style:square" from="3564,1605" to="35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" strokeweight="0"/>
                  <v:rect id="Rectangle 480" o:spid="_x0000_s2579" style="position:absolute;left:35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" fillcolor="black" stroked="f"/>
                  <v:line id="Line 481" o:spid="_x0000_s2580" style="position:absolute;visibility:visible;mso-wrap-style:square" from="3964,1605" to="39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" strokeweight="0"/>
                  <v:rect id="Rectangle 482" o:spid="_x0000_s2581" style="position:absolute;left:39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" fillcolor="black" stroked="f"/>
                </v:group>
                <v:line id="Line 484" o:spid="_x0000_s2582" style="position:absolute;visibility:visible;mso-wrap-style:square" from="4164,1605" to="41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" strokeweight="0"/>
                <v:rect id="Rectangle 485" o:spid="_x0000_s2583" style="position:absolute;left:41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" fillcolor="black" stroked="f"/>
                <v:line id="Line 486" o:spid="_x0000_s2584" style="position:absolute;visibility:visible;mso-wrap-style:square" from="4364,1605" to="43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" strokeweight="0"/>
                <v:rect id="Rectangle 487" o:spid="_x0000_s2585" style="position:absolute;left:43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" fillcolor="black" stroked="f"/>
                <v:line id="Line 488" o:spid="_x0000_s2586" style="position:absolute;visibility:visible;mso-wrap-style:square" from="4764,1605" to="47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" strokeweight="0"/>
                <v:rect id="Rectangle 489" o:spid="_x0000_s2587" style="position:absolute;left:47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" fillcolor="black" stroked="f"/>
                <v:line id="Line 490" o:spid="_x0000_s2588" style="position:absolute;visibility:visible;mso-wrap-style:square" from="4964,1605" to="49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" strokeweight="0"/>
                <v:rect id="Rectangle 491" o:spid="_x0000_s2589" style="position:absolute;left:49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" fillcolor="black" stroked="f"/>
                <v:line id="Line 492" o:spid="_x0000_s2590" style="position:absolute;visibility:visible;mso-wrap-style:square" from="5164,1605" to="5164,3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" strokeweight="0"/>
                <v:rect id="Rectangle 493" o:spid="_x0000_s2591" style="position:absolute;left:5164;top:1605;width:7;height:1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" fillcolor="black" stroked="f"/>
                <v:rect id="Rectangle 494" o:spid="_x0000_s2592" style="position:absolute;left:5356;top:393;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" fillcolor="black" stroked="f"/>
                <v:rect id="Rectangle 495" o:spid="_x0000_s2593" style="position:absolute;left:5356;top:378;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" fillcolor="black" stroked="f"/>
                <v:rect id="Rectangle 496" o:spid="_x0000_s2594" style="position:absolute;left:22;top:378;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" fillcolor="black" stroked="f"/>
                <v:rect id="Rectangle 497" o:spid="_x0000_s2595" style="position:absolute;left:22;top:393;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" fillcolor="black" stroked="f"/>
                <v:rect id="Rectangle 498" o:spid="_x0000_s2596" style="position:absolute;left:5356;top:616;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" fillcolor="black" stroked="f"/>
                <v:rect id="Rectangle 499" o:spid="_x0000_s2597" style="position:absolute;left:5356;top:60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" fillcolor="black" stroked="f"/>
                <v:rect id="Rectangle 500" o:spid="_x0000_s2598" style="position:absolute;left:22;top:601;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" fillcolor="black" stroked="f"/>
                <v:rect id="Rectangle 501" o:spid="_x0000_s2599" style="position:absolute;left:22;top:616;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" fillcolor="black" stroked="f"/>
                <v:line id="Line 502" o:spid="_x0000_s2600" style="position:absolute;visibility:visible;mso-wrap-style:square" from="3767,804" to="5368,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" strokeweight="0"/>
                <v:rect id="Rectangle 503" o:spid="_x0000_s2601" style="position:absolute;left:3767;top:804;width:160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" fillcolor="black" stroked="f"/>
                <v:line id="Line 504" o:spid="_x0000_s2602" style="position:absolute;visibility:visible;mso-wrap-style:square" from="3767,898" to="5368,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" strokeweight="0"/>
                <v:rect id="Rectangle 505" o:spid="_x0000_s2603" style="position:absolute;left:3767;top:898;width:160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" fillcolor="black" stroked="f"/>
                <v:line id="Line 506" o:spid="_x0000_s2604" style="position:absolute;visibility:visible;mso-wrap-style:square" from="3767,993" to="5368,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" strokeweight="0"/>
                <v:rect id="Rectangle 507" o:spid="_x0000_s2605" style="position:absolute;left:3767;top:993;width:160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" fillcolor="black" stroked="f"/>
                <v:line id="Line 508" o:spid="_x0000_s2606" style="position:absolute;visibility:visible;mso-wrap-style:square" from="3767,1088" to="5368,1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" strokeweight="0"/>
                <v:rect id="Rectangle 509" o:spid="_x0000_s2607" style="position:absolute;left:3767;top:1088;width:160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" fillcolor="black" stroked="f"/>
                <v:line id="Line 510" o:spid="_x0000_s2608" style="position:absolute;visibility:visible;mso-wrap-style:square" from="1101,1183" to="2768,1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" strokeweight="0"/>
                <v:rect id="Rectangle 511" o:spid="_x0000_s2609" style="position:absolute;left:1101;top:1183;width:166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" fillcolor="black" stroked="f"/>
                <v:rect id="Rectangle 512" o:spid="_x0000_s2610" style="position:absolute;left:5356;top:129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" fillcolor="black" stroked="f"/>
                <v:rect id="Rectangle 513" o:spid="_x0000_s2611" style="position:absolute;left:5356;top:1276;width:2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" fillcolor="black" stroked="f"/>
                <v:rect id="Rectangle 514" o:spid="_x0000_s2612" style="position:absolute;left:22;top:1276;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" fillcolor="black" stroked="f"/>
                <v:rect id="Rectangle 515" o:spid="_x0000_s2613" style="position:absolute;left:22;top:1291;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" fillcolor="black" stroked="f"/>
                <v:rect id="Rectangle 516" o:spid="_x0000_s2614" style="position:absolute;left:2171;top:1382;width:318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" fillcolor="black" stroked="f"/>
                <v:rect id="Rectangle 517" o:spid="_x0000_s2615" style="position:absolute;left:2171;top:1397;width:318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" fillcolor="black" stroked="f"/>
                <v:rect id="Rectangle 518" o:spid="_x0000_s2616" style="position:absolute;left:5356;top:1382;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" fillcolor="black" stroked="f"/>
                <v:rect id="Rectangle 519" o:spid="_x0000_s2617" style="position:absolute;left:5356;top:139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" fillcolor="black" stroked="f"/>
                <v:line id="Line 520" o:spid="_x0000_s2618" style="position:absolute;visibility:visible;mso-wrap-style:square" from="2171,1490" to="5356,1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" strokeweight="0"/>
                <v:rect id="Rectangle 521" o:spid="_x0000_s2619" style="position:absolute;left:2171;top:1490;width:318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" fillcolor="black" stroked="f"/>
                <v:rect id="Rectangle 522" o:spid="_x0000_s2620" style="position:absolute;left:5356;top:159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" fillcolor="black" stroked="f"/>
                <v:rect id="Rectangle 523" o:spid="_x0000_s2621" style="position:absolute;left:5356;top:1583;width: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" fillcolor="black" stroked="f"/>
                <v:rect id="Rectangle 524" o:spid="_x0000_s2622" style="position:absolute;left:22;top:1583;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" fillcolor="black" stroked="f"/>
                <v:rect id="Rectangle 525" o:spid="_x0000_s2623" style="position:absolute;left:22;top:1598;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" fillcolor="black" stroked="f"/>
                <v:line id="Line 526" o:spid="_x0000_s2624" style="position:absolute;visibility:visible;mso-wrap-style:square" from="22,1691" to="5356,1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" strokeweight="0"/>
                <v:rect id="Rectangle 527" o:spid="_x0000_s2625" style="position:absolute;left:22;top:1691;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" fillcolor="black" stroked="f"/>
                <v:line id="Line 528" o:spid="_x0000_s2626" style="position:absolute;visibility:visible;mso-wrap-style:square" from="22,1786" to="5356,1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" strokeweight="0"/>
                <v:rect id="Rectangle 529" o:spid="_x0000_s2627" style="position:absolute;left:22;top:1786;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" fillcolor="black" stroked="f"/>
                <v:line id="Line 530" o:spid="_x0000_s2628" style="position:absolute;visibility:visible;mso-wrap-style:square" from="22,1881" to="5356,1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" strokeweight="0"/>
                <v:rect id="Rectangle 531" o:spid="_x0000_s2629" style="position:absolute;left:22;top:1881;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" fillcolor="black" stroked="f"/>
                <v:line id="Line 532" o:spid="_x0000_s2630" style="position:absolute;visibility:visible;mso-wrap-style:square" from="22,1976" to="5356,1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" strokeweight="0"/>
                <v:rect id="Rectangle 533" o:spid="_x0000_s2631" style="position:absolute;left:22;top:1976;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" fillcolor="black" stroked="f"/>
                <v:line id="Line 534" o:spid="_x0000_s2632" style="position:absolute;visibility:visible;mso-wrap-style:square" from="22,2071" to="5356,2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" strokeweight="0"/>
                <v:rect id="Rectangle 535" o:spid="_x0000_s2633" style="position:absolute;left:22;top:2071;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" fillcolor="black" stroked="f"/>
                <v:line id="Line 536" o:spid="_x0000_s2634" style="position:absolute;visibility:visible;mso-wrap-style:square" from="22,2166" to="5356,2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" strokeweight="0"/>
                <v:rect id="Rectangle 537" o:spid="_x0000_s2635" style="position:absolute;left:22;top:2166;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" fillcolor="black" stroked="f"/>
                <v:line id="Line 538" o:spid="_x0000_s2636" style="position:absolute;visibility:visible;mso-wrap-style:square" from="22,2260" to="5356,2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" strokeweight="0"/>
                <v:rect id="Rectangle 539" o:spid="_x0000_s2637" style="position:absolute;left:22;top:2260;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" fillcolor="black" stroked="f"/>
                <v:line id="Line 540" o:spid="_x0000_s2638" style="position:absolute;visibility:visible;mso-wrap-style:square" from="22,2355" to="5356,2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" strokeweight="0"/>
                <v:rect id="Rectangle 541" o:spid="_x0000_s2639" style="position:absolute;left:22;top:2355;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" fillcolor="black" stroked="f"/>
                <v:line id="Line 542" o:spid="_x0000_s2640" style="position:absolute;visibility:visible;mso-wrap-style:square" from="22,2450" to="5356,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" strokeweight="0"/>
                <v:rect id="Rectangle 543" o:spid="_x0000_s2641" style="position:absolute;left:22;top:2450;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" fillcolor="black" stroked="f"/>
                <v:line id="Line 544" o:spid="_x0000_s2642" style="position:absolute;visibility:visible;mso-wrap-style:square" from="22,2545" to="5356,2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" strokeweight="0"/>
                <v:rect id="Rectangle 545" o:spid="_x0000_s2643" style="position:absolute;left:22;top:2545;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" fillcolor="black" stroked="f"/>
                <v:line id="Line 546" o:spid="_x0000_s2644" style="position:absolute;visibility:visible;mso-wrap-style:square" from="22,2640" to="5356,2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" strokeweight="0"/>
                <v:rect id="Rectangle 547" o:spid="_x0000_s2645" style="position:absolute;left:22;top:2640;width:533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" fillcolor="black" stroked="f"/>
                <v:line id="Line 548" o:spid="_x0000_s2646" style="position:absolute;visibility:visible;mso-wrap-style:square" from="22,2735" to="5356,2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" strokeweight="0"/>
                <v:rect id="Rectangle 549" o:spid="_x0000_s2647" style="position:absolute;left:22;top:2735;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" fillcolor="black" stroked="f"/>
                <v:line id="Line 550" o:spid="_x0000_s2648" style="position:absolute;visibility:visible;mso-wrap-style:square" from="22,2830" to="5356,2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" strokeweight="0"/>
                <v:rect id="Rectangle 551" o:spid="_x0000_s2649" style="position:absolute;left:22;top:2830;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" fillcolor="black" stroked="f"/>
                <v:line id="Line 552" o:spid="_x0000_s2650" style="position:absolute;visibility:visible;mso-wrap-style:square" from="22,2925" to="5356,2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" strokeweight="0"/>
                <v:rect id="Rectangle 553" o:spid="_x0000_s2651" style="position:absolute;left:22;top:2925;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" fillcolor="black" stroked="f"/>
                <v:rect id="Rectangle 554" o:spid="_x0000_s2652" style="position:absolute;left:5356;top:3033;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" fillcolor="black" stroked="f"/>
                <v:rect id="Rectangle 555" o:spid="_x0000_s2653" style="position:absolute;left:5356;top:301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" fillcolor="black" stroked="f"/>
                <v:rect id="Rectangle 556" o:spid="_x0000_s2654" style="position:absolute;left:22;top:3018;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" fillcolor="black" stroked="f"/>
                <v:rect id="Rectangle 557" o:spid="_x0000_s2655" style="position:absolute;left:22;top:3033;width:533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" fillcolor="black" stroked="f"/>
                <w10:wrap anchorx="margin"/>
              </v:group>
            </w:pict>
          </mc:Fallback>
        </mc:AlternateContent>
      </w: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BA5284" w:rsidRDefault="00BA5284"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CA1A70" w:rsidRDefault="00CA1A70" w:rsidP="00CA1A70">
      <w:pPr>
        <w:spacing w:after="0" w:line="240" w:lineRule="auto"/>
        <w:jc w:val="center"/>
        <w:rPr>
          <w:rFonts w:ascii="Times New Roman" w:eastAsia="Times New Roman" w:hAnsi="Times New Roman" w:cs="Times New Roman"/>
          <w:b/>
          <w:sz w:val="20"/>
          <w:szCs w:val="24"/>
          <w:lang w:val="es-ES_tradnl" w:eastAsia="es-ES"/>
        </w:rPr>
      </w:pPr>
      <w:r>
        <w:rPr>
          <w:rFonts w:ascii="Times New Roman" w:eastAsia="Times New Roman" w:hAnsi="Times New Roman" w:cs="Times New Roman"/>
          <w:b/>
          <w:sz w:val="20"/>
          <w:szCs w:val="24"/>
          <w:lang w:val="es-ES_tradnl" w:eastAsia="es-ES"/>
        </w:rPr>
        <w:t>ANEXO 10.III</w:t>
      </w:r>
    </w:p>
    <w:p w:rsidR="002A1EF7" w:rsidRDefault="001E749D" w:rsidP="00257E0E">
      <w:pPr>
        <w:spacing w:after="0" w:line="240" w:lineRule="auto"/>
        <w:jc w:val="center"/>
        <w:rPr>
          <w:rFonts w:ascii="Times New Roman" w:eastAsia="Times New Roman" w:hAnsi="Times New Roman" w:cs="Times New Roman"/>
          <w:b/>
          <w:sz w:val="20"/>
          <w:szCs w:val="24"/>
          <w:lang w:val="es-ES_tradnl" w:eastAsia="es-ES"/>
        </w:rPr>
      </w:pPr>
      <w:r w:rsidRPr="00AC04C2">
        <w:rPr>
          <w:noProof/>
          <w:lang w:eastAsia="es-MX"/>
        </w:rPr>
        <mc:AlternateContent>
          <mc:Choice Requires="wpg">
            <w:drawing>
              <wp:anchor distT="0" distB="0" distL="114300" distR="114300" simplePos="0" relativeHeight="251936768" behindDoc="0" locked="0" layoutInCell="1" allowOverlap="1" wp14:anchorId="03D3F8F6" wp14:editId="7602BA60">
                <wp:simplePos x="0" y="0"/>
                <wp:positionH relativeFrom="margin">
                  <wp:posOffset>137154</wp:posOffset>
                </wp:positionH>
                <wp:positionV relativeFrom="paragraph">
                  <wp:posOffset>101687</wp:posOffset>
                </wp:positionV>
                <wp:extent cx="8080375" cy="4730750"/>
                <wp:effectExtent l="0" t="0" r="0" b="0"/>
                <wp:wrapNone/>
                <wp:docPr id="2836" name="Group 561"/>
                <wp:cNvGraphicFramePr/>
                <a:graphic xmlns:a="http://schemas.openxmlformats.org/drawingml/2006/main">
                  <a:graphicData uri="http://schemas.microsoft.com/office/word/2010/wordprocessingGroup">
                    <wpg:wgp>
                      <wpg:cNvGrpSpPr/>
                      <wpg:grpSpPr bwMode="auto">
                        <a:xfrm>
                          <a:off x="0" y="0"/>
                          <a:ext cx="8080375" cy="4730750"/>
                          <a:chOff x="0" y="0"/>
                          <a:chExt cx="5090" cy="3184"/>
                        </a:xfrm>
                      </wpg:grpSpPr>
                      <wps:wsp>
                        <wps:cNvPr id="2837" name="AutoShape 560"/>
                        <wps:cNvSpPr>
                          <a:spLocks noChangeAspect="1" noChangeArrowheads="1" noTextEdit="1"/>
                        </wps:cNvSpPr>
                        <wps:spPr bwMode="auto">
                          <a:xfrm>
                            <a:off x="7" y="0"/>
                            <a:ext cx="5076" cy="3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2838" name="Group 762"/>
                        <wpg:cNvGrpSpPr>
                          <a:grpSpLocks/>
                        </wpg:cNvGrpSpPr>
                        <wpg:grpSpPr bwMode="auto">
                          <a:xfrm>
                            <a:off x="0" y="21"/>
                            <a:ext cx="5090" cy="3145"/>
                            <a:chOff x="0" y="21"/>
                            <a:chExt cx="5090" cy="3145"/>
                          </a:xfrm>
                        </wpg:grpSpPr>
                        <wps:wsp>
                          <wps:cNvPr id="2839" name="Rectangle 562"/>
                          <wps:cNvSpPr>
                            <a:spLocks noChangeArrowheads="1"/>
                          </wps:cNvSpPr>
                          <wps:spPr bwMode="auto">
                            <a:xfrm>
                              <a:off x="24" y="600"/>
                              <a:ext cx="8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wps:txbx>
                          <wps:bodyPr vert="horz" wrap="square" lIns="0" tIns="0" rIns="0" bIns="0" numCol="1" anchor="t" anchorCtr="0" compatLnSpc="1">
                            <a:prstTxWarp prst="textNoShape">
                              <a:avLst/>
                            </a:prstTxWarp>
                            <a:noAutofit/>
                          </wps:bodyPr>
                        </wps:wsp>
                        <wps:wsp>
                          <wps:cNvPr id="2840" name="Rectangle 563"/>
                          <wps:cNvSpPr>
                            <a:spLocks noChangeArrowheads="1"/>
                          </wps:cNvSpPr>
                          <wps:spPr bwMode="auto">
                            <a:xfrm>
                              <a:off x="2822" y="600"/>
                              <a:ext cx="527"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2841" name="Rectangle 564"/>
                          <wps:cNvSpPr>
                            <a:spLocks noChangeArrowheads="1"/>
                          </wps:cNvSpPr>
                          <wps:spPr bwMode="auto">
                            <a:xfrm>
                              <a:off x="24" y="695"/>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2842" name="Rectangle 565"/>
                          <wps:cNvSpPr>
                            <a:spLocks noChangeArrowheads="1"/>
                          </wps:cNvSpPr>
                          <wps:spPr bwMode="auto">
                            <a:xfrm>
                              <a:off x="2822" y="695"/>
                              <a:ext cx="32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2843" name="Rectangle 566"/>
                          <wps:cNvSpPr>
                            <a:spLocks noChangeArrowheads="1"/>
                          </wps:cNvSpPr>
                          <wps:spPr bwMode="auto">
                            <a:xfrm>
                              <a:off x="24" y="789"/>
                              <a:ext cx="2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2844" name="Rectangle 567"/>
                          <wps:cNvSpPr>
                            <a:spLocks noChangeArrowheads="1"/>
                          </wps:cNvSpPr>
                          <wps:spPr bwMode="auto">
                            <a:xfrm>
                              <a:off x="2822" y="789"/>
                              <a:ext cx="38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wps:txbx>
                          <wps:bodyPr vert="horz" wrap="square" lIns="0" tIns="0" rIns="0" bIns="0" numCol="1" anchor="t" anchorCtr="0" compatLnSpc="1">
                            <a:prstTxWarp prst="textNoShape">
                              <a:avLst/>
                            </a:prstTxWarp>
                            <a:noAutofit/>
                          </wps:bodyPr>
                        </wps:wsp>
                        <wps:wsp>
                          <wps:cNvPr id="2845" name="Rectangle 568"/>
                          <wps:cNvSpPr>
                            <a:spLocks noChangeArrowheads="1"/>
                          </wps:cNvSpPr>
                          <wps:spPr bwMode="auto">
                            <a:xfrm>
                              <a:off x="24" y="883"/>
                              <a:ext cx="3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2846" name="Rectangle 569"/>
                          <wps:cNvSpPr>
                            <a:spLocks noChangeArrowheads="1"/>
                          </wps:cNvSpPr>
                          <wps:spPr bwMode="auto">
                            <a:xfrm>
                              <a:off x="2822" y="883"/>
                              <a:ext cx="1036"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r>
                                  <w:rPr>
                                    <w:rFonts w:ascii="Arial" w:hAnsi="Arial" w:cstheme="minorBidi"/>
                                    <w:color w:val="000000"/>
                                    <w:kern w:val="24"/>
                                    <w:sz w:val="20"/>
                                    <w:szCs w:val="20"/>
                                  </w:rPr>
                                  <w:t>:</w:t>
                                </w:r>
                              </w:p>
                            </w:txbxContent>
                          </wps:txbx>
                          <wps:bodyPr vert="horz" wrap="square" lIns="0" tIns="0" rIns="0" bIns="0" numCol="1" anchor="t" anchorCtr="0" compatLnSpc="1">
                            <a:prstTxWarp prst="textNoShape">
                              <a:avLst/>
                            </a:prstTxWarp>
                            <a:noAutofit/>
                          </wps:bodyPr>
                        </wps:wsp>
                        <wps:wsp>
                          <wps:cNvPr id="2847" name="Rectangle 570"/>
                          <wps:cNvSpPr>
                            <a:spLocks noChangeArrowheads="1"/>
                          </wps:cNvSpPr>
                          <wps:spPr bwMode="auto">
                            <a:xfrm>
                              <a:off x="24" y="977"/>
                              <a:ext cx="77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2848" name="Rectangle 571"/>
                          <wps:cNvSpPr>
                            <a:spLocks noChangeArrowheads="1"/>
                          </wps:cNvSpPr>
                          <wps:spPr bwMode="auto">
                            <a:xfrm>
                              <a:off x="2131"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2849" name="Rectangle 572"/>
                          <wps:cNvSpPr>
                            <a:spLocks noChangeArrowheads="1"/>
                          </wps:cNvSpPr>
                          <wps:spPr bwMode="auto">
                            <a:xfrm>
                              <a:off x="2320"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2850" name="Rectangle 573"/>
                          <wps:cNvSpPr>
                            <a:spLocks noChangeArrowheads="1"/>
                          </wps:cNvSpPr>
                          <wps:spPr bwMode="auto">
                            <a:xfrm>
                              <a:off x="2509"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2851" name="Rectangle 574"/>
                          <wps:cNvSpPr>
                            <a:spLocks noChangeArrowheads="1"/>
                          </wps:cNvSpPr>
                          <wps:spPr bwMode="auto">
                            <a:xfrm>
                              <a:off x="2699"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2852" name="Rectangle 575"/>
                          <wps:cNvSpPr>
                            <a:spLocks noChangeArrowheads="1"/>
                          </wps:cNvSpPr>
                          <wps:spPr bwMode="auto">
                            <a:xfrm>
                              <a:off x="2888"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2853" name="Rectangle 576"/>
                          <wps:cNvSpPr>
                            <a:spLocks noChangeArrowheads="1"/>
                          </wps:cNvSpPr>
                          <wps:spPr bwMode="auto">
                            <a:xfrm>
                              <a:off x="3077"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2854" name="Rectangle 577"/>
                          <wps:cNvSpPr>
                            <a:spLocks noChangeArrowheads="1"/>
                          </wps:cNvSpPr>
                          <wps:spPr bwMode="auto">
                            <a:xfrm>
                              <a:off x="3266"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2855" name="Rectangle 578"/>
                          <wps:cNvSpPr>
                            <a:spLocks noChangeArrowheads="1"/>
                          </wps:cNvSpPr>
                          <wps:spPr bwMode="auto">
                            <a:xfrm>
                              <a:off x="3456"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2856" name="Rectangle 579"/>
                          <wps:cNvSpPr>
                            <a:spLocks noChangeArrowheads="1"/>
                          </wps:cNvSpPr>
                          <wps:spPr bwMode="auto">
                            <a:xfrm>
                              <a:off x="3645" y="1380"/>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2857" name="Rectangle 580"/>
                          <wps:cNvSpPr>
                            <a:spLocks noChangeArrowheads="1"/>
                          </wps:cNvSpPr>
                          <wps:spPr bwMode="auto">
                            <a:xfrm>
                              <a:off x="3816"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wps:txbx>
                          <wps:bodyPr vert="horz" wrap="square" lIns="0" tIns="0" rIns="0" bIns="0" numCol="1" anchor="t" anchorCtr="0" compatLnSpc="1">
                            <a:prstTxWarp prst="textNoShape">
                              <a:avLst/>
                            </a:prstTxWarp>
                            <a:noAutofit/>
                          </wps:bodyPr>
                        </wps:wsp>
                        <wps:wsp>
                          <wps:cNvPr id="2858" name="Rectangle 581"/>
                          <wps:cNvSpPr>
                            <a:spLocks noChangeArrowheads="1"/>
                          </wps:cNvSpPr>
                          <wps:spPr bwMode="auto">
                            <a:xfrm>
                              <a:off x="4005"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wps:txbx>
                          <wps:bodyPr vert="horz" wrap="square" lIns="0" tIns="0" rIns="0" bIns="0" numCol="1" anchor="t" anchorCtr="0" compatLnSpc="1">
                            <a:prstTxWarp prst="textNoShape">
                              <a:avLst/>
                            </a:prstTxWarp>
                            <a:noAutofit/>
                          </wps:bodyPr>
                        </wps:wsp>
                        <wps:wsp>
                          <wps:cNvPr id="2859" name="Rectangle 582"/>
                          <wps:cNvSpPr>
                            <a:spLocks noChangeArrowheads="1"/>
                          </wps:cNvSpPr>
                          <wps:spPr bwMode="auto">
                            <a:xfrm>
                              <a:off x="4194"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wps:txbx>
                          <wps:bodyPr vert="horz" wrap="square" lIns="0" tIns="0" rIns="0" bIns="0" numCol="1" anchor="t" anchorCtr="0" compatLnSpc="1">
                            <a:prstTxWarp prst="textNoShape">
                              <a:avLst/>
                            </a:prstTxWarp>
                            <a:noAutofit/>
                          </wps:bodyPr>
                        </wps:wsp>
                        <wps:wsp>
                          <wps:cNvPr id="2860" name="Rectangle 583"/>
                          <wps:cNvSpPr>
                            <a:spLocks noChangeArrowheads="1"/>
                          </wps:cNvSpPr>
                          <wps:spPr bwMode="auto">
                            <a:xfrm>
                              <a:off x="4384"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wps:txbx>
                          <wps:bodyPr vert="horz" wrap="square" lIns="0" tIns="0" rIns="0" bIns="0" numCol="1" anchor="t" anchorCtr="0" compatLnSpc="1">
                            <a:prstTxWarp prst="textNoShape">
                              <a:avLst/>
                            </a:prstTxWarp>
                            <a:noAutofit/>
                          </wps:bodyPr>
                        </wps:wsp>
                        <wps:wsp>
                          <wps:cNvPr id="2861" name="Rectangle 584"/>
                          <wps:cNvSpPr>
                            <a:spLocks noChangeArrowheads="1"/>
                          </wps:cNvSpPr>
                          <wps:spPr bwMode="auto">
                            <a:xfrm>
                              <a:off x="4573"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wps:txbx>
                          <wps:bodyPr vert="horz" wrap="square" lIns="0" tIns="0" rIns="0" bIns="0" numCol="1" anchor="t" anchorCtr="0" compatLnSpc="1">
                            <a:prstTxWarp prst="textNoShape">
                              <a:avLst/>
                            </a:prstTxWarp>
                            <a:noAutofit/>
                          </wps:bodyPr>
                        </wps:wsp>
                        <wps:wsp>
                          <wps:cNvPr id="2862" name="Rectangle 585"/>
                          <wps:cNvSpPr>
                            <a:spLocks noChangeArrowheads="1"/>
                          </wps:cNvSpPr>
                          <wps:spPr bwMode="auto">
                            <a:xfrm>
                              <a:off x="4762"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wps:txbx>
                          <wps:bodyPr vert="horz" wrap="square" lIns="0" tIns="0" rIns="0" bIns="0" numCol="1" anchor="t" anchorCtr="0" compatLnSpc="1">
                            <a:prstTxWarp prst="textNoShape">
                              <a:avLst/>
                            </a:prstTxWarp>
                            <a:noAutofit/>
                          </wps:bodyPr>
                        </wps:wsp>
                        <wps:wsp>
                          <wps:cNvPr id="2863" name="Rectangle 586"/>
                          <wps:cNvSpPr>
                            <a:spLocks noChangeArrowheads="1"/>
                          </wps:cNvSpPr>
                          <wps:spPr bwMode="auto">
                            <a:xfrm>
                              <a:off x="4951" y="1380"/>
                              <a:ext cx="8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wps:txbx>
                          <wps:bodyPr vert="horz" wrap="square" lIns="0" tIns="0" rIns="0" bIns="0" numCol="1" anchor="t" anchorCtr="0" compatLnSpc="1">
                            <a:prstTxWarp prst="textNoShape">
                              <a:avLst/>
                            </a:prstTxWarp>
                            <a:noAutofit/>
                          </wps:bodyPr>
                        </wps:wsp>
                        <wps:wsp>
                          <wps:cNvPr id="2864" name="Rectangle 587"/>
                          <wps:cNvSpPr>
                            <a:spLocks noChangeArrowheads="1"/>
                          </wps:cNvSpPr>
                          <wps:spPr bwMode="auto">
                            <a:xfrm>
                              <a:off x="229" y="1492"/>
                              <a:ext cx="436"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wps:txbx>
                          <wps:bodyPr vert="horz" wrap="square" lIns="0" tIns="0" rIns="0" bIns="0" numCol="1" anchor="t" anchorCtr="0" compatLnSpc="1">
                            <a:prstTxWarp prst="textNoShape">
                              <a:avLst/>
                            </a:prstTxWarp>
                            <a:noAutofit/>
                          </wps:bodyPr>
                        </wps:wsp>
                        <wps:wsp>
                          <wps:cNvPr id="2865" name="Rectangle 588"/>
                          <wps:cNvSpPr>
                            <a:spLocks noChangeArrowheads="1"/>
                          </wps:cNvSpPr>
                          <wps:spPr bwMode="auto">
                            <a:xfrm>
                              <a:off x="99" y="1575"/>
                              <a:ext cx="4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wps:txbx>
                          <wps:bodyPr vert="horz" wrap="square" lIns="0" tIns="0" rIns="0" bIns="0" numCol="1" anchor="t" anchorCtr="0" compatLnSpc="1">
                            <a:prstTxWarp prst="textNoShape">
                              <a:avLst/>
                            </a:prstTxWarp>
                            <a:noAutofit/>
                          </wps:bodyPr>
                        </wps:wsp>
                        <wps:wsp>
                          <wps:cNvPr id="2866" name="Rectangle 589"/>
                          <wps:cNvSpPr>
                            <a:spLocks noChangeArrowheads="1"/>
                          </wps:cNvSpPr>
                          <wps:spPr bwMode="auto">
                            <a:xfrm>
                              <a:off x="229" y="1587"/>
                              <a:ext cx="430"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wps:txbx>
                          <wps:bodyPr vert="horz" wrap="square" lIns="0" tIns="0" rIns="0" bIns="0" numCol="1" anchor="t" anchorCtr="0" compatLnSpc="1">
                            <a:prstTxWarp prst="textNoShape">
                              <a:avLst/>
                            </a:prstTxWarp>
                            <a:noAutofit/>
                          </wps:bodyPr>
                        </wps:wsp>
                        <wps:wsp>
                          <wps:cNvPr id="2867" name="Rectangle 590"/>
                          <wps:cNvSpPr>
                            <a:spLocks noChangeArrowheads="1"/>
                          </wps:cNvSpPr>
                          <wps:spPr bwMode="auto">
                            <a:xfrm>
                              <a:off x="97" y="1669"/>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wps:txbx>
                          <wps:bodyPr vert="horz" wrap="square" lIns="0" tIns="0" rIns="0" bIns="0" numCol="1" anchor="t" anchorCtr="0" compatLnSpc="1">
                            <a:prstTxWarp prst="textNoShape">
                              <a:avLst/>
                            </a:prstTxWarp>
                            <a:noAutofit/>
                          </wps:bodyPr>
                        </wps:wsp>
                        <wps:wsp>
                          <wps:cNvPr id="2868" name="Rectangle 591"/>
                          <wps:cNvSpPr>
                            <a:spLocks noChangeArrowheads="1"/>
                          </wps:cNvSpPr>
                          <wps:spPr bwMode="auto">
                            <a:xfrm>
                              <a:off x="229" y="1682"/>
                              <a:ext cx="58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r>
                                  <w:rPr>
                                    <w:rFonts w:ascii="Arial" w:hAnsi="Arial" w:cstheme="minorBidi"/>
                                    <w:color w:val="000000"/>
                                    <w:kern w:val="24"/>
                                    <w:sz w:val="16"/>
                                    <w:szCs w:val="16"/>
                                  </w:rPr>
                                  <w:t>.</w:t>
                                </w:r>
                              </w:p>
                            </w:txbxContent>
                          </wps:txbx>
                          <wps:bodyPr vert="horz" wrap="square" lIns="0" tIns="0" rIns="0" bIns="0" numCol="1" anchor="t" anchorCtr="0" compatLnSpc="1">
                            <a:prstTxWarp prst="textNoShape">
                              <a:avLst/>
                            </a:prstTxWarp>
                            <a:noAutofit/>
                          </wps:bodyPr>
                        </wps:wsp>
                        <wps:wsp>
                          <wps:cNvPr id="2869" name="Rectangle 592"/>
                          <wps:cNvSpPr>
                            <a:spLocks noChangeArrowheads="1"/>
                          </wps:cNvSpPr>
                          <wps:spPr bwMode="auto">
                            <a:xfrm>
                              <a:off x="97" y="1763"/>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wps:txbx>
                          <wps:bodyPr vert="horz" wrap="square" lIns="0" tIns="0" rIns="0" bIns="0" numCol="1" anchor="t" anchorCtr="0" compatLnSpc="1">
                            <a:prstTxWarp prst="textNoShape">
                              <a:avLst/>
                            </a:prstTxWarp>
                            <a:noAutofit/>
                          </wps:bodyPr>
                        </wps:wsp>
                        <wps:wsp>
                          <wps:cNvPr id="2870" name="Rectangle 593"/>
                          <wps:cNvSpPr>
                            <a:spLocks noChangeArrowheads="1"/>
                          </wps:cNvSpPr>
                          <wps:spPr bwMode="auto">
                            <a:xfrm>
                              <a:off x="229" y="1776"/>
                              <a:ext cx="44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wps:txbx>
                          <wps:bodyPr vert="horz" wrap="square" lIns="0" tIns="0" rIns="0" bIns="0" numCol="1" anchor="t" anchorCtr="0" compatLnSpc="1">
                            <a:prstTxWarp prst="textNoShape">
                              <a:avLst/>
                            </a:prstTxWarp>
                            <a:noAutofit/>
                          </wps:bodyPr>
                        </wps:wsp>
                        <wps:wsp>
                          <wps:cNvPr id="2871" name="Rectangle 594"/>
                          <wps:cNvSpPr>
                            <a:spLocks noChangeArrowheads="1"/>
                          </wps:cNvSpPr>
                          <wps:spPr bwMode="auto">
                            <a:xfrm>
                              <a:off x="97" y="1857"/>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wps:txbx>
                          <wps:bodyPr vert="horz" wrap="square" lIns="0" tIns="0" rIns="0" bIns="0" numCol="1" anchor="t" anchorCtr="0" compatLnSpc="1">
                            <a:prstTxWarp prst="textNoShape">
                              <a:avLst/>
                            </a:prstTxWarp>
                            <a:noAutofit/>
                          </wps:bodyPr>
                        </wps:wsp>
                        <wps:wsp>
                          <wps:cNvPr id="2872" name="Rectangle 595"/>
                          <wps:cNvSpPr>
                            <a:spLocks noChangeArrowheads="1"/>
                          </wps:cNvSpPr>
                          <wps:spPr bwMode="auto">
                            <a:xfrm>
                              <a:off x="229" y="1870"/>
                              <a:ext cx="314"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wps:txbx>
                          <wps:bodyPr vert="horz" wrap="square" lIns="0" tIns="0" rIns="0" bIns="0" numCol="1" anchor="t" anchorCtr="0" compatLnSpc="1">
                            <a:prstTxWarp prst="textNoShape">
                              <a:avLst/>
                            </a:prstTxWarp>
                            <a:noAutofit/>
                          </wps:bodyPr>
                        </wps:wsp>
                        <wps:wsp>
                          <wps:cNvPr id="2873" name="Rectangle 596"/>
                          <wps:cNvSpPr>
                            <a:spLocks noChangeArrowheads="1"/>
                          </wps:cNvSpPr>
                          <wps:spPr bwMode="auto">
                            <a:xfrm>
                              <a:off x="229" y="1962"/>
                              <a:ext cx="4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CIMENTACION</w:t>
                                </w:r>
                              </w:p>
                            </w:txbxContent>
                          </wps:txbx>
                          <wps:bodyPr vert="horz" wrap="square" lIns="0" tIns="0" rIns="0" bIns="0" numCol="1" anchor="t" anchorCtr="0" compatLnSpc="1">
                            <a:prstTxWarp prst="textNoShape">
                              <a:avLst/>
                            </a:prstTxWarp>
                            <a:noAutofit/>
                          </wps:bodyPr>
                        </wps:wsp>
                        <wps:wsp>
                          <wps:cNvPr id="2874" name="Rectangle 597"/>
                          <wps:cNvSpPr>
                            <a:spLocks noChangeArrowheads="1"/>
                          </wps:cNvSpPr>
                          <wps:spPr bwMode="auto">
                            <a:xfrm>
                              <a:off x="97" y="2045"/>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wps:txbx>
                          <wps:bodyPr vert="horz" wrap="square" lIns="0" tIns="0" rIns="0" bIns="0" numCol="1" anchor="t" anchorCtr="0" compatLnSpc="1">
                            <a:prstTxWarp prst="textNoShape">
                              <a:avLst/>
                            </a:prstTxWarp>
                            <a:noAutofit/>
                          </wps:bodyPr>
                        </wps:wsp>
                        <wps:wsp>
                          <wps:cNvPr id="2875" name="Rectangle 598"/>
                          <wps:cNvSpPr>
                            <a:spLocks noChangeArrowheads="1"/>
                          </wps:cNvSpPr>
                          <wps:spPr bwMode="auto">
                            <a:xfrm>
                              <a:off x="229" y="2058"/>
                              <a:ext cx="21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wps:txbx>
                          <wps:bodyPr vert="horz" wrap="square" lIns="0" tIns="0" rIns="0" bIns="0" numCol="1" anchor="t" anchorCtr="0" compatLnSpc="1">
                            <a:prstTxWarp prst="textNoShape">
                              <a:avLst/>
                            </a:prstTxWarp>
                            <a:noAutofit/>
                          </wps:bodyPr>
                        </wps:wsp>
                        <wps:wsp>
                          <wps:cNvPr id="2876" name="Rectangle 599"/>
                          <wps:cNvSpPr>
                            <a:spLocks noChangeArrowheads="1"/>
                          </wps:cNvSpPr>
                          <wps:spPr bwMode="auto">
                            <a:xfrm>
                              <a:off x="97" y="2139"/>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wps:txbx>
                          <wps:bodyPr vert="horz" wrap="square" lIns="0" tIns="0" rIns="0" bIns="0" numCol="1" anchor="t" anchorCtr="0" compatLnSpc="1">
                            <a:prstTxWarp prst="textNoShape">
                              <a:avLst/>
                            </a:prstTxWarp>
                            <a:noAutofit/>
                          </wps:bodyPr>
                        </wps:wsp>
                        <wps:wsp>
                          <wps:cNvPr id="2877" name="Rectangle 600"/>
                          <wps:cNvSpPr>
                            <a:spLocks noChangeArrowheads="1"/>
                          </wps:cNvSpPr>
                          <wps:spPr bwMode="auto">
                            <a:xfrm>
                              <a:off x="229" y="2152"/>
                              <a:ext cx="199"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wps:txbx>
                          <wps:bodyPr vert="horz" wrap="square" lIns="0" tIns="0" rIns="0" bIns="0" numCol="1" anchor="t" anchorCtr="0" compatLnSpc="1">
                            <a:prstTxWarp prst="textNoShape">
                              <a:avLst/>
                            </a:prstTxWarp>
                            <a:noAutofit/>
                          </wps:bodyPr>
                        </wps:wsp>
                        <wps:wsp>
                          <wps:cNvPr id="2878" name="Rectangle 601"/>
                          <wps:cNvSpPr>
                            <a:spLocks noChangeArrowheads="1"/>
                          </wps:cNvSpPr>
                          <wps:spPr bwMode="auto">
                            <a:xfrm>
                              <a:off x="97" y="223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wps:txbx>
                          <wps:bodyPr vert="horz" wrap="square" lIns="0" tIns="0" rIns="0" bIns="0" numCol="1" anchor="t" anchorCtr="0" compatLnSpc="1">
                            <a:prstTxWarp prst="textNoShape">
                              <a:avLst/>
                            </a:prstTxWarp>
                            <a:noAutofit/>
                          </wps:bodyPr>
                        </wps:wsp>
                        <wps:wsp>
                          <wps:cNvPr id="2879" name="Rectangle 602"/>
                          <wps:cNvSpPr>
                            <a:spLocks noChangeArrowheads="1"/>
                          </wps:cNvSpPr>
                          <wps:spPr bwMode="auto">
                            <a:xfrm>
                              <a:off x="229" y="2246"/>
                              <a:ext cx="321"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wps:txbx>
                          <wps:bodyPr vert="horz" wrap="square" lIns="0" tIns="0" rIns="0" bIns="0" numCol="1" anchor="t" anchorCtr="0" compatLnSpc="1">
                            <a:prstTxWarp prst="textNoShape">
                              <a:avLst/>
                            </a:prstTxWarp>
                            <a:noAutofit/>
                          </wps:bodyPr>
                        </wps:wsp>
                        <wps:wsp>
                          <wps:cNvPr id="2880" name="Rectangle 603"/>
                          <wps:cNvSpPr>
                            <a:spLocks noChangeArrowheads="1"/>
                          </wps:cNvSpPr>
                          <wps:spPr bwMode="auto">
                            <a:xfrm>
                              <a:off x="229" y="2341"/>
                              <a:ext cx="756"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wps:txbx>
                          <wps:bodyPr vert="horz" wrap="square" lIns="0" tIns="0" rIns="0" bIns="0" numCol="1" anchor="t" anchorCtr="0" compatLnSpc="1">
                            <a:prstTxWarp prst="textNoShape">
                              <a:avLst/>
                            </a:prstTxWarp>
                            <a:noAutofit/>
                          </wps:bodyPr>
                        </wps:wsp>
                        <wps:wsp>
                          <wps:cNvPr id="2881" name="Rectangle 604"/>
                          <wps:cNvSpPr>
                            <a:spLocks noChangeArrowheads="1"/>
                          </wps:cNvSpPr>
                          <wps:spPr bwMode="auto">
                            <a:xfrm>
                              <a:off x="229" y="2435"/>
                              <a:ext cx="753"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wps:txbx>
                          <wps:bodyPr vert="horz" wrap="square" lIns="0" tIns="0" rIns="0" bIns="0" numCol="1" anchor="t" anchorCtr="0" compatLnSpc="1">
                            <a:prstTxWarp prst="textNoShape">
                              <a:avLst/>
                            </a:prstTxWarp>
                            <a:noAutofit/>
                          </wps:bodyPr>
                        </wps:wsp>
                        <wps:wsp>
                          <wps:cNvPr id="2882" name="Rectangle 605"/>
                          <wps:cNvSpPr>
                            <a:spLocks noChangeArrowheads="1"/>
                          </wps:cNvSpPr>
                          <wps:spPr bwMode="auto">
                            <a:xfrm>
                              <a:off x="229" y="2527"/>
                              <a:ext cx="772"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wps:txbx>
                          <wps:bodyPr vert="horz" wrap="square" lIns="0" tIns="0" rIns="0" bIns="0" numCol="1" anchor="t" anchorCtr="0" compatLnSpc="1">
                            <a:prstTxWarp prst="textNoShape">
                              <a:avLst/>
                            </a:prstTxWarp>
                            <a:noAutofit/>
                          </wps:bodyPr>
                        </wps:wsp>
                        <wps:wsp>
                          <wps:cNvPr id="2883" name="Rectangle 606"/>
                          <wps:cNvSpPr>
                            <a:spLocks noChangeArrowheads="1"/>
                          </wps:cNvSpPr>
                          <wps:spPr bwMode="auto">
                            <a:xfrm>
                              <a:off x="97" y="2610"/>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wps:txbx>
                          <wps:bodyPr vert="horz" wrap="square" lIns="0" tIns="0" rIns="0" bIns="0" numCol="1" anchor="t" anchorCtr="0" compatLnSpc="1">
                            <a:prstTxWarp prst="textNoShape">
                              <a:avLst/>
                            </a:prstTxWarp>
                            <a:noAutofit/>
                          </wps:bodyPr>
                        </wps:wsp>
                        <wps:wsp>
                          <wps:cNvPr id="2884" name="Rectangle 607"/>
                          <wps:cNvSpPr>
                            <a:spLocks noChangeArrowheads="1"/>
                          </wps:cNvSpPr>
                          <wps:spPr bwMode="auto">
                            <a:xfrm>
                              <a:off x="229" y="2623"/>
                              <a:ext cx="30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wps:txbx>
                          <wps:bodyPr vert="horz" wrap="square" lIns="0" tIns="0" rIns="0" bIns="0" numCol="1" anchor="t" anchorCtr="0" compatLnSpc="1">
                            <a:prstTxWarp prst="textNoShape">
                              <a:avLst/>
                            </a:prstTxWarp>
                            <a:noAutofit/>
                          </wps:bodyPr>
                        </wps:wsp>
                        <wps:wsp>
                          <wps:cNvPr id="2885" name="Rectangle 608"/>
                          <wps:cNvSpPr>
                            <a:spLocks noChangeArrowheads="1"/>
                          </wps:cNvSpPr>
                          <wps:spPr bwMode="auto">
                            <a:xfrm>
                              <a:off x="97" y="2704"/>
                              <a:ext cx="45"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wps:txbx>
                          <wps:bodyPr vert="horz" wrap="square" lIns="0" tIns="0" rIns="0" bIns="0" numCol="1" anchor="t" anchorCtr="0" compatLnSpc="1">
                            <a:prstTxWarp prst="textNoShape">
                              <a:avLst/>
                            </a:prstTxWarp>
                            <a:noAutofit/>
                          </wps:bodyPr>
                        </wps:wsp>
                        <wps:wsp>
                          <wps:cNvPr id="2886" name="Rectangle 609"/>
                          <wps:cNvSpPr>
                            <a:spLocks noChangeArrowheads="1"/>
                          </wps:cNvSpPr>
                          <wps:spPr bwMode="auto">
                            <a:xfrm>
                              <a:off x="229" y="2717"/>
                              <a:ext cx="209"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wps:txbx>
                          <wps:bodyPr vert="horz" wrap="square" lIns="0" tIns="0" rIns="0" bIns="0" numCol="1" anchor="t" anchorCtr="0" compatLnSpc="1">
                            <a:prstTxWarp prst="textNoShape">
                              <a:avLst/>
                            </a:prstTxWarp>
                            <a:noAutofit/>
                          </wps:bodyPr>
                        </wps:wsp>
                        <wps:wsp>
                          <wps:cNvPr id="2887" name="Rectangle 610"/>
                          <wps:cNvSpPr>
                            <a:spLocks noChangeArrowheads="1"/>
                          </wps:cNvSpPr>
                          <wps:spPr bwMode="auto">
                            <a:xfrm>
                              <a:off x="457" y="3092"/>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2888" name="Rectangle 611"/>
                          <wps:cNvSpPr>
                            <a:spLocks noChangeArrowheads="1"/>
                          </wps:cNvSpPr>
                          <wps:spPr bwMode="auto">
                            <a:xfrm>
                              <a:off x="3579" y="3092"/>
                              <a:ext cx="80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2889" name="Rectangle 612"/>
                          <wps:cNvSpPr>
                            <a:spLocks noChangeArrowheads="1"/>
                          </wps:cNvSpPr>
                          <wps:spPr bwMode="auto">
                            <a:xfrm>
                              <a:off x="2222" y="1284"/>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890" name="Rectangle 613"/>
                          <wps:cNvSpPr>
                            <a:spLocks noChangeArrowheads="1"/>
                          </wps:cNvSpPr>
                          <wps:spPr bwMode="auto">
                            <a:xfrm>
                              <a:off x="2979" y="1284"/>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891" name="Rectangle 614"/>
                          <wps:cNvSpPr>
                            <a:spLocks noChangeArrowheads="1"/>
                          </wps:cNvSpPr>
                          <wps:spPr bwMode="auto">
                            <a:xfrm>
                              <a:off x="3736" y="1284"/>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892" name="Rectangle 615"/>
                          <wps:cNvSpPr>
                            <a:spLocks noChangeArrowheads="1"/>
                          </wps:cNvSpPr>
                          <wps:spPr bwMode="auto">
                            <a:xfrm>
                              <a:off x="4493" y="1284"/>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2893" name="Rectangle 616"/>
                          <wps:cNvSpPr>
                            <a:spLocks noChangeArrowheads="1"/>
                          </wps:cNvSpPr>
                          <wps:spPr bwMode="auto">
                            <a:xfrm>
                              <a:off x="2361" y="117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894" name="Rectangle 617"/>
                          <wps:cNvSpPr>
                            <a:spLocks noChangeArrowheads="1"/>
                          </wps:cNvSpPr>
                          <wps:spPr bwMode="auto">
                            <a:xfrm>
                              <a:off x="3118" y="117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895" name="Rectangle 618"/>
                          <wps:cNvSpPr>
                            <a:spLocks noChangeArrowheads="1"/>
                          </wps:cNvSpPr>
                          <wps:spPr bwMode="auto">
                            <a:xfrm>
                              <a:off x="3875" y="117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896" name="Rectangle 619"/>
                          <wps:cNvSpPr>
                            <a:spLocks noChangeArrowheads="1"/>
                          </wps:cNvSpPr>
                          <wps:spPr bwMode="auto">
                            <a:xfrm>
                              <a:off x="4633" y="1177"/>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2897" name="Rectangle 620"/>
                          <wps:cNvSpPr>
                            <a:spLocks noChangeArrowheads="1"/>
                          </wps:cNvSpPr>
                          <wps:spPr bwMode="auto">
                            <a:xfrm>
                              <a:off x="69" y="1277"/>
                              <a:ext cx="10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wps:txbx>
                          <wps:bodyPr vert="horz" wrap="square" lIns="0" tIns="0" rIns="0" bIns="0" numCol="1" anchor="t" anchorCtr="0" compatLnSpc="1">
                            <a:prstTxWarp prst="textNoShape">
                              <a:avLst/>
                            </a:prstTxWarp>
                            <a:noAutofit/>
                          </wps:bodyPr>
                        </wps:wsp>
                        <wps:wsp>
                          <wps:cNvPr id="2898" name="Rectangle 621"/>
                          <wps:cNvSpPr>
                            <a:spLocks noChangeArrowheads="1"/>
                          </wps:cNvSpPr>
                          <wps:spPr bwMode="auto">
                            <a:xfrm>
                              <a:off x="433" y="1233"/>
                              <a:ext cx="39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PARTIDAS Y </w:t>
                                </w:r>
                              </w:p>
                            </w:txbxContent>
                          </wps:txbx>
                          <wps:bodyPr vert="horz" wrap="square" lIns="0" tIns="0" rIns="0" bIns="0" numCol="1" anchor="t" anchorCtr="0" compatLnSpc="1">
                            <a:prstTxWarp prst="textNoShape">
                              <a:avLst/>
                            </a:prstTxWarp>
                            <a:noAutofit/>
                          </wps:bodyPr>
                        </wps:wsp>
                        <wps:wsp>
                          <wps:cNvPr id="2899" name="Rectangle 622"/>
                          <wps:cNvSpPr>
                            <a:spLocks noChangeArrowheads="1"/>
                          </wps:cNvSpPr>
                          <wps:spPr bwMode="auto">
                            <a:xfrm>
                              <a:off x="401" y="1321"/>
                              <a:ext cx="4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wps:txbx>
                          <wps:bodyPr vert="horz" wrap="square" lIns="0" tIns="0" rIns="0" bIns="0" numCol="1" anchor="t" anchorCtr="0" compatLnSpc="1">
                            <a:prstTxWarp prst="textNoShape">
                              <a:avLst/>
                            </a:prstTxWarp>
                            <a:noAutofit/>
                          </wps:bodyPr>
                        </wps:wsp>
                        <wps:wsp>
                          <wps:cNvPr id="2900" name="Rectangle 623"/>
                          <wps:cNvSpPr>
                            <a:spLocks noChangeArrowheads="1"/>
                          </wps:cNvSpPr>
                          <wps:spPr bwMode="auto">
                            <a:xfrm>
                              <a:off x="1100" y="1277"/>
                              <a:ext cx="352"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MATERIAL</w:t>
                                </w:r>
                              </w:p>
                            </w:txbxContent>
                          </wps:txbx>
                          <wps:bodyPr vert="horz" wrap="square" lIns="0" tIns="0" rIns="0" bIns="0" numCol="1" anchor="t" anchorCtr="0" compatLnSpc="1">
                            <a:prstTxWarp prst="textNoShape">
                              <a:avLst/>
                            </a:prstTxWarp>
                            <a:noAutofit/>
                          </wps:bodyPr>
                        </wps:wsp>
                        <wps:wsp>
                          <wps:cNvPr id="2901" name="Rectangle 624"/>
                          <wps:cNvSpPr>
                            <a:spLocks noChangeArrowheads="1"/>
                          </wps:cNvSpPr>
                          <wps:spPr bwMode="auto">
                            <a:xfrm>
                              <a:off x="1628" y="1189"/>
                              <a:ext cx="30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IMPORTE</w:t>
                                </w:r>
                                <w:r>
                                  <w:rPr>
                                    <w:rFonts w:cstheme="minorBidi"/>
                                    <w:b/>
                                    <w:bCs/>
                                    <w:color w:val="000000"/>
                                    <w:kern w:val="24"/>
                                    <w:sz w:val="18"/>
                                    <w:szCs w:val="18"/>
                                  </w:rPr>
                                  <w:t xml:space="preserve"> </w:t>
                                </w:r>
                              </w:p>
                            </w:txbxContent>
                          </wps:txbx>
                          <wps:bodyPr vert="horz" wrap="square" lIns="0" tIns="0" rIns="0" bIns="0" numCol="1" anchor="t" anchorCtr="0" compatLnSpc="1">
                            <a:prstTxWarp prst="textNoShape">
                              <a:avLst/>
                            </a:prstTxWarp>
                            <a:noAutofit/>
                          </wps:bodyPr>
                        </wps:wsp>
                        <wps:wsp>
                          <wps:cNvPr id="2902" name="Rectangle 625"/>
                          <wps:cNvSpPr>
                            <a:spLocks noChangeArrowheads="1"/>
                          </wps:cNvSpPr>
                          <wps:spPr bwMode="auto">
                            <a:xfrm>
                              <a:off x="1671" y="1277"/>
                              <a:ext cx="22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TOTAL</w:t>
                                </w:r>
                                <w:r>
                                  <w:rPr>
                                    <w:rFonts w:cstheme="minorBidi"/>
                                    <w:b/>
                                    <w:bCs/>
                                    <w:color w:val="000000"/>
                                    <w:kern w:val="24"/>
                                    <w:sz w:val="18"/>
                                    <w:szCs w:val="18"/>
                                  </w:rPr>
                                  <w:t xml:space="preserve"> </w:t>
                                </w:r>
                              </w:p>
                            </w:txbxContent>
                          </wps:txbx>
                          <wps:bodyPr vert="horz" wrap="square" lIns="0" tIns="0" rIns="0" bIns="0" numCol="1" anchor="t" anchorCtr="0" compatLnSpc="1">
                            <a:prstTxWarp prst="textNoShape">
                              <a:avLst/>
                            </a:prstTxWarp>
                            <a:noAutofit/>
                          </wps:bodyPr>
                        </wps:wsp>
                        <wps:wsp>
                          <wps:cNvPr id="2903" name="Rectangle 626"/>
                          <wps:cNvSpPr>
                            <a:spLocks noChangeArrowheads="1"/>
                          </wps:cNvSpPr>
                          <wps:spPr bwMode="auto">
                            <a:xfrm>
                              <a:off x="1565" y="1364"/>
                              <a:ext cx="435"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MATERIALE</w:t>
                                </w:r>
                                <w:r>
                                  <w:rPr>
                                    <w:rFonts w:cstheme="minorBidi"/>
                                    <w:b/>
                                    <w:bCs/>
                                    <w:color w:val="000000"/>
                                    <w:kern w:val="24"/>
                                    <w:sz w:val="18"/>
                                    <w:szCs w:val="18"/>
                                  </w:rPr>
                                  <w:t>S</w:t>
                                </w:r>
                              </w:p>
                            </w:txbxContent>
                          </wps:txbx>
                          <wps:bodyPr vert="horz" wrap="square" lIns="0" tIns="0" rIns="0" bIns="0" numCol="1" anchor="t" anchorCtr="0" compatLnSpc="1">
                            <a:prstTxWarp prst="textNoShape">
                              <a:avLst/>
                            </a:prstTxWarp>
                            <a:noAutofit/>
                          </wps:bodyPr>
                        </wps:wsp>
                        <wps:wsp>
                          <wps:cNvPr id="2904" name="Rectangle 627"/>
                          <wps:cNvSpPr>
                            <a:spLocks noChangeArrowheads="1"/>
                          </wps:cNvSpPr>
                          <wps:spPr bwMode="auto">
                            <a:xfrm>
                              <a:off x="1948" y="21"/>
                              <a:ext cx="1478" cy="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GOBIERNO DEL ESTADO DE OAXACA</w:t>
                                </w:r>
                              </w:p>
                            </w:txbxContent>
                          </wps:txbx>
                          <wps:bodyPr vert="horz" wrap="square" lIns="0" tIns="0" rIns="0" bIns="0" numCol="1" anchor="t" anchorCtr="0" compatLnSpc="1">
                            <a:prstTxWarp prst="textNoShape">
                              <a:avLst/>
                            </a:prstTxWarp>
                            <a:noAutofit/>
                          </wps:bodyPr>
                        </wps:wsp>
                        <wps:wsp>
                          <wps:cNvPr id="2905" name="Rectangle 628"/>
                          <wps:cNvSpPr>
                            <a:spLocks noChangeArrowheads="1"/>
                          </wps:cNvSpPr>
                          <wps:spPr bwMode="auto">
                            <a:xfrm>
                              <a:off x="917" y="110"/>
                              <a:ext cx="3544"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INSTITUTO OAXAQUEÑO CONSTRUCTOR DE INFRAESTRUCTURA EDUCATIVA</w:t>
                                </w:r>
                              </w:p>
                            </w:txbxContent>
                          </wps:txbx>
                          <wps:bodyPr vert="horz" wrap="square" lIns="0" tIns="0" rIns="0" bIns="0" numCol="1" anchor="t" anchorCtr="0" compatLnSpc="1">
                            <a:prstTxWarp prst="textNoShape">
                              <a:avLst/>
                            </a:prstTxWarp>
                            <a:noAutofit/>
                          </wps:bodyPr>
                        </wps:wsp>
                        <wps:wsp>
                          <wps:cNvPr id="2906" name="Rectangle 630"/>
                          <wps:cNvSpPr>
                            <a:spLocks noChangeArrowheads="1"/>
                          </wps:cNvSpPr>
                          <wps:spPr bwMode="auto">
                            <a:xfrm>
                              <a:off x="760" y="399"/>
                              <a:ext cx="373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PROGRAMA DE MONTOS MENSUALES DE ADQUISICIÓN DE MATERIALES MAS SIGNIFICATIVOS</w:t>
                                </w:r>
                              </w:p>
                            </w:txbxContent>
                          </wps:txbx>
                          <wps:bodyPr vert="horz" wrap="square" lIns="0" tIns="0" rIns="0" bIns="0" numCol="1" anchor="t" anchorCtr="0" compatLnSpc="1">
                            <a:prstTxWarp prst="textNoShape">
                              <a:avLst/>
                            </a:prstTxWarp>
                            <a:noAutofit/>
                          </wps:bodyPr>
                        </wps:wsp>
                        <wps:wsp>
                          <wps:cNvPr id="2907" name="Rectangle 631"/>
                          <wps:cNvSpPr>
                            <a:spLocks noChangeArrowheads="1"/>
                          </wps:cNvSpPr>
                          <wps:spPr bwMode="auto">
                            <a:xfrm>
                              <a:off x="0" y="375"/>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08" name="Rectangle 632"/>
                          <wps:cNvSpPr>
                            <a:spLocks noChangeArrowheads="1"/>
                          </wps:cNvSpPr>
                          <wps:spPr bwMode="auto">
                            <a:xfrm>
                              <a:off x="14" y="389"/>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09" name="Rectangle 633"/>
                          <wps:cNvSpPr>
                            <a:spLocks noChangeArrowheads="1"/>
                          </wps:cNvSpPr>
                          <wps:spPr bwMode="auto">
                            <a:xfrm>
                              <a:off x="0" y="375"/>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0" name="Rectangle 634"/>
                          <wps:cNvSpPr>
                            <a:spLocks noChangeArrowheads="1"/>
                          </wps:cNvSpPr>
                          <wps:spPr bwMode="auto">
                            <a:xfrm>
                              <a:off x="14" y="389"/>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1" name="Rectangle 635"/>
                          <wps:cNvSpPr>
                            <a:spLocks noChangeArrowheads="1"/>
                          </wps:cNvSpPr>
                          <wps:spPr bwMode="auto">
                            <a:xfrm>
                              <a:off x="14" y="48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2" name="Rectangle 636"/>
                          <wps:cNvSpPr>
                            <a:spLocks noChangeArrowheads="1"/>
                          </wps:cNvSpPr>
                          <wps:spPr bwMode="auto">
                            <a:xfrm>
                              <a:off x="0" y="500"/>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3" name="Rectangle 637"/>
                          <wps:cNvSpPr>
                            <a:spLocks noChangeArrowheads="1"/>
                          </wps:cNvSpPr>
                          <wps:spPr bwMode="auto">
                            <a:xfrm>
                              <a:off x="5069" y="389"/>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4" name="Rectangle 638"/>
                          <wps:cNvSpPr>
                            <a:spLocks noChangeArrowheads="1"/>
                          </wps:cNvSpPr>
                          <wps:spPr bwMode="auto">
                            <a:xfrm>
                              <a:off x="5083" y="375"/>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5" name="Line 639"/>
                          <wps:cNvCnPr/>
                          <wps:spPr bwMode="auto">
                            <a:xfrm>
                              <a:off x="1042" y="686"/>
                              <a:ext cx="15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16" name="Rectangle 640"/>
                          <wps:cNvSpPr>
                            <a:spLocks noChangeArrowheads="1"/>
                          </wps:cNvSpPr>
                          <wps:spPr bwMode="auto">
                            <a:xfrm>
                              <a:off x="1042" y="686"/>
                              <a:ext cx="157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7" name="Line 641"/>
                          <wps:cNvCnPr/>
                          <wps:spPr bwMode="auto">
                            <a:xfrm>
                              <a:off x="1042" y="780"/>
                              <a:ext cx="15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18" name="Rectangle 642"/>
                          <wps:cNvSpPr>
                            <a:spLocks noChangeArrowheads="1"/>
                          </wps:cNvSpPr>
                          <wps:spPr bwMode="auto">
                            <a:xfrm>
                              <a:off x="1042" y="780"/>
                              <a:ext cx="157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19" name="Line 643"/>
                          <wps:cNvCnPr/>
                          <wps:spPr bwMode="auto">
                            <a:xfrm>
                              <a:off x="1042" y="875"/>
                              <a:ext cx="15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0" name="Rectangle 644"/>
                          <wps:cNvSpPr>
                            <a:spLocks noChangeArrowheads="1"/>
                          </wps:cNvSpPr>
                          <wps:spPr bwMode="auto">
                            <a:xfrm>
                              <a:off x="1042" y="875"/>
                              <a:ext cx="157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1" name="Line 645"/>
                          <wps:cNvCnPr/>
                          <wps:spPr bwMode="auto">
                            <a:xfrm>
                              <a:off x="1042" y="969"/>
                              <a:ext cx="15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2" name="Rectangle 646"/>
                          <wps:cNvSpPr>
                            <a:spLocks noChangeArrowheads="1"/>
                          </wps:cNvSpPr>
                          <wps:spPr bwMode="auto">
                            <a:xfrm>
                              <a:off x="1042" y="969"/>
                              <a:ext cx="157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3" name="Rectangle 647"/>
                          <wps:cNvSpPr>
                            <a:spLocks noChangeArrowheads="1"/>
                          </wps:cNvSpPr>
                          <wps:spPr bwMode="auto">
                            <a:xfrm>
                              <a:off x="14" y="48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4" name="Rectangle 648"/>
                          <wps:cNvSpPr>
                            <a:spLocks noChangeArrowheads="1"/>
                          </wps:cNvSpPr>
                          <wps:spPr bwMode="auto">
                            <a:xfrm>
                              <a:off x="0" y="485"/>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5" name="Rectangle 649"/>
                          <wps:cNvSpPr>
                            <a:spLocks noChangeArrowheads="1"/>
                          </wps:cNvSpPr>
                          <wps:spPr bwMode="auto">
                            <a:xfrm>
                              <a:off x="0" y="1155"/>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6" name="Rectangle 650"/>
                          <wps:cNvSpPr>
                            <a:spLocks noChangeArrowheads="1"/>
                          </wps:cNvSpPr>
                          <wps:spPr bwMode="auto">
                            <a:xfrm>
                              <a:off x="14" y="117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7" name="Rectangle 651"/>
                          <wps:cNvSpPr>
                            <a:spLocks noChangeArrowheads="1"/>
                          </wps:cNvSpPr>
                          <wps:spPr bwMode="auto">
                            <a:xfrm>
                              <a:off x="5083" y="485"/>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8" name="Rectangle 652"/>
                          <wps:cNvSpPr>
                            <a:spLocks noChangeArrowheads="1"/>
                          </wps:cNvSpPr>
                          <wps:spPr bwMode="auto">
                            <a:xfrm>
                              <a:off x="5069" y="48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29" name="Rectangle 653"/>
                          <wps:cNvSpPr>
                            <a:spLocks noChangeArrowheads="1"/>
                          </wps:cNvSpPr>
                          <wps:spPr bwMode="auto">
                            <a:xfrm>
                              <a:off x="0" y="397"/>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0" name="Rectangle 654"/>
                          <wps:cNvSpPr>
                            <a:spLocks noChangeArrowheads="1"/>
                          </wps:cNvSpPr>
                          <wps:spPr bwMode="auto">
                            <a:xfrm>
                              <a:off x="14" y="397"/>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1" name="Rectangle 655"/>
                          <wps:cNvSpPr>
                            <a:spLocks noChangeArrowheads="1"/>
                          </wps:cNvSpPr>
                          <wps:spPr bwMode="auto">
                            <a:xfrm>
                              <a:off x="5069" y="397"/>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2" name="Rectangle 656"/>
                          <wps:cNvSpPr>
                            <a:spLocks noChangeArrowheads="1"/>
                          </wps:cNvSpPr>
                          <wps:spPr bwMode="auto">
                            <a:xfrm>
                              <a:off x="5083" y="397"/>
                              <a:ext cx="7" cy="8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3" name="Rectangle 657"/>
                          <wps:cNvSpPr>
                            <a:spLocks noChangeArrowheads="1"/>
                          </wps:cNvSpPr>
                          <wps:spPr bwMode="auto">
                            <a:xfrm>
                              <a:off x="5069" y="117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4" name="Rectangle 658"/>
                          <wps:cNvSpPr>
                            <a:spLocks noChangeArrowheads="1"/>
                          </wps:cNvSpPr>
                          <wps:spPr bwMode="auto">
                            <a:xfrm>
                              <a:off x="5083" y="1155"/>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5" name="Rectangle 659"/>
                          <wps:cNvSpPr>
                            <a:spLocks noChangeArrowheads="1"/>
                          </wps:cNvSpPr>
                          <wps:spPr bwMode="auto">
                            <a:xfrm>
                              <a:off x="5069" y="1260"/>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6" name="Line 660"/>
                          <wps:cNvCnPr/>
                          <wps:spPr bwMode="auto">
                            <a:xfrm>
                              <a:off x="2805" y="1177"/>
                              <a:ext cx="0" cy="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7" name="Rectangle 661"/>
                          <wps:cNvSpPr>
                            <a:spLocks noChangeArrowheads="1"/>
                          </wps:cNvSpPr>
                          <wps:spPr bwMode="auto">
                            <a:xfrm>
                              <a:off x="2805" y="1177"/>
                              <a:ext cx="7"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38" name="Line 662"/>
                          <wps:cNvCnPr/>
                          <wps:spPr bwMode="auto">
                            <a:xfrm>
                              <a:off x="3562" y="1177"/>
                              <a:ext cx="0" cy="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9" name="Rectangle 663"/>
                          <wps:cNvSpPr>
                            <a:spLocks noChangeArrowheads="1"/>
                          </wps:cNvSpPr>
                          <wps:spPr bwMode="auto">
                            <a:xfrm>
                              <a:off x="3562" y="1177"/>
                              <a:ext cx="7"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0" name="Line 664"/>
                          <wps:cNvCnPr/>
                          <wps:spPr bwMode="auto">
                            <a:xfrm>
                              <a:off x="4319" y="1177"/>
                              <a:ext cx="0" cy="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1" name="Rectangle 665"/>
                          <wps:cNvSpPr>
                            <a:spLocks noChangeArrowheads="1"/>
                          </wps:cNvSpPr>
                          <wps:spPr bwMode="auto">
                            <a:xfrm>
                              <a:off x="4319" y="1177"/>
                              <a:ext cx="7"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2" name="Rectangle 666"/>
                          <wps:cNvSpPr>
                            <a:spLocks noChangeArrowheads="1"/>
                          </wps:cNvSpPr>
                          <wps:spPr bwMode="auto">
                            <a:xfrm>
                              <a:off x="5069" y="1177"/>
                              <a:ext cx="7"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3" name="Rectangle 667"/>
                          <wps:cNvSpPr>
                            <a:spLocks noChangeArrowheads="1"/>
                          </wps:cNvSpPr>
                          <wps:spPr bwMode="auto">
                            <a:xfrm>
                              <a:off x="5083" y="1177"/>
                              <a:ext cx="7" cy="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4" name="Rectangle 668"/>
                          <wps:cNvSpPr>
                            <a:spLocks noChangeArrowheads="1"/>
                          </wps:cNvSpPr>
                          <wps:spPr bwMode="auto">
                            <a:xfrm>
                              <a:off x="0" y="1155"/>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5" name="Rectangle 669"/>
                          <wps:cNvSpPr>
                            <a:spLocks noChangeArrowheads="1"/>
                          </wps:cNvSpPr>
                          <wps:spPr bwMode="auto">
                            <a:xfrm>
                              <a:off x="14" y="117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6" name="Rectangle 670"/>
                          <wps:cNvSpPr>
                            <a:spLocks noChangeArrowheads="1"/>
                          </wps:cNvSpPr>
                          <wps:spPr bwMode="auto">
                            <a:xfrm>
                              <a:off x="14" y="146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7" name="Rectangle 671"/>
                          <wps:cNvSpPr>
                            <a:spLocks noChangeArrowheads="1"/>
                          </wps:cNvSpPr>
                          <wps:spPr bwMode="auto">
                            <a:xfrm>
                              <a:off x="14" y="146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8" name="Rectangle 672"/>
                          <wps:cNvSpPr>
                            <a:spLocks noChangeArrowheads="1"/>
                          </wps:cNvSpPr>
                          <wps:spPr bwMode="auto">
                            <a:xfrm>
                              <a:off x="14" y="1474"/>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49" name="Rectangle 673"/>
                          <wps:cNvSpPr>
                            <a:spLocks noChangeArrowheads="1"/>
                          </wps:cNvSpPr>
                          <wps:spPr bwMode="auto">
                            <a:xfrm>
                              <a:off x="5069" y="127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0" name="Rectangle 674"/>
                          <wps:cNvSpPr>
                            <a:spLocks noChangeArrowheads="1"/>
                          </wps:cNvSpPr>
                          <wps:spPr bwMode="auto">
                            <a:xfrm>
                              <a:off x="5083" y="1260"/>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1" name="Rectangle 675"/>
                          <wps:cNvSpPr>
                            <a:spLocks noChangeArrowheads="1"/>
                          </wps:cNvSpPr>
                          <wps:spPr bwMode="auto">
                            <a:xfrm>
                              <a:off x="5069" y="146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2" name="Rectangle 676"/>
                          <wps:cNvSpPr>
                            <a:spLocks noChangeArrowheads="1"/>
                          </wps:cNvSpPr>
                          <wps:spPr bwMode="auto">
                            <a:xfrm>
                              <a:off x="0" y="1177"/>
                              <a:ext cx="7" cy="2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3" name="Rectangle 677"/>
                          <wps:cNvSpPr>
                            <a:spLocks noChangeArrowheads="1"/>
                          </wps:cNvSpPr>
                          <wps:spPr bwMode="auto">
                            <a:xfrm>
                              <a:off x="14" y="1177"/>
                              <a:ext cx="7" cy="2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4" name="Line 678"/>
                          <wps:cNvCnPr/>
                          <wps:spPr bwMode="auto">
                            <a:xfrm>
                              <a:off x="214" y="1177"/>
                              <a:ext cx="0" cy="2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5" name="Rectangle 679"/>
                          <wps:cNvSpPr>
                            <a:spLocks noChangeArrowheads="1"/>
                          </wps:cNvSpPr>
                          <wps:spPr bwMode="auto">
                            <a:xfrm>
                              <a:off x="214" y="1177"/>
                              <a:ext cx="7" cy="2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6" name="Line 680"/>
                          <wps:cNvCnPr/>
                          <wps:spPr bwMode="auto">
                            <a:xfrm>
                              <a:off x="1039" y="1177"/>
                              <a:ext cx="0" cy="2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7" name="Rectangle 681"/>
                          <wps:cNvSpPr>
                            <a:spLocks noChangeArrowheads="1"/>
                          </wps:cNvSpPr>
                          <wps:spPr bwMode="auto">
                            <a:xfrm>
                              <a:off x="1039" y="1177"/>
                              <a:ext cx="7" cy="2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58" name="Line 682"/>
                          <wps:cNvCnPr/>
                          <wps:spPr bwMode="auto">
                            <a:xfrm>
                              <a:off x="1509" y="1177"/>
                              <a:ext cx="0" cy="2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9" name="Rectangle 683"/>
                          <wps:cNvSpPr>
                            <a:spLocks noChangeArrowheads="1"/>
                          </wps:cNvSpPr>
                          <wps:spPr bwMode="auto">
                            <a:xfrm>
                              <a:off x="1509" y="1177"/>
                              <a:ext cx="7" cy="2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60" name="Line 684"/>
                          <wps:cNvCnPr/>
                          <wps:spPr bwMode="auto">
                            <a:xfrm>
                              <a:off x="2048" y="1177"/>
                              <a:ext cx="0" cy="283"/>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1" name="Rectangle 685"/>
                          <wps:cNvSpPr>
                            <a:spLocks noChangeArrowheads="1"/>
                          </wps:cNvSpPr>
                          <wps:spPr bwMode="auto">
                            <a:xfrm>
                              <a:off x="2048" y="1177"/>
                              <a:ext cx="7" cy="283"/>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62" name="Line 686"/>
                          <wps:cNvCnPr/>
                          <wps:spPr bwMode="auto">
                            <a:xfrm>
                              <a:off x="2237"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3" name="Rectangle 687"/>
                          <wps:cNvSpPr>
                            <a:spLocks noChangeArrowheads="1"/>
                          </wps:cNvSpPr>
                          <wps:spPr bwMode="auto">
                            <a:xfrm>
                              <a:off x="2237"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64" name="Line 688"/>
                          <wps:cNvCnPr/>
                          <wps:spPr bwMode="auto">
                            <a:xfrm>
                              <a:off x="2426"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5" name="Rectangle 689"/>
                          <wps:cNvSpPr>
                            <a:spLocks noChangeArrowheads="1"/>
                          </wps:cNvSpPr>
                          <wps:spPr bwMode="auto">
                            <a:xfrm>
                              <a:off x="2426"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66" name="Line 690"/>
                          <wps:cNvCnPr/>
                          <wps:spPr bwMode="auto">
                            <a:xfrm>
                              <a:off x="2616"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7" name="Rectangle 691"/>
                          <wps:cNvSpPr>
                            <a:spLocks noChangeArrowheads="1"/>
                          </wps:cNvSpPr>
                          <wps:spPr bwMode="auto">
                            <a:xfrm>
                              <a:off x="2616"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68" name="Line 692"/>
                          <wps:cNvCnPr/>
                          <wps:spPr bwMode="auto">
                            <a:xfrm>
                              <a:off x="2805" y="1282"/>
                              <a:ext cx="0" cy="17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9" name="Rectangle 693"/>
                          <wps:cNvSpPr>
                            <a:spLocks noChangeArrowheads="1"/>
                          </wps:cNvSpPr>
                          <wps:spPr bwMode="auto">
                            <a:xfrm>
                              <a:off x="2805" y="1282"/>
                              <a:ext cx="7" cy="17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70" name="Line 694"/>
                          <wps:cNvCnPr/>
                          <wps:spPr bwMode="auto">
                            <a:xfrm>
                              <a:off x="2994"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1" name="Rectangle 695"/>
                          <wps:cNvSpPr>
                            <a:spLocks noChangeArrowheads="1"/>
                          </wps:cNvSpPr>
                          <wps:spPr bwMode="auto">
                            <a:xfrm>
                              <a:off x="2994"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72" name="Line 696"/>
                          <wps:cNvCnPr/>
                          <wps:spPr bwMode="auto">
                            <a:xfrm>
                              <a:off x="3183"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3" name="Rectangle 697"/>
                          <wps:cNvSpPr>
                            <a:spLocks noChangeArrowheads="1"/>
                          </wps:cNvSpPr>
                          <wps:spPr bwMode="auto">
                            <a:xfrm>
                              <a:off x="3183"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74" name="Line 698"/>
                          <wps:cNvCnPr/>
                          <wps:spPr bwMode="auto">
                            <a:xfrm>
                              <a:off x="3373"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5" name="Rectangle 699"/>
                          <wps:cNvSpPr>
                            <a:spLocks noChangeArrowheads="1"/>
                          </wps:cNvSpPr>
                          <wps:spPr bwMode="auto">
                            <a:xfrm>
                              <a:off x="3373"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76" name="Line 700"/>
                          <wps:cNvCnPr/>
                          <wps:spPr bwMode="auto">
                            <a:xfrm>
                              <a:off x="3562" y="1282"/>
                              <a:ext cx="0" cy="17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7" name="Rectangle 701"/>
                          <wps:cNvSpPr>
                            <a:spLocks noChangeArrowheads="1"/>
                          </wps:cNvSpPr>
                          <wps:spPr bwMode="auto">
                            <a:xfrm>
                              <a:off x="3562" y="1282"/>
                              <a:ext cx="7" cy="17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78" name="Line 702"/>
                          <wps:cNvCnPr/>
                          <wps:spPr bwMode="auto">
                            <a:xfrm>
                              <a:off x="3751"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79" name="Rectangle 703"/>
                          <wps:cNvSpPr>
                            <a:spLocks noChangeArrowheads="1"/>
                          </wps:cNvSpPr>
                          <wps:spPr bwMode="auto">
                            <a:xfrm>
                              <a:off x="3751"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80" name="Line 704"/>
                          <wps:cNvCnPr/>
                          <wps:spPr bwMode="auto">
                            <a:xfrm>
                              <a:off x="3940"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1" name="Rectangle 705"/>
                          <wps:cNvSpPr>
                            <a:spLocks noChangeArrowheads="1"/>
                          </wps:cNvSpPr>
                          <wps:spPr bwMode="auto">
                            <a:xfrm>
                              <a:off x="3940"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82" name="Line 706"/>
                          <wps:cNvCnPr/>
                          <wps:spPr bwMode="auto">
                            <a:xfrm>
                              <a:off x="4130"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3" name="Rectangle 707"/>
                          <wps:cNvSpPr>
                            <a:spLocks noChangeArrowheads="1"/>
                          </wps:cNvSpPr>
                          <wps:spPr bwMode="auto">
                            <a:xfrm>
                              <a:off x="4130"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84" name="Line 708"/>
                          <wps:cNvCnPr/>
                          <wps:spPr bwMode="auto">
                            <a:xfrm>
                              <a:off x="4319" y="1282"/>
                              <a:ext cx="0" cy="178"/>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5" name="Rectangle 709"/>
                          <wps:cNvSpPr>
                            <a:spLocks noChangeArrowheads="1"/>
                          </wps:cNvSpPr>
                          <wps:spPr bwMode="auto">
                            <a:xfrm>
                              <a:off x="4319" y="1282"/>
                              <a:ext cx="7" cy="17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86" name="Line 710"/>
                          <wps:cNvCnPr/>
                          <wps:spPr bwMode="auto">
                            <a:xfrm>
                              <a:off x="4508"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7" name="Rectangle 711"/>
                          <wps:cNvSpPr>
                            <a:spLocks noChangeArrowheads="1"/>
                          </wps:cNvSpPr>
                          <wps:spPr bwMode="auto">
                            <a:xfrm>
                              <a:off x="4508"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88" name="Line 712"/>
                          <wps:cNvCnPr/>
                          <wps:spPr bwMode="auto">
                            <a:xfrm>
                              <a:off x="4698"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9" name="Rectangle 713"/>
                          <wps:cNvSpPr>
                            <a:spLocks noChangeArrowheads="1"/>
                          </wps:cNvSpPr>
                          <wps:spPr bwMode="auto">
                            <a:xfrm>
                              <a:off x="4698" y="1375"/>
                              <a:ext cx="6"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0" name="Line 714"/>
                          <wps:cNvCnPr/>
                          <wps:spPr bwMode="auto">
                            <a:xfrm>
                              <a:off x="4887" y="1375"/>
                              <a:ext cx="0" cy="8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91" name="Rectangle 715"/>
                          <wps:cNvSpPr>
                            <a:spLocks noChangeArrowheads="1"/>
                          </wps:cNvSpPr>
                          <wps:spPr bwMode="auto">
                            <a:xfrm>
                              <a:off x="4887" y="1375"/>
                              <a:ext cx="7" cy="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2" name="Rectangle 716"/>
                          <wps:cNvSpPr>
                            <a:spLocks noChangeArrowheads="1"/>
                          </wps:cNvSpPr>
                          <wps:spPr bwMode="auto">
                            <a:xfrm>
                              <a:off x="5069" y="1282"/>
                              <a:ext cx="7" cy="17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3" name="Rectangle 717"/>
                          <wps:cNvSpPr>
                            <a:spLocks noChangeArrowheads="1"/>
                          </wps:cNvSpPr>
                          <wps:spPr bwMode="auto">
                            <a:xfrm>
                              <a:off x="5083" y="1282"/>
                              <a:ext cx="7" cy="17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4" name="Rectangle 718"/>
                          <wps:cNvSpPr>
                            <a:spLocks noChangeArrowheads="1"/>
                          </wps:cNvSpPr>
                          <wps:spPr bwMode="auto">
                            <a:xfrm>
                              <a:off x="0" y="1460"/>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5" name="Rectangle 719"/>
                          <wps:cNvSpPr>
                            <a:spLocks noChangeArrowheads="1"/>
                          </wps:cNvSpPr>
                          <wps:spPr bwMode="auto">
                            <a:xfrm>
                              <a:off x="14" y="1474"/>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6" name="Rectangle 720"/>
                          <wps:cNvSpPr>
                            <a:spLocks noChangeArrowheads="1"/>
                          </wps:cNvSpPr>
                          <wps:spPr bwMode="auto">
                            <a:xfrm>
                              <a:off x="14" y="2882"/>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7" name="Rectangle 721"/>
                          <wps:cNvSpPr>
                            <a:spLocks noChangeArrowheads="1"/>
                          </wps:cNvSpPr>
                          <wps:spPr bwMode="auto">
                            <a:xfrm>
                              <a:off x="0" y="2897"/>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8" name="Rectangle 722"/>
                          <wps:cNvSpPr>
                            <a:spLocks noChangeArrowheads="1"/>
                          </wps:cNvSpPr>
                          <wps:spPr bwMode="auto">
                            <a:xfrm>
                              <a:off x="5069" y="1474"/>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2999" name="Rectangle 723"/>
                          <wps:cNvSpPr>
                            <a:spLocks noChangeArrowheads="1"/>
                          </wps:cNvSpPr>
                          <wps:spPr bwMode="auto">
                            <a:xfrm>
                              <a:off x="5083" y="1460"/>
                              <a:ext cx="7"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0" name="Rectangle 724"/>
                          <wps:cNvSpPr>
                            <a:spLocks noChangeArrowheads="1"/>
                          </wps:cNvSpPr>
                          <wps:spPr bwMode="auto">
                            <a:xfrm>
                              <a:off x="14" y="2882"/>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1" name="Rectangle 725"/>
                          <wps:cNvSpPr>
                            <a:spLocks noChangeArrowheads="1"/>
                          </wps:cNvSpPr>
                          <wps:spPr bwMode="auto">
                            <a:xfrm>
                              <a:off x="0" y="28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2" name="Rectangle 726"/>
                          <wps:cNvSpPr>
                            <a:spLocks noChangeArrowheads="1"/>
                          </wps:cNvSpPr>
                          <wps:spPr bwMode="auto">
                            <a:xfrm>
                              <a:off x="5083" y="2882"/>
                              <a:ext cx="7" cy="2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3" name="Rectangle 727"/>
                          <wps:cNvSpPr>
                            <a:spLocks noChangeArrowheads="1"/>
                          </wps:cNvSpPr>
                          <wps:spPr bwMode="auto">
                            <a:xfrm>
                              <a:off x="5069" y="2882"/>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4" name="Rectangle 728"/>
                          <wps:cNvSpPr>
                            <a:spLocks noChangeArrowheads="1"/>
                          </wps:cNvSpPr>
                          <wps:spPr bwMode="auto">
                            <a:xfrm>
                              <a:off x="0"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5" name="Rectangle 729"/>
                          <wps:cNvSpPr>
                            <a:spLocks noChangeArrowheads="1"/>
                          </wps:cNvSpPr>
                          <wps:spPr bwMode="auto">
                            <a:xfrm>
                              <a:off x="14"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6" name="Rectangle 730"/>
                          <wps:cNvSpPr>
                            <a:spLocks noChangeArrowheads="1"/>
                          </wps:cNvSpPr>
                          <wps:spPr bwMode="auto">
                            <a:xfrm>
                              <a:off x="5069"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7" name="Rectangle 731"/>
                          <wps:cNvSpPr>
                            <a:spLocks noChangeArrowheads="1"/>
                          </wps:cNvSpPr>
                          <wps:spPr bwMode="auto">
                            <a:xfrm>
                              <a:off x="5083"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08" name="Line 732"/>
                          <wps:cNvCnPr/>
                          <wps:spPr bwMode="auto">
                            <a:xfrm>
                              <a:off x="214"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9" name="Rectangle 733"/>
                          <wps:cNvSpPr>
                            <a:spLocks noChangeArrowheads="1"/>
                          </wps:cNvSpPr>
                          <wps:spPr bwMode="auto">
                            <a:xfrm>
                              <a:off x="214"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10" name="Line 734"/>
                          <wps:cNvCnPr/>
                          <wps:spPr bwMode="auto">
                            <a:xfrm>
                              <a:off x="1039"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1" name="Rectangle 735"/>
                          <wps:cNvSpPr>
                            <a:spLocks noChangeArrowheads="1"/>
                          </wps:cNvSpPr>
                          <wps:spPr bwMode="auto">
                            <a:xfrm>
                              <a:off x="1039"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12" name="Line 736"/>
                          <wps:cNvCnPr/>
                          <wps:spPr bwMode="auto">
                            <a:xfrm>
                              <a:off x="1509"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3" name="Rectangle 737"/>
                          <wps:cNvSpPr>
                            <a:spLocks noChangeArrowheads="1"/>
                          </wps:cNvSpPr>
                          <wps:spPr bwMode="auto">
                            <a:xfrm>
                              <a:off x="1509"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14" name="Line 738"/>
                          <wps:cNvCnPr/>
                          <wps:spPr bwMode="auto">
                            <a:xfrm>
                              <a:off x="2048"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5" name="Rectangle 739"/>
                          <wps:cNvSpPr>
                            <a:spLocks noChangeArrowheads="1"/>
                          </wps:cNvSpPr>
                          <wps:spPr bwMode="auto">
                            <a:xfrm>
                              <a:off x="2048"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16" name="Line 740"/>
                          <wps:cNvCnPr/>
                          <wps:spPr bwMode="auto">
                            <a:xfrm>
                              <a:off x="2805"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7" name="Rectangle 741"/>
                          <wps:cNvSpPr>
                            <a:spLocks noChangeArrowheads="1"/>
                          </wps:cNvSpPr>
                          <wps:spPr bwMode="auto">
                            <a:xfrm>
                              <a:off x="2805"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18" name="Line 742"/>
                          <wps:cNvCnPr/>
                          <wps:spPr bwMode="auto">
                            <a:xfrm>
                              <a:off x="3562"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19" name="Rectangle 743"/>
                          <wps:cNvSpPr>
                            <a:spLocks noChangeArrowheads="1"/>
                          </wps:cNvSpPr>
                          <wps:spPr bwMode="auto">
                            <a:xfrm>
                              <a:off x="3562"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20" name="Line 744"/>
                          <wps:cNvCnPr/>
                          <wps:spPr bwMode="auto">
                            <a:xfrm>
                              <a:off x="4319"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1" name="Rectangle 745"/>
                          <wps:cNvSpPr>
                            <a:spLocks noChangeArrowheads="1"/>
                          </wps:cNvSpPr>
                          <wps:spPr bwMode="auto">
                            <a:xfrm>
                              <a:off x="4319"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22" name="Line 746"/>
                          <wps:cNvCnPr/>
                          <wps:spPr bwMode="auto">
                            <a:xfrm>
                              <a:off x="2237"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3" name="Rectangle 747"/>
                          <wps:cNvSpPr>
                            <a:spLocks noChangeArrowheads="1"/>
                          </wps:cNvSpPr>
                          <wps:spPr bwMode="auto">
                            <a:xfrm>
                              <a:off x="2237"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24" name="Line 748"/>
                          <wps:cNvCnPr/>
                          <wps:spPr bwMode="auto">
                            <a:xfrm>
                              <a:off x="2426"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5" name="Rectangle 749"/>
                          <wps:cNvSpPr>
                            <a:spLocks noChangeArrowheads="1"/>
                          </wps:cNvSpPr>
                          <wps:spPr bwMode="auto">
                            <a:xfrm>
                              <a:off x="2426"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26" name="Line 750"/>
                          <wps:cNvCnPr/>
                          <wps:spPr bwMode="auto">
                            <a:xfrm>
                              <a:off x="2616"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7" name="Rectangle 751"/>
                          <wps:cNvSpPr>
                            <a:spLocks noChangeArrowheads="1"/>
                          </wps:cNvSpPr>
                          <wps:spPr bwMode="auto">
                            <a:xfrm>
                              <a:off x="2616"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28" name="Line 752"/>
                          <wps:cNvCnPr/>
                          <wps:spPr bwMode="auto">
                            <a:xfrm>
                              <a:off x="2994"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9" name="Rectangle 753"/>
                          <wps:cNvSpPr>
                            <a:spLocks noChangeArrowheads="1"/>
                          </wps:cNvSpPr>
                          <wps:spPr bwMode="auto">
                            <a:xfrm>
                              <a:off x="2994"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30" name="Line 754"/>
                          <wps:cNvCnPr/>
                          <wps:spPr bwMode="auto">
                            <a:xfrm>
                              <a:off x="3183"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1" name="Rectangle 755"/>
                          <wps:cNvSpPr>
                            <a:spLocks noChangeArrowheads="1"/>
                          </wps:cNvSpPr>
                          <wps:spPr bwMode="auto">
                            <a:xfrm>
                              <a:off x="3183"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32" name="Line 756"/>
                          <wps:cNvCnPr/>
                          <wps:spPr bwMode="auto">
                            <a:xfrm>
                              <a:off x="3373"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3" name="Rectangle 757"/>
                          <wps:cNvSpPr>
                            <a:spLocks noChangeArrowheads="1"/>
                          </wps:cNvSpPr>
                          <wps:spPr bwMode="auto">
                            <a:xfrm>
                              <a:off x="3373"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34" name="Line 758"/>
                          <wps:cNvCnPr/>
                          <wps:spPr bwMode="auto">
                            <a:xfrm>
                              <a:off x="3751"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5" name="Rectangle 759"/>
                          <wps:cNvSpPr>
                            <a:spLocks noChangeArrowheads="1"/>
                          </wps:cNvSpPr>
                          <wps:spPr bwMode="auto">
                            <a:xfrm>
                              <a:off x="3751"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36" name="Line 760"/>
                          <wps:cNvCnPr/>
                          <wps:spPr bwMode="auto">
                            <a:xfrm>
                              <a:off x="3940"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7" name="Rectangle 761"/>
                          <wps:cNvSpPr>
                            <a:spLocks noChangeArrowheads="1"/>
                          </wps:cNvSpPr>
                          <wps:spPr bwMode="auto">
                            <a:xfrm>
                              <a:off x="3940"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3038" name="Line 763"/>
                        <wps:cNvCnPr/>
                        <wps:spPr bwMode="auto">
                          <a:xfrm>
                            <a:off x="4130"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39" name="Rectangle 764"/>
                        <wps:cNvSpPr>
                          <a:spLocks noChangeArrowheads="1"/>
                        </wps:cNvSpPr>
                        <wps:spPr bwMode="auto">
                          <a:xfrm>
                            <a:off x="4130"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0" name="Line 765"/>
                        <wps:cNvCnPr/>
                        <wps:spPr bwMode="auto">
                          <a:xfrm>
                            <a:off x="4508"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1" name="Rectangle 766"/>
                        <wps:cNvSpPr>
                          <a:spLocks noChangeArrowheads="1"/>
                        </wps:cNvSpPr>
                        <wps:spPr bwMode="auto">
                          <a:xfrm>
                            <a:off x="4508"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2" name="Line 767"/>
                        <wps:cNvCnPr/>
                        <wps:spPr bwMode="auto">
                          <a:xfrm>
                            <a:off x="4698"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3" name="Rectangle 768"/>
                        <wps:cNvSpPr>
                          <a:spLocks noChangeArrowheads="1"/>
                        </wps:cNvSpPr>
                        <wps:spPr bwMode="auto">
                          <a:xfrm>
                            <a:off x="4698" y="1481"/>
                            <a:ext cx="6"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4" name="Line 769"/>
                        <wps:cNvCnPr/>
                        <wps:spPr bwMode="auto">
                          <a:xfrm>
                            <a:off x="4887" y="1481"/>
                            <a:ext cx="0" cy="140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5" name="Rectangle 770"/>
                        <wps:cNvSpPr>
                          <a:spLocks noChangeArrowheads="1"/>
                        </wps:cNvSpPr>
                        <wps:spPr bwMode="auto">
                          <a:xfrm>
                            <a:off x="4887" y="1481"/>
                            <a:ext cx="7" cy="14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6" name="Rectangle 771"/>
                        <wps:cNvSpPr>
                          <a:spLocks noChangeArrowheads="1"/>
                        </wps:cNvSpPr>
                        <wps:spPr bwMode="auto">
                          <a:xfrm>
                            <a:off x="5069" y="389"/>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7" name="Rectangle 772"/>
                        <wps:cNvSpPr>
                          <a:spLocks noChangeArrowheads="1"/>
                        </wps:cNvSpPr>
                        <wps:spPr bwMode="auto">
                          <a:xfrm>
                            <a:off x="5069" y="375"/>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8" name="Rectangle 773"/>
                        <wps:cNvSpPr>
                          <a:spLocks noChangeArrowheads="1"/>
                        </wps:cNvSpPr>
                        <wps:spPr bwMode="auto">
                          <a:xfrm>
                            <a:off x="21" y="375"/>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49" name="Rectangle 774"/>
                        <wps:cNvSpPr>
                          <a:spLocks noChangeArrowheads="1"/>
                        </wps:cNvSpPr>
                        <wps:spPr bwMode="auto">
                          <a:xfrm>
                            <a:off x="21" y="389"/>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0" name="Rectangle 775"/>
                        <wps:cNvSpPr>
                          <a:spLocks noChangeArrowheads="1"/>
                        </wps:cNvSpPr>
                        <wps:spPr bwMode="auto">
                          <a:xfrm>
                            <a:off x="5069" y="500"/>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1" name="Rectangle 776"/>
                        <wps:cNvSpPr>
                          <a:spLocks noChangeArrowheads="1"/>
                        </wps:cNvSpPr>
                        <wps:spPr bwMode="auto">
                          <a:xfrm>
                            <a:off x="5069" y="485"/>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2" name="Rectangle 777"/>
                        <wps:cNvSpPr>
                          <a:spLocks noChangeArrowheads="1"/>
                        </wps:cNvSpPr>
                        <wps:spPr bwMode="auto">
                          <a:xfrm>
                            <a:off x="21" y="485"/>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3" name="Rectangle 778"/>
                        <wps:cNvSpPr>
                          <a:spLocks noChangeArrowheads="1"/>
                        </wps:cNvSpPr>
                        <wps:spPr bwMode="auto">
                          <a:xfrm>
                            <a:off x="21" y="500"/>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4" name="Line 779"/>
                        <wps:cNvCnPr/>
                        <wps:spPr bwMode="auto">
                          <a:xfrm>
                            <a:off x="3565" y="686"/>
                            <a:ext cx="15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55" name="Rectangle 780"/>
                        <wps:cNvSpPr>
                          <a:spLocks noChangeArrowheads="1"/>
                        </wps:cNvSpPr>
                        <wps:spPr bwMode="auto">
                          <a:xfrm>
                            <a:off x="3565" y="686"/>
                            <a:ext cx="1515"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6" name="Line 781"/>
                        <wps:cNvCnPr/>
                        <wps:spPr bwMode="auto">
                          <a:xfrm>
                            <a:off x="3565" y="780"/>
                            <a:ext cx="15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57" name="Rectangle 782"/>
                        <wps:cNvSpPr>
                          <a:spLocks noChangeArrowheads="1"/>
                        </wps:cNvSpPr>
                        <wps:spPr bwMode="auto">
                          <a:xfrm>
                            <a:off x="3565" y="780"/>
                            <a:ext cx="1515"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58" name="Line 783"/>
                        <wps:cNvCnPr/>
                        <wps:spPr bwMode="auto">
                          <a:xfrm>
                            <a:off x="3565" y="875"/>
                            <a:ext cx="15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59" name="Rectangle 784"/>
                        <wps:cNvSpPr>
                          <a:spLocks noChangeArrowheads="1"/>
                        </wps:cNvSpPr>
                        <wps:spPr bwMode="auto">
                          <a:xfrm>
                            <a:off x="3565" y="875"/>
                            <a:ext cx="151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0" name="Line 785"/>
                        <wps:cNvCnPr/>
                        <wps:spPr bwMode="auto">
                          <a:xfrm>
                            <a:off x="3565" y="969"/>
                            <a:ext cx="15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61" name="Rectangle 786"/>
                        <wps:cNvSpPr>
                          <a:spLocks noChangeArrowheads="1"/>
                        </wps:cNvSpPr>
                        <wps:spPr bwMode="auto">
                          <a:xfrm>
                            <a:off x="3565" y="969"/>
                            <a:ext cx="151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2" name="Line 787"/>
                        <wps:cNvCnPr/>
                        <wps:spPr bwMode="auto">
                          <a:xfrm>
                            <a:off x="1042" y="1063"/>
                            <a:ext cx="157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63" name="Rectangle 788"/>
                        <wps:cNvSpPr>
                          <a:spLocks noChangeArrowheads="1"/>
                        </wps:cNvSpPr>
                        <wps:spPr bwMode="auto">
                          <a:xfrm>
                            <a:off x="1042" y="1063"/>
                            <a:ext cx="157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4" name="Rectangle 789"/>
                        <wps:cNvSpPr>
                          <a:spLocks noChangeArrowheads="1"/>
                        </wps:cNvSpPr>
                        <wps:spPr bwMode="auto">
                          <a:xfrm>
                            <a:off x="5069" y="117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5" name="Rectangle 790"/>
                        <wps:cNvSpPr>
                          <a:spLocks noChangeArrowheads="1"/>
                        </wps:cNvSpPr>
                        <wps:spPr bwMode="auto">
                          <a:xfrm>
                            <a:off x="5069" y="1155"/>
                            <a:ext cx="2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6" name="Rectangle 791"/>
                        <wps:cNvSpPr>
                          <a:spLocks noChangeArrowheads="1"/>
                        </wps:cNvSpPr>
                        <wps:spPr bwMode="auto">
                          <a:xfrm>
                            <a:off x="21" y="1155"/>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7" name="Rectangle 792"/>
                        <wps:cNvSpPr>
                          <a:spLocks noChangeArrowheads="1"/>
                        </wps:cNvSpPr>
                        <wps:spPr bwMode="auto">
                          <a:xfrm>
                            <a:off x="21" y="1170"/>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8" name="Rectangle 793"/>
                        <wps:cNvSpPr>
                          <a:spLocks noChangeArrowheads="1"/>
                        </wps:cNvSpPr>
                        <wps:spPr bwMode="auto">
                          <a:xfrm>
                            <a:off x="2055" y="1260"/>
                            <a:ext cx="301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69" name="Rectangle 794"/>
                        <wps:cNvSpPr>
                          <a:spLocks noChangeArrowheads="1"/>
                        </wps:cNvSpPr>
                        <wps:spPr bwMode="auto">
                          <a:xfrm>
                            <a:off x="2055" y="1275"/>
                            <a:ext cx="301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0" name="Rectangle 795"/>
                        <wps:cNvSpPr>
                          <a:spLocks noChangeArrowheads="1"/>
                        </wps:cNvSpPr>
                        <wps:spPr bwMode="auto">
                          <a:xfrm>
                            <a:off x="5069" y="1260"/>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1" name="Rectangle 796"/>
                        <wps:cNvSpPr>
                          <a:spLocks noChangeArrowheads="1"/>
                        </wps:cNvSpPr>
                        <wps:spPr bwMode="auto">
                          <a:xfrm>
                            <a:off x="5069" y="1275"/>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2" name="Line 797"/>
                        <wps:cNvCnPr/>
                        <wps:spPr bwMode="auto">
                          <a:xfrm>
                            <a:off x="2055" y="1367"/>
                            <a:ext cx="3014"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73" name="Rectangle 798"/>
                        <wps:cNvSpPr>
                          <a:spLocks noChangeArrowheads="1"/>
                        </wps:cNvSpPr>
                        <wps:spPr bwMode="auto">
                          <a:xfrm>
                            <a:off x="2055" y="1367"/>
                            <a:ext cx="3014"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4" name="Rectangle 799"/>
                        <wps:cNvSpPr>
                          <a:spLocks noChangeArrowheads="1"/>
                        </wps:cNvSpPr>
                        <wps:spPr bwMode="auto">
                          <a:xfrm>
                            <a:off x="5069" y="1474"/>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5" name="Rectangle 800"/>
                        <wps:cNvSpPr>
                          <a:spLocks noChangeArrowheads="1"/>
                        </wps:cNvSpPr>
                        <wps:spPr bwMode="auto">
                          <a:xfrm>
                            <a:off x="5069" y="1460"/>
                            <a:ext cx="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6" name="Rectangle 801"/>
                        <wps:cNvSpPr>
                          <a:spLocks noChangeArrowheads="1"/>
                        </wps:cNvSpPr>
                        <wps:spPr bwMode="auto">
                          <a:xfrm>
                            <a:off x="21" y="1460"/>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7" name="Rectangle 802"/>
                        <wps:cNvSpPr>
                          <a:spLocks noChangeArrowheads="1"/>
                        </wps:cNvSpPr>
                        <wps:spPr bwMode="auto">
                          <a:xfrm>
                            <a:off x="21" y="1474"/>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78" name="Line 803"/>
                        <wps:cNvCnPr/>
                        <wps:spPr bwMode="auto">
                          <a:xfrm>
                            <a:off x="21" y="1566"/>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79" name="Rectangle 804"/>
                        <wps:cNvSpPr>
                          <a:spLocks noChangeArrowheads="1"/>
                        </wps:cNvSpPr>
                        <wps:spPr bwMode="auto">
                          <a:xfrm>
                            <a:off x="21" y="1566"/>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80" name="Line 805"/>
                        <wps:cNvCnPr/>
                        <wps:spPr bwMode="auto">
                          <a:xfrm>
                            <a:off x="21" y="1661"/>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1" name="Rectangle 806"/>
                        <wps:cNvSpPr>
                          <a:spLocks noChangeArrowheads="1"/>
                        </wps:cNvSpPr>
                        <wps:spPr bwMode="auto">
                          <a:xfrm>
                            <a:off x="21" y="1661"/>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82" name="Line 807"/>
                        <wps:cNvCnPr/>
                        <wps:spPr bwMode="auto">
                          <a:xfrm>
                            <a:off x="21" y="1755"/>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3" name="Rectangle 808"/>
                        <wps:cNvSpPr>
                          <a:spLocks noChangeArrowheads="1"/>
                        </wps:cNvSpPr>
                        <wps:spPr bwMode="auto">
                          <a:xfrm>
                            <a:off x="21" y="1755"/>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84" name="Line 809"/>
                        <wps:cNvCnPr/>
                        <wps:spPr bwMode="auto">
                          <a:xfrm>
                            <a:off x="21" y="1849"/>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5" name="Rectangle 810"/>
                        <wps:cNvSpPr>
                          <a:spLocks noChangeArrowheads="1"/>
                        </wps:cNvSpPr>
                        <wps:spPr bwMode="auto">
                          <a:xfrm>
                            <a:off x="21" y="1849"/>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86" name="Line 811"/>
                        <wps:cNvCnPr/>
                        <wps:spPr bwMode="auto">
                          <a:xfrm>
                            <a:off x="21" y="1943"/>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7" name="Rectangle 812"/>
                        <wps:cNvSpPr>
                          <a:spLocks noChangeArrowheads="1"/>
                        </wps:cNvSpPr>
                        <wps:spPr bwMode="auto">
                          <a:xfrm>
                            <a:off x="21" y="1943"/>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88" name="Line 813"/>
                        <wps:cNvCnPr/>
                        <wps:spPr bwMode="auto">
                          <a:xfrm>
                            <a:off x="21" y="2037"/>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9" name="Rectangle 814"/>
                        <wps:cNvSpPr>
                          <a:spLocks noChangeArrowheads="1"/>
                        </wps:cNvSpPr>
                        <wps:spPr bwMode="auto">
                          <a:xfrm>
                            <a:off x="21" y="2037"/>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90" name="Line 815"/>
                        <wps:cNvCnPr/>
                        <wps:spPr bwMode="auto">
                          <a:xfrm>
                            <a:off x="21" y="2131"/>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1" name="Rectangle 816"/>
                        <wps:cNvSpPr>
                          <a:spLocks noChangeArrowheads="1"/>
                        </wps:cNvSpPr>
                        <wps:spPr bwMode="auto">
                          <a:xfrm>
                            <a:off x="21" y="2131"/>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92" name="Line 817"/>
                        <wps:cNvCnPr/>
                        <wps:spPr bwMode="auto">
                          <a:xfrm>
                            <a:off x="21" y="2225"/>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3" name="Rectangle 818"/>
                        <wps:cNvSpPr>
                          <a:spLocks noChangeArrowheads="1"/>
                        </wps:cNvSpPr>
                        <wps:spPr bwMode="auto">
                          <a:xfrm>
                            <a:off x="21" y="2225"/>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94" name="Line 819"/>
                        <wps:cNvCnPr/>
                        <wps:spPr bwMode="auto">
                          <a:xfrm>
                            <a:off x="21" y="2320"/>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5" name="Rectangle 820"/>
                        <wps:cNvSpPr>
                          <a:spLocks noChangeArrowheads="1"/>
                        </wps:cNvSpPr>
                        <wps:spPr bwMode="auto">
                          <a:xfrm>
                            <a:off x="21" y="2320"/>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96" name="Line 821"/>
                        <wps:cNvCnPr/>
                        <wps:spPr bwMode="auto">
                          <a:xfrm>
                            <a:off x="21" y="2414"/>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7" name="Rectangle 822"/>
                        <wps:cNvSpPr>
                          <a:spLocks noChangeArrowheads="1"/>
                        </wps:cNvSpPr>
                        <wps:spPr bwMode="auto">
                          <a:xfrm>
                            <a:off x="21" y="2414"/>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098" name="Line 823"/>
                        <wps:cNvCnPr/>
                        <wps:spPr bwMode="auto">
                          <a:xfrm>
                            <a:off x="21" y="2508"/>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99" name="Rectangle 824"/>
                        <wps:cNvSpPr>
                          <a:spLocks noChangeArrowheads="1"/>
                        </wps:cNvSpPr>
                        <wps:spPr bwMode="auto">
                          <a:xfrm>
                            <a:off x="21" y="2508"/>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0" name="Line 825"/>
                        <wps:cNvCnPr/>
                        <wps:spPr bwMode="auto">
                          <a:xfrm>
                            <a:off x="21" y="2602"/>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1" name="Rectangle 826"/>
                        <wps:cNvSpPr>
                          <a:spLocks noChangeArrowheads="1"/>
                        </wps:cNvSpPr>
                        <wps:spPr bwMode="auto">
                          <a:xfrm>
                            <a:off x="21" y="2602"/>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2" name="Line 827"/>
                        <wps:cNvCnPr/>
                        <wps:spPr bwMode="auto">
                          <a:xfrm>
                            <a:off x="21" y="2696"/>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3" name="Rectangle 828"/>
                        <wps:cNvSpPr>
                          <a:spLocks noChangeArrowheads="1"/>
                        </wps:cNvSpPr>
                        <wps:spPr bwMode="auto">
                          <a:xfrm>
                            <a:off x="21" y="2696"/>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4" name="Line 829"/>
                        <wps:cNvCnPr/>
                        <wps:spPr bwMode="auto">
                          <a:xfrm>
                            <a:off x="21" y="2790"/>
                            <a:ext cx="5048"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5" name="Rectangle 830"/>
                        <wps:cNvSpPr>
                          <a:spLocks noChangeArrowheads="1"/>
                        </wps:cNvSpPr>
                        <wps:spPr bwMode="auto">
                          <a:xfrm>
                            <a:off x="21" y="2790"/>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6" name="Rectangle 831"/>
                        <wps:cNvSpPr>
                          <a:spLocks noChangeArrowheads="1"/>
                        </wps:cNvSpPr>
                        <wps:spPr bwMode="auto">
                          <a:xfrm>
                            <a:off x="5069" y="2897"/>
                            <a:ext cx="21"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7" name="Rectangle 832"/>
                        <wps:cNvSpPr>
                          <a:spLocks noChangeArrowheads="1"/>
                        </wps:cNvSpPr>
                        <wps:spPr bwMode="auto">
                          <a:xfrm>
                            <a:off x="5069" y="2882"/>
                            <a:ext cx="7"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8" name="Rectangle 833"/>
                        <wps:cNvSpPr>
                          <a:spLocks noChangeArrowheads="1"/>
                        </wps:cNvSpPr>
                        <wps:spPr bwMode="auto">
                          <a:xfrm>
                            <a:off x="21" y="2882"/>
                            <a:ext cx="5048"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109" name="Rectangle 834"/>
                        <wps:cNvSpPr>
                          <a:spLocks noChangeArrowheads="1"/>
                        </wps:cNvSpPr>
                        <wps:spPr bwMode="auto">
                          <a:xfrm>
                            <a:off x="21" y="2897"/>
                            <a:ext cx="504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V relativeFrom="margin">
                  <wp14:pctHeight>0</wp14:pctHeight>
                </wp14:sizeRelV>
              </wp:anchor>
            </w:drawing>
          </mc:Choice>
          <mc:Fallback>
            <w:pict>
              <v:group w14:anchorId="03D3F8F6" id="Group 561" o:spid="_x0000_s2656" style="position:absolute;left:0;text-align:left;margin-left:10.8pt;margin-top:8pt;width:636.25pt;height:372.5pt;z-index:251936768;mso-position-horizontal-relative:margin;mso-height-relative:margin" coordsize="5090,3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">
                <v:rect id="AutoShape 560" o:spid="_x0000_s2657" style="position:absolute;left:7;width:5076;height:3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" filled="f" stroked="f">
                  <o:lock v:ext="edit" aspectratio="t" text="t"/>
                </v:rect>
                <v:group id="Group 762" o:spid="_x0000_s2658" style="position:absolute;top:21;width:5090;height:3145" coordorigin=",21" coordsize="5090,3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">
                  <v:rect id="Rectangle 562" o:spid="_x0000_s2659" style="position:absolute;left:24;top:600;width:8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v:textbox>
                  </v:rect>
                  <v:rect id="Rectangle 563" o:spid="_x0000_s2660" style="position:absolute;left:2822;top:600;width:527;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r>
                            <w:rPr>
                              <w:rFonts w:ascii="Arial" w:hAnsi="Arial" w:cstheme="minorBidi"/>
                              <w:color w:val="000000"/>
                              <w:kern w:val="24"/>
                              <w:sz w:val="20"/>
                              <w:szCs w:val="20"/>
                            </w:rPr>
                            <w:t>:</w:t>
                          </w:r>
                        </w:p>
                      </w:txbxContent>
                    </v:textbox>
                  </v:rect>
                  <v:rect id="Rectangle 564" o:spid="_x0000_s2661" style="position:absolute;left:24;top:695;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v:textbox>
                  </v:rect>
                  <v:rect id="Rectangle 565" o:spid="_x0000_s2662" style="position:absolute;left:2822;top:695;width:321;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r>
                            <w:rPr>
                              <w:rFonts w:ascii="Arial" w:hAnsi="Arial" w:cstheme="minorBidi"/>
                              <w:color w:val="000000"/>
                              <w:kern w:val="24"/>
                              <w:sz w:val="20"/>
                              <w:szCs w:val="20"/>
                            </w:rPr>
                            <w:t>:</w:t>
                          </w:r>
                        </w:p>
                      </w:txbxContent>
                    </v:textbox>
                  </v:rect>
                  <v:rect id="Rectangle 566" o:spid="_x0000_s2663" style="position:absolute;left:24;top:789;width:2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6kc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9OPvL3i8CU9ATu4AAAD//wMAUEsBAi0AFAAGAAgAAAAhANvh9svuAAAAhQEAABMAAAAAAAAA&#10;AAAAAAAAAAAAAFtDb250ZW50X1R5cGVzXS54bWxQSwECLQAUAAYACAAAACEAWvQsW78AAAAVAQAA&#10;CwAAAAAAAAAAAAAAAAAfAQAAX3JlbHMvLnJlbHNQSwECLQAUAAYACAAAACEAgGepHM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v:textbox>
                  </v:rect>
                  <v:rect id="Rectangle 567" o:spid="_x0000_s2664" style="position:absolute;left:2822;top:789;width:38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v:textbox>
                  </v:rect>
                  <v:rect id="Rectangle 568" o:spid="_x0000_s2665" style="position:absolute;left:24;top:883;width:3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pTz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OOvb3i8CU9ATu4AAAD//wMAUEsBAi0AFAAGAAgAAAAhANvh9svuAAAAhQEAABMAAAAAAAAA&#10;AAAAAAAAAAAAAFtDb250ZW50X1R5cGVzXS54bWxQSwECLQAUAAYACAAAACEAWvQsW78AAAAVAQAA&#10;CwAAAAAAAAAAAAAAAAAfAQAAX3JlbHMvLnJlbHNQSwECLQAUAAYACAAAACEAYMKU8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v:textbox>
                  </v:rect>
                  <v:rect id="Rectangle 569" o:spid="_x0000_s2666" style="position:absolute;left:2822;top:883;width:1036;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r>
                            <w:rPr>
                              <w:rFonts w:ascii="Arial" w:hAnsi="Arial" w:cstheme="minorBidi"/>
                              <w:color w:val="000000"/>
                              <w:kern w:val="24"/>
                              <w:sz w:val="20"/>
                              <w:szCs w:val="20"/>
                            </w:rPr>
                            <w:t>:</w:t>
                          </w:r>
                        </w:p>
                      </w:txbxContent>
                    </v:textbox>
                  </v:rect>
                  <v:rect id="Rectangle 570" o:spid="_x0000_s2667" style="position:absolute;left:24;top:977;width:77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8f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6MdfA3i8CU9ATu4AAAD//wMAUEsBAi0AFAAGAAgAAAAhANvh9svuAAAAhQEAABMAAAAAAAAA&#10;AAAAAAAAAAAAAFtDb250ZW50X1R5cGVzXS54bWxQSwECLQAUAAYACAAAACEAWvQsW78AAAAVAQAA&#10;CwAAAAAAAAAAAAAAAAAfAQAAX3JlbHMvLnJlbHNQSwECLQAUAAYACAAAACEA/1yvH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v:textbox>
                  </v:rect>
                  <v:rect id="Rectangle 571" o:spid="_x0000_s2668" style="position:absolute;left:2131;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w:t>
                          </w:r>
                        </w:p>
                      </w:txbxContent>
                    </v:textbox>
                  </v:rect>
                  <v:rect id="Rectangle 572" o:spid="_x0000_s2669" style="position:absolute;left:2320;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2</w:t>
                          </w:r>
                        </w:p>
                      </w:txbxContent>
                    </v:textbox>
                  </v:rect>
                  <v:rect id="Rectangle 573" o:spid="_x0000_s2670" style="position:absolute;left:2509;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3</w:t>
                          </w:r>
                        </w:p>
                      </w:txbxContent>
                    </v:textbox>
                  </v:rect>
                  <v:rect id="Rectangle 574" o:spid="_x0000_s2671" style="position:absolute;left:2699;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4</w:t>
                          </w:r>
                        </w:p>
                      </w:txbxContent>
                    </v:textbox>
                  </v:rect>
                  <v:rect id="Rectangle 575" o:spid="_x0000_s2672" style="position:absolute;left:2888;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5</w:t>
                          </w:r>
                        </w:p>
                      </w:txbxContent>
                    </v:textbox>
                  </v:rect>
                  <v:rect id="Rectangle 576" o:spid="_x0000_s2673" style="position:absolute;left:3077;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j/B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9OPvL3i8CU9ATu4AAAD//wMAUEsBAi0AFAAGAAgAAAAhANvh9svuAAAAhQEAABMAAAAAAAAA&#10;AAAAAAAAAAAAAFtDb250ZW50X1R5cGVzXS54bWxQSwECLQAUAAYACAAAACEAWvQsW78AAAAVAQAA&#10;CwAAAAAAAAAAAAAAAAAfAQAAX3JlbHMvLnJlbHNQSwECLQAUAAYACAAAACEABb4/w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6</w:t>
                          </w:r>
                        </w:p>
                      </w:txbxContent>
                    </v:textbox>
                  </v:rect>
                  <v:rect id="Rectangle 577" o:spid="_x0000_s2674" style="position:absolute;left:3266;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6e1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OPvL3i8CU9ATu4AAAD//wMAUEsBAi0AFAAGAAgAAAAhANvh9svuAAAAhQEAABMAAAAAAAAA&#10;AAAAAAAAAAAAAFtDb250ZW50X1R5cGVzXS54bWxQSwECLQAUAAYACAAAACEAWvQsW78AAAAVAQAA&#10;CwAAAAAAAAAAAAAAAAAfAQAAX3JlbHMvLnJlbHNQSwECLQAUAAYACAAAACEAilent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7</w:t>
                          </w:r>
                        </w:p>
                      </w:txbxContent>
                    </v:textbox>
                  </v:rect>
                  <v:rect id="Rectangle 578" o:spid="_x0000_s2675" style="position:absolute;left:3456;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8</w:t>
                          </w:r>
                        </w:p>
                      </w:txbxContent>
                    </v:textbox>
                  </v:rect>
                  <v:rect id="Rectangle 579" o:spid="_x0000_s2676" style="position:absolute;left:3645;top:1380;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9</w:t>
                          </w:r>
                        </w:p>
                      </w:txbxContent>
                    </v:textbox>
                  </v:rect>
                  <v:rect id="Rectangle 580" o:spid="_x0000_s2677" style="position:absolute;left:3816;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TnC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6MdfA3i8CU9ATu4AAAD//wMAUEsBAi0AFAAGAAgAAAAhANvh9svuAAAAhQEAABMAAAAAAAAA&#10;AAAAAAAAAAAAAFtDb250ZW50X1R5cGVzXS54bWxQSwECLQAUAAYACAAAACEAWvQsW78AAAAVAQAA&#10;CwAAAAAAAAAAAAAAAAAfAQAAX3JlbHMvLnJlbHNQSwECLQAUAAYACAAAACEAeoU5w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10</w:t>
                          </w:r>
                        </w:p>
                      </w:txbxContent>
                    </v:textbox>
                  </v:rect>
                  <v:rect id="Rectangle 581" o:spid="_x0000_s2678" style="position:absolute;left:4005;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11</w:t>
                          </w:r>
                        </w:p>
                      </w:txbxContent>
                    </v:textbox>
                  </v:rect>
                  <v:rect id="Rectangle 582" o:spid="_x0000_s2679" style="position:absolute;left:4194;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12</w:t>
                          </w:r>
                        </w:p>
                      </w:txbxContent>
                    </v:textbox>
                  </v:rect>
                  <v:rect id="Rectangle 583" o:spid="_x0000_s2680" style="position:absolute;left:4384;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13</w:t>
                          </w:r>
                        </w:p>
                      </w:txbxContent>
                    </v:textbox>
                  </v:rect>
                  <v:rect id="Rectangle 584" o:spid="_x0000_s2681" style="position:absolute;left:4573;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14</w:t>
                          </w:r>
                        </w:p>
                      </w:txbxContent>
                    </v:textbox>
                  </v:rect>
                  <v:rect id="Rectangle 585" o:spid="_x0000_s2682" style="position:absolute;left:4762;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15</w:t>
                          </w:r>
                        </w:p>
                      </w:txbxContent>
                    </v:textbox>
                  </v:rect>
                  <v:rect id="Rectangle 586" o:spid="_x0000_s2683" style="position:absolute;left:4951;top:1380;width:8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20"/>
                              <w:szCs w:val="20"/>
                            </w:rPr>
                            <w:t>16</w:t>
                          </w:r>
                        </w:p>
                      </w:txbxContent>
                    </v:textbox>
                  </v:rect>
                  <v:rect id="Rectangle 587" o:spid="_x0000_s2684" style="position:absolute;left:229;top:1492;width:4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4"/>
                              <w:szCs w:val="14"/>
                            </w:rPr>
                            <w:t>PRELIMINARES</w:t>
                          </w:r>
                        </w:p>
                      </w:txbxContent>
                    </v:textbox>
                  </v:rect>
                  <v:rect id="Rectangle 588" o:spid="_x0000_s2685" style="position:absolute;left:99;top:1575;width:4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20"/>
                              <w:szCs w:val="20"/>
                            </w:rPr>
                            <w:t>1</w:t>
                          </w:r>
                        </w:p>
                      </w:txbxContent>
                    </v:textbox>
                  </v:rect>
                  <v:rect id="Rectangle 589" o:spid="_x0000_s2686" style="position:absolute;left:229;top:1587;width:430;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DEMOLICIONES</w:t>
                          </w:r>
                        </w:p>
                      </w:txbxContent>
                    </v:textbox>
                  </v:rect>
                  <v:rect id="Rectangle 590" o:spid="_x0000_s2687" style="position:absolute;left:97;top:1669;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2</w:t>
                          </w:r>
                        </w:p>
                      </w:txbxContent>
                    </v:textbox>
                  </v:rect>
                  <v:rect id="Rectangle 591" o:spid="_x0000_s2688" style="position:absolute;left:229;top:1682;width:58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LIMPIA, TRAZO Y NIV</w:t>
                          </w:r>
                          <w:r>
                            <w:rPr>
                              <w:rFonts w:ascii="Arial" w:hAnsi="Arial" w:cstheme="minorBidi"/>
                              <w:color w:val="000000"/>
                              <w:kern w:val="24"/>
                              <w:sz w:val="16"/>
                              <w:szCs w:val="16"/>
                            </w:rPr>
                            <w:t>.</w:t>
                          </w:r>
                        </w:p>
                      </w:txbxContent>
                    </v:textbox>
                  </v:rect>
                  <v:rect id="Rectangle 592" o:spid="_x0000_s2689" style="position:absolute;left:97;top:1763;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3</w:t>
                          </w:r>
                        </w:p>
                      </w:txbxContent>
                    </v:textbox>
                  </v:rect>
                  <v:rect id="Rectangle 593" o:spid="_x0000_s2690" style="position:absolute;left:229;top:1776;width:44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EXCAVACIONES</w:t>
                          </w:r>
                        </w:p>
                      </w:txbxContent>
                    </v:textbox>
                  </v:rect>
                  <v:rect id="Rectangle 594" o:spid="_x0000_s2691" style="position:absolute;left:97;top:1857;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4</w:t>
                          </w:r>
                        </w:p>
                      </w:txbxContent>
                    </v:textbox>
                  </v:rect>
                  <v:rect id="Rectangle 595" o:spid="_x0000_s2692" style="position:absolute;left:229;top:1870;width:314;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ACARREOS</w:t>
                          </w:r>
                        </w:p>
                      </w:txbxContent>
                    </v:textbox>
                  </v:rect>
                  <v:rect id="Rectangle 596" o:spid="_x0000_s2693" style="position:absolute;left:229;top:1962;width:4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2Oh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6MeDL3i8CU9ATu4AAAD//wMAUEsBAi0AFAAGAAgAAAAhANvh9svuAAAAhQEAABMAAAAAAAAA&#10;AAAAAAAAAAAAAFtDb250ZW50X1R5cGVzXS54bWxQSwECLQAUAAYACAAAACEAWvQsW78AAAAVAQAA&#10;CwAAAAAAAAAAAAAAAAAfAQAAX3JlbHMvLnJlbHNQSwECLQAUAAYACAAAACEATgtjo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CIMENTACION</w:t>
                          </w:r>
                        </w:p>
                      </w:txbxContent>
                    </v:textbox>
                  </v:rect>
                  <v:rect id="Rectangle 597" o:spid="_x0000_s2694" style="position:absolute;left:97;top:2045;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vV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6MeDL3i8CU9ATu4AAAD//wMAUEsBAi0AFAAGAAgAAAAhANvh9svuAAAAhQEAABMAAAAAAAAA&#10;AAAAAAAAAAAAAFtDb250ZW50X1R5cGVzXS54bWxQSwECLQAUAAYACAAAACEAWvQsW78AAAAVAQAA&#10;CwAAAAAAAAAAAAAAAAAfAQAAX3JlbHMvLnJlbHNQSwECLQAUAAYACAAAACEAweL71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5</w:t>
                          </w:r>
                        </w:p>
                      </w:txbxContent>
                    </v:textbox>
                  </v:rect>
                  <v:rect id="Rectangle 598" o:spid="_x0000_s2695" style="position:absolute;left:229;top:2058;width:21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l5O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6MeDL3i8CU9ATu4AAAD//wMAUEsBAi0AFAAGAAgAAAAhANvh9svuAAAAhQEAABMAAAAAAAAA&#10;AAAAAAAAAAAAAFtDb250ZW50X1R5cGVzXS54bWxQSwECLQAUAAYACAAAACEAWvQsW78AAAAVAQAA&#10;CwAAAAAAAAAAAAAAAAAfAQAAX3JlbHMvLnJlbHNQSwECLQAUAAYACAAAACEArq5eT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CIMBRA</w:t>
                          </w:r>
                        </w:p>
                      </w:txbxContent>
                    </v:textbox>
                  </v:rect>
                  <v:rect id="Rectangle 599" o:spid="_x0000_s2696" style="position:absolute;left:97;top:2139;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6</w:t>
                          </w:r>
                        </w:p>
                      </w:txbxContent>
                    </v:textbox>
                  </v:rect>
                  <v:rect id="Rectangle 600" o:spid="_x0000_s2697" style="position:absolute;left:229;top:2152;width:19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ACERO</w:t>
                          </w:r>
                        </w:p>
                      </w:txbxContent>
                    </v:textbox>
                  </v:rect>
                  <v:rect id="Rectangle 601" o:spid="_x0000_s2698" style="position:absolute;left:97;top:223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7</w:t>
                          </w:r>
                        </w:p>
                      </w:txbxContent>
                    </v:textbox>
                  </v:rect>
                  <v:rect id="Rectangle 602" o:spid="_x0000_s2699" style="position:absolute;left:229;top:2246;width:32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CONCRETO</w:t>
                          </w:r>
                        </w:p>
                      </w:txbxContent>
                    </v:textbox>
                  </v:rect>
                  <v:rect id="Rectangle 603" o:spid="_x0000_s2700" style="position:absolute;left:229;top:2341;width:7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CONCRETO</w:t>
                          </w:r>
                        </w:p>
                      </w:txbxContent>
                    </v:textbox>
                  </v:rect>
                  <v:rect id="Rectangle 604" o:spid="_x0000_s2701" style="position:absolute;left:229;top:2435;width:753;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ESTRUCTURAS METÁLICAS</w:t>
                          </w:r>
                        </w:p>
                      </w:txbxContent>
                    </v:textbox>
                  </v:rect>
                  <v:rect id="Rectangle 605" o:spid="_x0000_s2702" style="position:absolute;left:229;top:2527;width:772;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4"/>
                              <w:szCs w:val="14"/>
                            </w:rPr>
                            <w:t>ALBAÑILERIA Y ACABADOS</w:t>
                          </w:r>
                        </w:p>
                      </w:txbxContent>
                    </v:textbox>
                  </v:rect>
                  <v:rect id="Rectangle 606" o:spid="_x0000_s2703" style="position:absolute;left:97;top:2610;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8</w:t>
                          </w:r>
                        </w:p>
                      </w:txbxContent>
                    </v:textbox>
                  </v:rect>
                  <v:rect id="Rectangle 607" o:spid="_x0000_s2704" style="position:absolute;left:229;top:2623;width:30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CASTILLOS</w:t>
                          </w:r>
                        </w:p>
                      </w:txbxContent>
                    </v:textbox>
                  </v:rect>
                  <v:rect id="Rectangle 608" o:spid="_x0000_s2705" style="position:absolute;left:97;top:2704;width:45;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20"/>
                              <w:szCs w:val="20"/>
                            </w:rPr>
                            <w:t>9</w:t>
                          </w:r>
                        </w:p>
                      </w:txbxContent>
                    </v:textbox>
                  </v:rect>
                  <v:rect id="Rectangle 609" o:spid="_x0000_s2706" style="position:absolute;left:229;top:2717;width:209;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MUROS</w:t>
                          </w:r>
                        </w:p>
                      </w:txbxContent>
                    </v:textbox>
                  </v:rect>
                  <v:rect id="Rectangle 610" o:spid="_x0000_s2707" style="position:absolute;left:457;top:3092;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v:textbox>
                  </v:rect>
                  <v:rect id="Rectangle 611" o:spid="_x0000_s2708" style="position:absolute;left:3579;top:3092;width:80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v:textbox>
                  </v:rect>
                  <v:rect id="Rectangle 612" o:spid="_x0000_s2709" style="position:absolute;left:2222;top:1284;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13" o:spid="_x0000_s2710" style="position:absolute;left:2979;top:1284;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14" o:spid="_x0000_s2711" style="position:absolute;left:3736;top:1284;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b63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skXcLfm/AE5OYXAAD//wMAUEsBAi0AFAAGAAgAAAAhANvh9svuAAAAhQEAABMAAAAAAAAA&#10;AAAAAAAAAAAAAFtDb250ZW50X1R5cGVzXS54bWxQSwECLQAUAAYACAAAACEAWvQsW78AAAAVAQAA&#10;CwAAAAAAAAAAAAAAAAAfAQAAX3JlbHMvLnJlbHNQSwECLQAUAAYACAAAACEAYZm+t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15" o:spid="_x0000_s2712" style="position:absolute;left:4493;top:1284;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616" o:spid="_x0000_s2713" style="position:absolute;left:2361;top:117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617" o:spid="_x0000_s2714" style="position:absolute;left:3118;top:117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618" o:spid="_x0000_s2715" style="position:absolute;left:3875;top:117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619" o:spid="_x0000_s2716" style="position:absolute;left:4633;top:1177;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620" o:spid="_x0000_s2717" style="position:absolute;left:69;top:1277;width:10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No.</w:t>
                          </w:r>
                        </w:p>
                      </w:txbxContent>
                    </v:textbox>
                  </v:rect>
                  <v:rect id="Rectangle 621" o:spid="_x0000_s2718" style="position:absolute;left:433;top:1233;width:39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PARTIDAS Y </w:t>
                          </w:r>
                        </w:p>
                      </w:txbxContent>
                    </v:textbox>
                  </v:rect>
                  <v:rect id="Rectangle 622" o:spid="_x0000_s2719" style="position:absolute;left:401;top:1321;width:4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SUBPARTIDAS</w:t>
                          </w:r>
                        </w:p>
                      </w:txbxContent>
                    </v:textbox>
                  </v:rect>
                  <v:rect id="Rectangle 623" o:spid="_x0000_s2720" style="position:absolute;left:1100;top:1277;width:352;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MATERIAL</w:t>
                          </w:r>
                        </w:p>
                      </w:txbxContent>
                    </v:textbox>
                  </v:rect>
                  <v:rect id="Rectangle 624" o:spid="_x0000_s2721" style="position:absolute;left:1628;top:1189;width:30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IMPORTE</w:t>
                          </w:r>
                          <w:r>
                            <w:rPr>
                              <w:rFonts w:cstheme="minorBidi"/>
                              <w:b/>
                              <w:bCs/>
                              <w:color w:val="000000"/>
                              <w:kern w:val="24"/>
                              <w:sz w:val="18"/>
                              <w:szCs w:val="18"/>
                            </w:rPr>
                            <w:t xml:space="preserve"> </w:t>
                          </w:r>
                        </w:p>
                      </w:txbxContent>
                    </v:textbox>
                  </v:rect>
                  <v:rect id="Rectangle 625" o:spid="_x0000_s2722" style="position:absolute;left:1671;top:1277;width:22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TOTAL</w:t>
                          </w:r>
                          <w:r>
                            <w:rPr>
                              <w:rFonts w:cstheme="minorBidi"/>
                              <w:b/>
                              <w:bCs/>
                              <w:color w:val="000000"/>
                              <w:kern w:val="24"/>
                              <w:sz w:val="18"/>
                              <w:szCs w:val="18"/>
                            </w:rPr>
                            <w:t xml:space="preserve"> </w:t>
                          </w:r>
                        </w:p>
                      </w:txbxContent>
                    </v:textbox>
                  </v:rect>
                  <v:rect id="Rectangle 626" o:spid="_x0000_s2723" style="position:absolute;left:1565;top:1364;width:435;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MATERIALE</w:t>
                          </w:r>
                          <w:r>
                            <w:rPr>
                              <w:rFonts w:cstheme="minorBidi"/>
                              <w:b/>
                              <w:bCs/>
                              <w:color w:val="000000"/>
                              <w:kern w:val="24"/>
                              <w:sz w:val="18"/>
                              <w:szCs w:val="18"/>
                            </w:rPr>
                            <w:t>S</w:t>
                          </w:r>
                        </w:p>
                      </w:txbxContent>
                    </v:textbox>
                  </v:rect>
                  <v:rect id="Rectangle 627" o:spid="_x0000_s2724" style="position:absolute;left:1948;top:21;width:1478;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GOBIERNO DEL ESTADO DE OAXACA</w:t>
                          </w:r>
                        </w:p>
                      </w:txbxContent>
                    </v:textbox>
                  </v:rect>
                  <v:rect id="Rectangle 628" o:spid="_x0000_s2725" style="position:absolute;left:917;top:110;width:3544;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8"/>
                              <w:szCs w:val="18"/>
                            </w:rPr>
                            <w:t xml:space="preserve">        INSTITUTO OAXAQUEÑO CONSTRUCTOR DE INFRAESTRUCTURA EDUCATIVA</w:t>
                          </w:r>
                        </w:p>
                      </w:txbxContent>
                    </v:textbox>
                  </v:rect>
                  <v:rect id="Rectangle 630" o:spid="_x0000_s2726" style="position:absolute;left:760;top:399;width:3738;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PROGRAMA DE MONTOS MENSUALES DE ADQUISICIÓN DE MATERIALES MAS SIGNIFICATIVOS</w:t>
                          </w:r>
                        </w:p>
                      </w:txbxContent>
                    </v:textbox>
                  </v:rect>
                  <v:rect id="Rectangle 631" o:spid="_x0000_s2727" style="position:absolute;top:375;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" fillcolor="black" stroked="f"/>
                  <v:rect id="Rectangle 632" o:spid="_x0000_s2728" style="position:absolute;left:14;top:389;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" fillcolor="black" stroked="f"/>
                  <v:rect id="Rectangle 633" o:spid="_x0000_s2729" style="position:absolute;top:375;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" fillcolor="black" stroked="f"/>
                  <v:rect id="Rectangle 634" o:spid="_x0000_s2730" style="position:absolute;left:14;top:389;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" fillcolor="black" stroked="f"/>
                  <v:rect id="Rectangle 635" o:spid="_x0000_s2731" style="position:absolute;left:14;top:48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" fillcolor="black" stroked="f"/>
                  <v:rect id="Rectangle 636" o:spid="_x0000_s2732" style="position:absolute;top:500;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" fillcolor="black" stroked="f"/>
                  <v:rect id="Rectangle 637" o:spid="_x0000_s2733" style="position:absolute;left:5069;top:389;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" fillcolor="black" stroked="f"/>
                  <v:rect id="Rectangle 638" o:spid="_x0000_s2734" style="position:absolute;left:5083;top:375;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" fillcolor="black" stroked="f"/>
                  <v:line id="Line 639" o:spid="_x0000_s2735" style="position:absolute;visibility:visible;mso-wrap-style:square" from="1042,686" to="2620,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" strokeweight="0"/>
                  <v:rect id="Rectangle 640" o:spid="_x0000_s2736" style="position:absolute;left:1042;top:686;width:157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" fillcolor="black" stroked="f"/>
                  <v:line id="Line 641" o:spid="_x0000_s2737" style="position:absolute;visibility:visible;mso-wrap-style:square" from="1042,780" to="262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" strokeweight="0"/>
                  <v:rect id="Rectangle 642" o:spid="_x0000_s2738" style="position:absolute;left:1042;top:780;width:157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" fillcolor="black" stroked="f"/>
                  <v:line id="Line 643" o:spid="_x0000_s2739" style="position:absolute;visibility:visible;mso-wrap-style:square" from="1042,875" to="2620,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" strokeweight="0"/>
                  <v:rect id="Rectangle 644" o:spid="_x0000_s2740" style="position:absolute;left:1042;top:875;width:157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" fillcolor="black" stroked="f"/>
                  <v:line id="Line 645" o:spid="_x0000_s2741" style="position:absolute;visibility:visible;mso-wrap-style:square" from="1042,969" to="2620,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" strokeweight="0"/>
                  <v:rect id="Rectangle 646" o:spid="_x0000_s2742" style="position:absolute;left:1042;top:969;width:157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" fillcolor="black" stroked="f"/>
                  <v:rect id="Rectangle 647" o:spid="_x0000_s2743" style="position:absolute;left:14;top:48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" fillcolor="black" stroked="f"/>
                  <v:rect id="Rectangle 648" o:spid="_x0000_s2744" style="position:absolute;top:485;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" fillcolor="black" stroked="f"/>
                  <v:rect id="Rectangle 649" o:spid="_x0000_s2745" style="position:absolute;top:1155;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" fillcolor="black" stroked="f"/>
                  <v:rect id="Rectangle 650" o:spid="_x0000_s2746" style="position:absolute;left:14;top:117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" fillcolor="black" stroked="f"/>
                  <v:rect id="Rectangle 651" o:spid="_x0000_s2747" style="position:absolute;left:5083;top:485;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" fillcolor="black" stroked="f"/>
                  <v:rect id="Rectangle 652" o:spid="_x0000_s2748" style="position:absolute;left:5069;top:48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" fillcolor="black" stroked="f"/>
                  <v:rect id="Rectangle 653" o:spid="_x0000_s2749" style="position:absolute;top:397;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" fillcolor="black" stroked="f"/>
                  <v:rect id="Rectangle 654" o:spid="_x0000_s2750" style="position:absolute;left:14;top:397;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" fillcolor="black" stroked="f"/>
                  <v:rect id="Rectangle 655" o:spid="_x0000_s2751" style="position:absolute;left:5069;top:397;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" fillcolor="black" stroked="f"/>
                  <v:rect id="Rectangle 656" o:spid="_x0000_s2752" style="position:absolute;left:5083;top:397;width:7;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" fillcolor="black" stroked="f"/>
                  <v:rect id="Rectangle 657" o:spid="_x0000_s2753" style="position:absolute;left:5069;top:117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" fillcolor="black" stroked="f"/>
                  <v:rect id="Rectangle 658" o:spid="_x0000_s2754" style="position:absolute;left:5083;top:1155;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" fillcolor="black" stroked="f"/>
                  <v:rect id="Rectangle 659" o:spid="_x0000_s2755" style="position:absolute;left:5069;top:1260;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" fillcolor="black" stroked="f"/>
                  <v:line id="Line 660" o:spid="_x0000_s2756" style="position:absolute;visibility:visible;mso-wrap-style:square" from="2805,1177" to="2805,1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" strokeweight="0"/>
                  <v:rect id="Rectangle 661" o:spid="_x0000_s2757" style="position:absolute;left:2805;top:1177;width:7;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" fillcolor="black" stroked="f"/>
                  <v:line id="Line 662" o:spid="_x0000_s2758" style="position:absolute;visibility:visible;mso-wrap-style:square" from="3562,1177" to="3562,1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" strokeweight="0"/>
                  <v:rect id="Rectangle 663" o:spid="_x0000_s2759" style="position:absolute;left:3562;top:1177;width:7;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" fillcolor="black" stroked="f"/>
                  <v:line id="Line 664" o:spid="_x0000_s2760" style="position:absolute;visibility:visible;mso-wrap-style:square" from="4319,1177" to="4319,1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" strokeweight="0"/>
                  <v:rect id="Rectangle 665" o:spid="_x0000_s2761" style="position:absolute;left:4319;top:1177;width:7;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" fillcolor="black" stroked="f"/>
                  <v:rect id="Rectangle 666" o:spid="_x0000_s2762" style="position:absolute;left:5069;top:1177;width:7;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" fillcolor="black" stroked="f"/>
                  <v:rect id="Rectangle 667" o:spid="_x0000_s2763" style="position:absolute;left:5083;top:1177;width:7;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" fillcolor="black" stroked="f"/>
                  <v:rect id="Rectangle 668" o:spid="_x0000_s2764" style="position:absolute;top:1155;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" fillcolor="black" stroked="f"/>
                  <v:rect id="Rectangle 669" o:spid="_x0000_s2765" style="position:absolute;left:14;top:117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" fillcolor="black" stroked="f"/>
                  <v:rect id="Rectangle 670" o:spid="_x0000_s2766" style="position:absolute;left:14;top:146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" fillcolor="black" stroked="f"/>
                  <v:rect id="Rectangle 671" o:spid="_x0000_s2767" style="position:absolute;left:14;top:146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" fillcolor="black" stroked="f"/>
                  <v:rect id="Rectangle 672" o:spid="_x0000_s2768" style="position:absolute;left:14;top:14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" fillcolor="black" stroked="f"/>
                  <v:rect id="Rectangle 673" o:spid="_x0000_s2769" style="position:absolute;left:5069;top:127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" fillcolor="black" stroked="f"/>
                  <v:rect id="Rectangle 674" o:spid="_x0000_s2770" style="position:absolute;left:5083;top:1260;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" fillcolor="black" stroked="f"/>
                  <v:rect id="Rectangle 675" o:spid="_x0000_s2771" style="position:absolute;left:5069;top:146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" fillcolor="black" stroked="f"/>
                  <v:rect id="Rectangle 676" o:spid="_x0000_s2772" style="position:absolute;top:1177;width: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" fillcolor="black" stroked="f"/>
                  <v:rect id="Rectangle 677" o:spid="_x0000_s2773" style="position:absolute;left:14;top:1177;width: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" fillcolor="black" stroked="f"/>
                  <v:line id="Line 678" o:spid="_x0000_s2774" style="position:absolute;visibility:visible;mso-wrap-style:square" from="214,1177" to="214,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" strokeweight="0"/>
                  <v:rect id="Rectangle 679" o:spid="_x0000_s2775" style="position:absolute;left:214;top:1177;width: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" fillcolor="black" stroked="f"/>
                  <v:line id="Line 680" o:spid="_x0000_s2776" style="position:absolute;visibility:visible;mso-wrap-style:square" from="1039,1177" to="1039,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" strokeweight="0"/>
                  <v:rect id="Rectangle 681" o:spid="_x0000_s2777" style="position:absolute;left:1039;top:1177;width: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" fillcolor="black" stroked="f"/>
                  <v:line id="Line 682" o:spid="_x0000_s2778" style="position:absolute;visibility:visible;mso-wrap-style:square" from="1509,1177" to="1509,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" strokeweight="0"/>
                  <v:rect id="Rectangle 683" o:spid="_x0000_s2779" style="position:absolute;left:1509;top:1177;width: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" fillcolor="black" stroked="f"/>
                  <v:line id="Line 684" o:spid="_x0000_s2780" style="position:absolute;visibility:visible;mso-wrap-style:square" from="2048,1177" to="2048,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" strokeweight="0"/>
                  <v:rect id="Rectangle 685" o:spid="_x0000_s2781" style="position:absolute;left:2048;top:1177;width: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" fillcolor="black" stroked="f"/>
                  <v:line id="Line 686" o:spid="_x0000_s2782" style="position:absolute;visibility:visible;mso-wrap-style:square" from="2237,1375" to="2237,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" strokeweight="0"/>
                  <v:rect id="Rectangle 687" o:spid="_x0000_s2783" style="position:absolute;left:2237;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" fillcolor="black" stroked="f"/>
                  <v:line id="Line 688" o:spid="_x0000_s2784" style="position:absolute;visibility:visible;mso-wrap-style:square" from="2426,1375" to="2426,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" strokeweight="0"/>
                  <v:rect id="Rectangle 689" o:spid="_x0000_s2785" style="position:absolute;left:2426;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" fillcolor="black" stroked="f"/>
                  <v:line id="Line 690" o:spid="_x0000_s2786" style="position:absolute;visibility:visible;mso-wrap-style:square" from="2616,1375" to="2616,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" strokeweight="0"/>
                  <v:rect id="Rectangle 691" o:spid="_x0000_s2787" style="position:absolute;left:2616;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" fillcolor="black" stroked="f"/>
                  <v:line id="Line 692" o:spid="_x0000_s2788" style="position:absolute;visibility:visible;mso-wrap-style:square" from="2805,1282" to="2805,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" strokeweight="0"/>
                  <v:rect id="Rectangle 693" o:spid="_x0000_s2789" style="position:absolute;left:2805;top:1282;width: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" fillcolor="black" stroked="f"/>
                  <v:line id="Line 694" o:spid="_x0000_s2790" style="position:absolute;visibility:visible;mso-wrap-style:square" from="2994,1375" to="2994,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" strokeweight="0"/>
                  <v:rect id="Rectangle 695" o:spid="_x0000_s2791" style="position:absolute;left:2994;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" fillcolor="black" stroked="f"/>
                  <v:line id="Line 696" o:spid="_x0000_s2792" style="position:absolute;visibility:visible;mso-wrap-style:square" from="3183,1375" to="3183,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" strokeweight="0"/>
                  <v:rect id="Rectangle 697" o:spid="_x0000_s2793" style="position:absolute;left:3183;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" fillcolor="black" stroked="f"/>
                  <v:line id="Line 698" o:spid="_x0000_s2794" style="position:absolute;visibility:visible;mso-wrap-style:square" from="3373,1375" to="3373,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" strokeweight="0"/>
                  <v:rect id="Rectangle 699" o:spid="_x0000_s2795" style="position:absolute;left:3373;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" fillcolor="black" stroked="f"/>
                  <v:line id="Line 700" o:spid="_x0000_s2796" style="position:absolute;visibility:visible;mso-wrap-style:square" from="3562,1282" to="3562,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" strokeweight="0"/>
                  <v:rect id="Rectangle 701" o:spid="_x0000_s2797" style="position:absolute;left:3562;top:1282;width: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" fillcolor="black" stroked="f"/>
                  <v:line id="Line 702" o:spid="_x0000_s2798" style="position:absolute;visibility:visible;mso-wrap-style:square" from="3751,1375" to="3751,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" strokeweight="0"/>
                  <v:rect id="Rectangle 703" o:spid="_x0000_s2799" style="position:absolute;left:3751;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" fillcolor="black" stroked="f"/>
                  <v:line id="Line 704" o:spid="_x0000_s2800" style="position:absolute;visibility:visible;mso-wrap-style:square" from="3940,1375" to="3940,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" strokeweight="0"/>
                  <v:rect id="Rectangle 705" o:spid="_x0000_s2801" style="position:absolute;left:3940;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" fillcolor="black" stroked="f"/>
                  <v:line id="Line 706" o:spid="_x0000_s2802" style="position:absolute;visibility:visible;mso-wrap-style:square" from="4130,1375" to="4130,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" strokeweight="0"/>
                  <v:rect id="Rectangle 707" o:spid="_x0000_s2803" style="position:absolute;left:4130;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" fillcolor="black" stroked="f"/>
                  <v:line id="Line 708" o:spid="_x0000_s2804" style="position:absolute;visibility:visible;mso-wrap-style:square" from="4319,1282" to="4319,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" strokeweight="0"/>
                  <v:rect id="Rectangle 709" o:spid="_x0000_s2805" style="position:absolute;left:4319;top:1282;width: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" fillcolor="black" stroked="f"/>
                  <v:line id="Line 710" o:spid="_x0000_s2806" style="position:absolute;visibility:visible;mso-wrap-style:square" from="4508,1375" to="4508,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" strokeweight="0"/>
                  <v:rect id="Rectangle 711" o:spid="_x0000_s2807" style="position:absolute;left:4508;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" fillcolor="black" stroked="f"/>
                  <v:line id="Line 712" o:spid="_x0000_s2808" style="position:absolute;visibility:visible;mso-wrap-style:square" from="4698,1375" to="4698,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" strokeweight="0"/>
                  <v:rect id="Rectangle 713" o:spid="_x0000_s2809" style="position:absolute;left:4698;top:1375;width:6;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" fillcolor="black" stroked="f"/>
                  <v:line id="Line 714" o:spid="_x0000_s2810" style="position:absolute;visibility:visible;mso-wrap-style:square" from="4887,1375" to="4887,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" strokeweight="0"/>
                  <v:rect id="Rectangle 715" o:spid="_x0000_s2811" style="position:absolute;left:4887;top:1375;width:7;height: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" fillcolor="black" stroked="f"/>
                  <v:rect id="Rectangle 716" o:spid="_x0000_s2812" style="position:absolute;left:5069;top:1282;width: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" fillcolor="black" stroked="f"/>
                  <v:rect id="Rectangle 717" o:spid="_x0000_s2813" style="position:absolute;left:5083;top:1282;width:7;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" fillcolor="black" stroked="f"/>
                  <v:rect id="Rectangle 718" o:spid="_x0000_s2814" style="position:absolute;top:1460;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" fillcolor="black" stroked="f"/>
                  <v:rect id="Rectangle 719" o:spid="_x0000_s2815" style="position:absolute;left:14;top:14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" fillcolor="black" stroked="f"/>
                  <v:rect id="Rectangle 720" o:spid="_x0000_s2816" style="position:absolute;left:14;top:2882;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" fillcolor="black" stroked="f"/>
                  <v:rect id="Rectangle 721" o:spid="_x0000_s2817" style="position:absolute;top:2897;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" fillcolor="black" stroked="f"/>
                  <v:rect id="Rectangle 722" o:spid="_x0000_s2818" style="position:absolute;left:5069;top:14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" fillcolor="black" stroked="f"/>
                  <v:rect id="Rectangle 723" o:spid="_x0000_s2819" style="position:absolute;left:5083;top:1460;width: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" fillcolor="black" stroked="f"/>
                  <v:rect id="Rectangle 724" o:spid="_x0000_s2820" style="position:absolute;left:14;top:2882;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" fillcolor="black" stroked="f"/>
                  <v:rect id="Rectangle 725" o:spid="_x0000_s2821" style="position:absolute;top:28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" fillcolor="black" stroked="f"/>
                  <v:rect id="Rectangle 726" o:spid="_x0000_s2822" style="position:absolute;left:5083;top:2882;width:7;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" fillcolor="black" stroked="f"/>
                  <v:rect id="Rectangle 727" o:spid="_x0000_s2823" style="position:absolute;left:5069;top:2882;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" fillcolor="black" stroked="f"/>
                  <v:rect id="Rectangle 728" o:spid="_x0000_s2824" style="position:absolute;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" fillcolor="black" stroked="f"/>
                  <v:rect id="Rectangle 729" o:spid="_x0000_s2825" style="position:absolute;left:14;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" fillcolor="black" stroked="f"/>
                  <v:rect id="Rectangle 730" o:spid="_x0000_s2826" style="position:absolute;left:5069;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" fillcolor="black" stroked="f"/>
                  <v:rect id="Rectangle 731" o:spid="_x0000_s2827" style="position:absolute;left:5083;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" fillcolor="black" stroked="f"/>
                  <v:line id="Line 732" o:spid="_x0000_s2828" style="position:absolute;visibility:visible;mso-wrap-style:square" from="214,1481" to="214,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" strokeweight="0"/>
                  <v:rect id="Rectangle 733" o:spid="_x0000_s2829" style="position:absolute;left:214;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" fillcolor="black" stroked="f"/>
                  <v:line id="Line 734" o:spid="_x0000_s2830" style="position:absolute;visibility:visible;mso-wrap-style:square" from="1039,1481" to="1039,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" strokeweight="0"/>
                  <v:rect id="Rectangle 735" o:spid="_x0000_s2831" style="position:absolute;left:1039;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" fillcolor="black" stroked="f"/>
                  <v:line id="Line 736" o:spid="_x0000_s2832" style="position:absolute;visibility:visible;mso-wrap-style:square" from="1509,1481" to="1509,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" strokeweight="0"/>
                  <v:rect id="Rectangle 737" o:spid="_x0000_s2833" style="position:absolute;left:1509;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" fillcolor="black" stroked="f"/>
                  <v:line id="Line 738" o:spid="_x0000_s2834" style="position:absolute;visibility:visible;mso-wrap-style:square" from="2048,1481" to="2048,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" strokeweight="0"/>
                  <v:rect id="Rectangle 739" o:spid="_x0000_s2835" style="position:absolute;left:2048;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" fillcolor="black" stroked="f"/>
                  <v:line id="Line 740" o:spid="_x0000_s2836" style="position:absolute;visibility:visible;mso-wrap-style:square" from="2805,1481" to="2805,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" strokeweight="0"/>
                  <v:rect id="Rectangle 741" o:spid="_x0000_s2837" style="position:absolute;left:2805;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" fillcolor="black" stroked="f"/>
                  <v:line id="Line 742" o:spid="_x0000_s2838" style="position:absolute;visibility:visible;mso-wrap-style:square" from="3562,1481" to="3562,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" strokeweight="0"/>
                  <v:rect id="Rectangle 743" o:spid="_x0000_s2839" style="position:absolute;left:3562;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" fillcolor="black" stroked="f"/>
                  <v:line id="Line 744" o:spid="_x0000_s2840" style="position:absolute;visibility:visible;mso-wrap-style:square" from="4319,1481" to="4319,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" strokeweight="0"/>
                  <v:rect id="Rectangle 745" o:spid="_x0000_s2841" style="position:absolute;left:4319;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" fillcolor="black" stroked="f"/>
                  <v:line id="Line 746" o:spid="_x0000_s2842" style="position:absolute;visibility:visible;mso-wrap-style:square" from="2237,1481" to="2237,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" strokeweight="0"/>
                  <v:rect id="Rectangle 747" o:spid="_x0000_s2843" style="position:absolute;left:2237;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" fillcolor="black" stroked="f"/>
                  <v:line id="Line 748" o:spid="_x0000_s2844" style="position:absolute;visibility:visible;mso-wrap-style:square" from="2426,1481" to="2426,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" strokeweight="0"/>
                  <v:rect id="Rectangle 749" o:spid="_x0000_s2845" style="position:absolute;left:2426;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" fillcolor="black" stroked="f"/>
                  <v:line id="Line 750" o:spid="_x0000_s2846" style="position:absolute;visibility:visible;mso-wrap-style:square" from="2616,1481" to="2616,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" strokeweight="0"/>
                  <v:rect id="Rectangle 751" o:spid="_x0000_s2847" style="position:absolute;left:2616;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" fillcolor="black" stroked="f"/>
                  <v:line id="Line 752" o:spid="_x0000_s2848" style="position:absolute;visibility:visible;mso-wrap-style:square" from="2994,1481" to="2994,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" strokeweight="0"/>
                  <v:rect id="Rectangle 753" o:spid="_x0000_s2849" style="position:absolute;left:2994;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" fillcolor="black" stroked="f"/>
                  <v:line id="Line 754" o:spid="_x0000_s2850" style="position:absolute;visibility:visible;mso-wrap-style:square" from="3183,1481" to="3183,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" strokeweight="0"/>
                  <v:rect id="Rectangle 755" o:spid="_x0000_s2851" style="position:absolute;left:3183;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" fillcolor="black" stroked="f"/>
                  <v:line id="Line 756" o:spid="_x0000_s2852" style="position:absolute;visibility:visible;mso-wrap-style:square" from="3373,1481" to="3373,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" strokeweight="0"/>
                  <v:rect id="Rectangle 757" o:spid="_x0000_s2853" style="position:absolute;left:3373;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" fillcolor="black" stroked="f"/>
                  <v:line id="Line 758" o:spid="_x0000_s2854" style="position:absolute;visibility:visible;mso-wrap-style:square" from="3751,1481" to="3751,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" strokeweight="0"/>
                  <v:rect id="Rectangle 759" o:spid="_x0000_s2855" style="position:absolute;left:3751;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" fillcolor="black" stroked="f"/>
                  <v:line id="Line 760" o:spid="_x0000_s2856" style="position:absolute;visibility:visible;mso-wrap-style:square" from="3940,1481" to="3940,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" strokeweight="0"/>
                  <v:rect id="Rectangle 761" o:spid="_x0000_s2857" style="position:absolute;left:3940;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" fillcolor="black" stroked="f"/>
                </v:group>
                <v:line id="Line 763" o:spid="_x0000_s2858" style="position:absolute;visibility:visible;mso-wrap-style:square" from="4130,1481" to="4130,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" strokeweight="0"/>
                <v:rect id="Rectangle 764" o:spid="_x0000_s2859" style="position:absolute;left:4130;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" fillcolor="black" stroked="f"/>
                <v:line id="Line 765" o:spid="_x0000_s2860" style="position:absolute;visibility:visible;mso-wrap-style:square" from="4508,1481" to="4508,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" strokeweight="0"/>
                <v:rect id="Rectangle 766" o:spid="_x0000_s2861" style="position:absolute;left:4508;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" fillcolor="black" stroked="f"/>
                <v:line id="Line 767" o:spid="_x0000_s2862" style="position:absolute;visibility:visible;mso-wrap-style:square" from="4698,1481" to="4698,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" strokeweight="0"/>
                <v:rect id="Rectangle 768" o:spid="_x0000_s2863" style="position:absolute;left:4698;top:1481;width:6;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" fillcolor="black" stroked="f"/>
                <v:line id="Line 769" o:spid="_x0000_s2864" style="position:absolute;visibility:visible;mso-wrap-style:square" from="4887,1481" to="4887,2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" strokeweight="0"/>
                <v:rect id="Rectangle 770" o:spid="_x0000_s2865" style="position:absolute;left:4887;top:1481;width:7;height:1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" fillcolor="black" stroked="f"/>
                <v:rect id="Rectangle 771" o:spid="_x0000_s2866" style="position:absolute;left:5069;top:389;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" fillcolor="black" stroked="f"/>
                <v:rect id="Rectangle 772" o:spid="_x0000_s2867" style="position:absolute;left:5069;top:375;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" fillcolor="black" stroked="f"/>
                <v:rect id="Rectangle 773" o:spid="_x0000_s2868" style="position:absolute;left:21;top:375;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" fillcolor="black" stroked="f"/>
                <v:rect id="Rectangle 774" o:spid="_x0000_s2869" style="position:absolute;left:21;top:389;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" fillcolor="black" stroked="f"/>
                <v:rect id="Rectangle 775" o:spid="_x0000_s2870" style="position:absolute;left:5069;top:500;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" fillcolor="black" stroked="f"/>
                <v:rect id="Rectangle 776" o:spid="_x0000_s2871" style="position:absolute;left:5069;top:485;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" fillcolor="black" stroked="f"/>
                <v:rect id="Rectangle 777" o:spid="_x0000_s2872" style="position:absolute;left:21;top:485;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" fillcolor="black" stroked="f"/>
                <v:rect id="Rectangle 778" o:spid="_x0000_s2873" style="position:absolute;left:21;top:500;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" fillcolor="black" stroked="f"/>
                <v:line id="Line 779" o:spid="_x0000_s2874" style="position:absolute;visibility:visible;mso-wrap-style:square" from="3565,686" to="5080,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" strokeweight="0"/>
                <v:rect id="Rectangle 780" o:spid="_x0000_s2875" style="position:absolute;left:3565;top:686;width:15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" fillcolor="black" stroked="f"/>
                <v:line id="Line 781" o:spid="_x0000_s2876" style="position:absolute;visibility:visible;mso-wrap-style:square" from="3565,780" to="508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" strokeweight="0"/>
                <v:rect id="Rectangle 782" o:spid="_x0000_s2877" style="position:absolute;left:3565;top:780;width:15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" fillcolor="black" stroked="f"/>
                <v:line id="Line 783" o:spid="_x0000_s2878" style="position:absolute;visibility:visible;mso-wrap-style:square" from="3565,875" to="5080,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" strokeweight="0"/>
                <v:rect id="Rectangle 784" o:spid="_x0000_s2879" style="position:absolute;left:3565;top:875;width:151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" fillcolor="black" stroked="f"/>
                <v:line id="Line 785" o:spid="_x0000_s2880" style="position:absolute;visibility:visible;mso-wrap-style:square" from="3565,969" to="5080,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" strokeweight="0"/>
                <v:rect id="Rectangle 786" o:spid="_x0000_s2881" style="position:absolute;left:3565;top:969;width:151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" fillcolor="black" stroked="f"/>
                <v:line id="Line 787" o:spid="_x0000_s2882" style="position:absolute;visibility:visible;mso-wrap-style:square" from="1042,1063" to="2620,1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" strokeweight="0"/>
                <v:rect id="Rectangle 788" o:spid="_x0000_s2883" style="position:absolute;left:1042;top:1063;width:157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" fillcolor="black" stroked="f"/>
                <v:rect id="Rectangle 789" o:spid="_x0000_s2884" style="position:absolute;left:5069;top:117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" fillcolor="black" stroked="f"/>
                <v:rect id="Rectangle 790" o:spid="_x0000_s2885" style="position:absolute;left:5069;top:1155;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" fillcolor="black" stroked="f"/>
                <v:rect id="Rectangle 791" o:spid="_x0000_s2886" style="position:absolute;left:21;top:1155;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" fillcolor="black" stroked="f"/>
                <v:rect id="Rectangle 792" o:spid="_x0000_s2887" style="position:absolute;left:21;top:1170;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" fillcolor="black" stroked="f"/>
                <v:rect id="Rectangle 793" o:spid="_x0000_s2888" style="position:absolute;left:2055;top:1260;width:301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" fillcolor="black" stroked="f"/>
                <v:rect id="Rectangle 794" o:spid="_x0000_s2889" style="position:absolute;left:2055;top:1275;width:30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" fillcolor="black" stroked="f"/>
                <v:rect id="Rectangle 795" o:spid="_x0000_s2890" style="position:absolute;left:5069;top:1260;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" fillcolor="black" stroked="f"/>
                <v:rect id="Rectangle 796" o:spid="_x0000_s2891" style="position:absolute;left:5069;top:1275;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" fillcolor="black" stroked="f"/>
                <v:line id="Line 797" o:spid="_x0000_s2892" style="position:absolute;visibility:visible;mso-wrap-style:square" from="2055,1367" to="5069,1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" strokeweight="0"/>
                <v:rect id="Rectangle 798" o:spid="_x0000_s2893" style="position:absolute;left:2055;top:1367;width:3014;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" fillcolor="black" stroked="f"/>
                <v:rect id="Rectangle 799" o:spid="_x0000_s2894" style="position:absolute;left:5069;top:1474;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" fillcolor="black" stroked="f"/>
                <v:rect id="Rectangle 800" o:spid="_x0000_s2895" style="position:absolute;left:5069;top:146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" fillcolor="black" stroked="f"/>
                <v:rect id="Rectangle 801" o:spid="_x0000_s2896" style="position:absolute;left:21;top:1460;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" fillcolor="black" stroked="f"/>
                <v:rect id="Rectangle 802" o:spid="_x0000_s2897" style="position:absolute;left:21;top:1474;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" fillcolor="black" stroked="f"/>
                <v:line id="Line 803" o:spid="_x0000_s2898" style="position:absolute;visibility:visible;mso-wrap-style:square" from="21,1566" to="5069,15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" strokeweight="0"/>
                <v:rect id="Rectangle 804" o:spid="_x0000_s2899" style="position:absolute;left:21;top:1566;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" fillcolor="black" stroked="f"/>
                <v:line id="Line 805" o:spid="_x0000_s2900" style="position:absolute;visibility:visible;mso-wrap-style:square" from="21,1661" to="5069,1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" strokeweight="0"/>
                <v:rect id="Rectangle 806" o:spid="_x0000_s2901" style="position:absolute;left:21;top:1661;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" fillcolor="black" stroked="f"/>
                <v:line id="Line 807" o:spid="_x0000_s2902" style="position:absolute;visibility:visible;mso-wrap-style:square" from="21,1755" to="5069,1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" strokeweight="0"/>
                <v:rect id="Rectangle 808" o:spid="_x0000_s2903" style="position:absolute;left:21;top:1755;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" fillcolor="black" stroked="f"/>
                <v:line id="Line 809" o:spid="_x0000_s2904" style="position:absolute;visibility:visible;mso-wrap-style:square" from="21,1849" to="5069,1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" strokeweight="0"/>
                <v:rect id="Rectangle 810" o:spid="_x0000_s2905" style="position:absolute;left:21;top:1849;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" fillcolor="black" stroked="f"/>
                <v:line id="Line 811" o:spid="_x0000_s2906" style="position:absolute;visibility:visible;mso-wrap-style:square" from="21,1943" to="5069,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" strokeweight="0"/>
                <v:rect id="Rectangle 812" o:spid="_x0000_s2907" style="position:absolute;left:21;top:1943;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" fillcolor="black" stroked="f"/>
                <v:line id="Line 813" o:spid="_x0000_s2908" style="position:absolute;visibility:visible;mso-wrap-style:square" from="21,2037" to="5069,2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" strokeweight="0"/>
                <v:rect id="Rectangle 814" o:spid="_x0000_s2909" style="position:absolute;left:21;top:2037;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" fillcolor="black" stroked="f"/>
                <v:line id="Line 815" o:spid="_x0000_s2910" style="position:absolute;visibility:visible;mso-wrap-style:square" from="21,2131" to="5069,2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" strokeweight="0"/>
                <v:rect id="Rectangle 816" o:spid="_x0000_s2911" style="position:absolute;left:21;top:2131;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" fillcolor="black" stroked="f"/>
                <v:line id="Line 817" o:spid="_x0000_s2912" style="position:absolute;visibility:visible;mso-wrap-style:square" from="21,2225" to="5069,2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" strokeweight="0"/>
                <v:rect id="Rectangle 818" o:spid="_x0000_s2913" style="position:absolute;left:21;top:2225;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" fillcolor="black" stroked="f"/>
                <v:line id="Line 819" o:spid="_x0000_s2914" style="position:absolute;visibility:visible;mso-wrap-style:square" from="21,2320" to="5069,2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" strokeweight="0"/>
                <v:rect id="Rectangle 820" o:spid="_x0000_s2915" style="position:absolute;left:21;top:2320;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" fillcolor="black" stroked="f"/>
                <v:line id="Line 821" o:spid="_x0000_s2916" style="position:absolute;visibility:visible;mso-wrap-style:square" from="21,2414" to="5069,2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" strokeweight="0"/>
                <v:rect id="Rectangle 822" o:spid="_x0000_s2917" style="position:absolute;left:21;top:2414;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" fillcolor="black" stroked="f"/>
                <v:line id="Line 823" o:spid="_x0000_s2918" style="position:absolute;visibility:visible;mso-wrap-style:square" from="21,2508" to="5069,2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" strokeweight="0"/>
                <v:rect id="Rectangle 824" o:spid="_x0000_s2919" style="position:absolute;left:21;top:2508;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" fillcolor="black" stroked="f"/>
                <v:line id="Line 825" o:spid="_x0000_s2920" style="position:absolute;visibility:visible;mso-wrap-style:square" from="21,2602" to="5069,2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" strokeweight="0"/>
                <v:rect id="Rectangle 826" o:spid="_x0000_s2921" style="position:absolute;left:21;top:2602;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" fillcolor="black" stroked="f"/>
                <v:line id="Line 827" o:spid="_x0000_s2922" style="position:absolute;visibility:visible;mso-wrap-style:square" from="21,2696" to="5069,2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" strokeweight="0"/>
                <v:rect id="Rectangle 828" o:spid="_x0000_s2923" style="position:absolute;left:21;top:2696;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" fillcolor="black" stroked="f"/>
                <v:line id="Line 829" o:spid="_x0000_s2924" style="position:absolute;visibility:visible;mso-wrap-style:square" from="21,2790" to="5069,2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" strokeweight="0"/>
                <v:rect id="Rectangle 830" o:spid="_x0000_s2925" style="position:absolute;left:21;top:2790;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" fillcolor="black" stroked="f"/>
                <v:rect id="Rectangle 831" o:spid="_x0000_s2926" style="position:absolute;left:5069;top:2897;width:2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" fillcolor="black" stroked="f"/>
                <v:rect id="Rectangle 832" o:spid="_x0000_s2927" style="position:absolute;left:5069;top:2882;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" fillcolor="black" stroked="f"/>
                <v:rect id="Rectangle 833" o:spid="_x0000_s2928" style="position:absolute;left:21;top:2882;width:5048;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" fillcolor="black" stroked="f"/>
                <v:rect id="Rectangle 834" o:spid="_x0000_s2929" style="position:absolute;left:21;top:2897;width:504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" fillcolor="black" stroked="f"/>
                <w10:wrap anchorx="margin"/>
              </v:group>
            </w:pict>
          </mc:Fallback>
        </mc:AlternateContent>
      </w: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CA1A70" w:rsidP="00257E0E">
      <w:pPr>
        <w:spacing w:after="0" w:line="240" w:lineRule="auto"/>
        <w:jc w:val="center"/>
        <w:rPr>
          <w:rFonts w:ascii="Times New Roman" w:eastAsia="Times New Roman" w:hAnsi="Times New Roman" w:cs="Times New Roman"/>
          <w:b/>
          <w:sz w:val="20"/>
          <w:szCs w:val="24"/>
          <w:lang w:val="es-ES_tradnl" w:eastAsia="es-ES"/>
        </w:rPr>
      </w:pPr>
      <w:r>
        <w:rPr>
          <w:rFonts w:ascii="Times New Roman" w:eastAsia="Times New Roman" w:hAnsi="Times New Roman" w:cs="Times New Roman"/>
          <w:b/>
          <w:sz w:val="20"/>
          <w:szCs w:val="24"/>
          <w:lang w:val="es-ES_tradnl" w:eastAsia="es-ES"/>
        </w:rPr>
        <w:t>ANEXO 10.IV</w:t>
      </w:r>
    </w:p>
    <w:p w:rsidR="002A1EF7" w:rsidRDefault="00560EB6" w:rsidP="00257E0E">
      <w:pPr>
        <w:spacing w:after="0" w:line="240" w:lineRule="auto"/>
        <w:jc w:val="center"/>
        <w:rPr>
          <w:rFonts w:ascii="Times New Roman" w:eastAsia="Times New Roman" w:hAnsi="Times New Roman" w:cs="Times New Roman"/>
          <w:b/>
          <w:sz w:val="20"/>
          <w:szCs w:val="24"/>
          <w:lang w:val="es-ES_tradnl" w:eastAsia="es-ES"/>
        </w:rPr>
      </w:pPr>
      <w:r>
        <w:rPr>
          <w:noProof/>
          <w:lang w:eastAsia="es-MX"/>
        </w:rPr>
        <mc:AlternateContent>
          <mc:Choice Requires="wpg">
            <w:drawing>
              <wp:anchor distT="0" distB="0" distL="114300" distR="114300" simplePos="0" relativeHeight="251937792" behindDoc="0" locked="0" layoutInCell="1" allowOverlap="1" wp14:anchorId="63BA754B" wp14:editId="0332A6C6">
                <wp:simplePos x="0" y="0"/>
                <wp:positionH relativeFrom="margin">
                  <wp:posOffset>-40640</wp:posOffset>
                </wp:positionH>
                <wp:positionV relativeFrom="paragraph">
                  <wp:posOffset>-2540</wp:posOffset>
                </wp:positionV>
                <wp:extent cx="8357870" cy="4722495"/>
                <wp:effectExtent l="0" t="0" r="5080" b="1905"/>
                <wp:wrapNone/>
                <wp:docPr id="3197" name="Group 838"/>
                <wp:cNvGraphicFramePr/>
                <a:graphic xmlns:a="http://schemas.openxmlformats.org/drawingml/2006/main">
                  <a:graphicData uri="http://schemas.microsoft.com/office/word/2010/wordprocessingGroup">
                    <wpg:wgp>
                      <wpg:cNvGrpSpPr/>
                      <wpg:grpSpPr bwMode="auto">
                        <a:xfrm>
                          <a:off x="0" y="0"/>
                          <a:ext cx="8357870" cy="4722495"/>
                          <a:chOff x="0" y="0"/>
                          <a:chExt cx="5265" cy="3267"/>
                        </a:xfrm>
                      </wpg:grpSpPr>
                      <wps:wsp>
                        <wps:cNvPr id="3198" name="AutoShape 837"/>
                        <wps:cNvSpPr>
                          <a:spLocks noChangeAspect="1" noChangeArrowheads="1" noTextEdit="1"/>
                        </wps:cNvSpPr>
                        <wps:spPr bwMode="auto">
                          <a:xfrm>
                            <a:off x="8" y="0"/>
                            <a:ext cx="5249" cy="3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g:cNvPr id="3199" name="Group 1039"/>
                        <wpg:cNvGrpSpPr>
                          <a:grpSpLocks/>
                        </wpg:cNvGrpSpPr>
                        <wpg:grpSpPr bwMode="auto">
                          <a:xfrm>
                            <a:off x="0" y="13"/>
                            <a:ext cx="5265" cy="3149"/>
                            <a:chOff x="0" y="13"/>
                            <a:chExt cx="5265" cy="3149"/>
                          </a:xfrm>
                        </wpg:grpSpPr>
                        <wps:wsp>
                          <wps:cNvPr id="3200" name="Rectangle 839"/>
                          <wps:cNvSpPr>
                            <a:spLocks noChangeArrowheads="1"/>
                          </wps:cNvSpPr>
                          <wps:spPr bwMode="auto">
                            <a:xfrm>
                              <a:off x="28" y="706"/>
                              <a:ext cx="818"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wps:txbx>
                          <wps:bodyPr vert="horz" wrap="square" lIns="0" tIns="0" rIns="0" bIns="0" numCol="1" anchor="t" anchorCtr="0" compatLnSpc="1">
                            <a:prstTxWarp prst="textNoShape">
                              <a:avLst/>
                            </a:prstTxWarp>
                            <a:noAutofit/>
                          </wps:bodyPr>
                        </wps:wsp>
                        <wps:wsp>
                          <wps:cNvPr id="3201" name="Rectangle 840"/>
                          <wps:cNvSpPr>
                            <a:spLocks noChangeArrowheads="1"/>
                          </wps:cNvSpPr>
                          <wps:spPr bwMode="auto">
                            <a:xfrm>
                              <a:off x="2681" y="706"/>
                              <a:ext cx="523"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wps:txbx>
                          <wps:bodyPr vert="horz" wrap="square" lIns="0" tIns="0" rIns="0" bIns="0" numCol="1" anchor="t" anchorCtr="0" compatLnSpc="1">
                            <a:prstTxWarp prst="textNoShape">
                              <a:avLst/>
                            </a:prstTxWarp>
                            <a:noAutofit/>
                          </wps:bodyPr>
                        </wps:wsp>
                        <wps:wsp>
                          <wps:cNvPr id="3202" name="Rectangle 841"/>
                          <wps:cNvSpPr>
                            <a:spLocks noChangeArrowheads="1"/>
                          </wps:cNvSpPr>
                          <wps:spPr bwMode="auto">
                            <a:xfrm>
                              <a:off x="28" y="796"/>
                              <a:ext cx="39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wps:txbx>
                          <wps:bodyPr vert="horz" wrap="square" lIns="0" tIns="0" rIns="0" bIns="0" numCol="1" anchor="t" anchorCtr="0" compatLnSpc="1">
                            <a:prstTxWarp prst="textNoShape">
                              <a:avLst/>
                            </a:prstTxWarp>
                            <a:noAutofit/>
                          </wps:bodyPr>
                        </wps:wsp>
                        <wps:wsp>
                          <wps:cNvPr id="3203" name="Rectangle 842"/>
                          <wps:cNvSpPr>
                            <a:spLocks noChangeArrowheads="1"/>
                          </wps:cNvSpPr>
                          <wps:spPr bwMode="auto">
                            <a:xfrm>
                              <a:off x="2681" y="796"/>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wps:txbx>
                          <wps:bodyPr vert="horz" wrap="square" lIns="0" tIns="0" rIns="0" bIns="0" numCol="1" anchor="t" anchorCtr="0" compatLnSpc="1">
                            <a:prstTxWarp prst="textNoShape">
                              <a:avLst/>
                            </a:prstTxWarp>
                            <a:noAutofit/>
                          </wps:bodyPr>
                        </wps:wsp>
                        <wps:wsp>
                          <wps:cNvPr id="3204" name="Rectangle 843"/>
                          <wps:cNvSpPr>
                            <a:spLocks noChangeArrowheads="1"/>
                          </wps:cNvSpPr>
                          <wps:spPr bwMode="auto">
                            <a:xfrm>
                              <a:off x="28" y="886"/>
                              <a:ext cx="2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wps:txbx>
                          <wps:bodyPr vert="horz" wrap="square" lIns="0" tIns="0" rIns="0" bIns="0" numCol="1" anchor="t" anchorCtr="0" compatLnSpc="1">
                            <a:prstTxWarp prst="textNoShape">
                              <a:avLst/>
                            </a:prstTxWarp>
                            <a:noAutofit/>
                          </wps:bodyPr>
                        </wps:wsp>
                        <wps:wsp>
                          <wps:cNvPr id="3205" name="Rectangle 844"/>
                          <wps:cNvSpPr>
                            <a:spLocks noChangeArrowheads="1"/>
                          </wps:cNvSpPr>
                          <wps:spPr bwMode="auto">
                            <a:xfrm>
                              <a:off x="2681" y="886"/>
                              <a:ext cx="38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wps:txbx>
                          <wps:bodyPr vert="horz" wrap="square" lIns="0" tIns="0" rIns="0" bIns="0" numCol="1" anchor="t" anchorCtr="0" compatLnSpc="1">
                            <a:prstTxWarp prst="textNoShape">
                              <a:avLst/>
                            </a:prstTxWarp>
                            <a:noAutofit/>
                          </wps:bodyPr>
                        </wps:wsp>
                        <wps:wsp>
                          <wps:cNvPr id="3206" name="Rectangle 845"/>
                          <wps:cNvSpPr>
                            <a:spLocks noChangeArrowheads="1"/>
                          </wps:cNvSpPr>
                          <wps:spPr bwMode="auto">
                            <a:xfrm>
                              <a:off x="28" y="976"/>
                              <a:ext cx="35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wps:txbx>
                          <wps:bodyPr vert="horz" wrap="square" lIns="0" tIns="0" rIns="0" bIns="0" numCol="1" anchor="t" anchorCtr="0" compatLnSpc="1">
                            <a:prstTxWarp prst="textNoShape">
                              <a:avLst/>
                            </a:prstTxWarp>
                            <a:noAutofit/>
                          </wps:bodyPr>
                        </wps:wsp>
                        <wps:wsp>
                          <wps:cNvPr id="3207" name="Rectangle 846"/>
                          <wps:cNvSpPr>
                            <a:spLocks noChangeArrowheads="1"/>
                          </wps:cNvSpPr>
                          <wps:spPr bwMode="auto">
                            <a:xfrm>
                              <a:off x="2681" y="976"/>
                              <a:ext cx="103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p>
                            </w:txbxContent>
                          </wps:txbx>
                          <wps:bodyPr vert="horz" wrap="square" lIns="0" tIns="0" rIns="0" bIns="0" numCol="1" anchor="t" anchorCtr="0" compatLnSpc="1">
                            <a:prstTxWarp prst="textNoShape">
                              <a:avLst/>
                            </a:prstTxWarp>
                            <a:noAutofit/>
                          </wps:bodyPr>
                        </wps:wsp>
                        <wps:wsp>
                          <wps:cNvPr id="3208" name="Rectangle 847"/>
                          <wps:cNvSpPr>
                            <a:spLocks noChangeArrowheads="1"/>
                          </wps:cNvSpPr>
                          <wps:spPr bwMode="auto">
                            <a:xfrm>
                              <a:off x="28" y="1066"/>
                              <a:ext cx="77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wps:txbx>
                          <wps:bodyPr vert="horz" wrap="square" lIns="0" tIns="0" rIns="0" bIns="0" numCol="1" anchor="t" anchorCtr="0" compatLnSpc="1">
                            <a:prstTxWarp prst="textNoShape">
                              <a:avLst/>
                            </a:prstTxWarp>
                            <a:noAutofit/>
                          </wps:bodyPr>
                        </wps:wsp>
                        <wps:wsp>
                          <wps:cNvPr id="3209" name="Rectangle 848"/>
                          <wps:cNvSpPr>
                            <a:spLocks noChangeArrowheads="1"/>
                          </wps:cNvSpPr>
                          <wps:spPr bwMode="auto">
                            <a:xfrm>
                              <a:off x="1893"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w:t>
                                </w:r>
                              </w:p>
                            </w:txbxContent>
                          </wps:txbx>
                          <wps:bodyPr vert="horz" wrap="square" lIns="0" tIns="0" rIns="0" bIns="0" numCol="1" anchor="t" anchorCtr="0" compatLnSpc="1">
                            <a:prstTxWarp prst="textNoShape">
                              <a:avLst/>
                            </a:prstTxWarp>
                            <a:noAutofit/>
                          </wps:bodyPr>
                        </wps:wsp>
                        <wps:wsp>
                          <wps:cNvPr id="3210" name="Rectangle 849"/>
                          <wps:cNvSpPr>
                            <a:spLocks noChangeArrowheads="1"/>
                          </wps:cNvSpPr>
                          <wps:spPr bwMode="auto">
                            <a:xfrm>
                              <a:off x="2108"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2</w:t>
                                </w:r>
                              </w:p>
                            </w:txbxContent>
                          </wps:txbx>
                          <wps:bodyPr vert="horz" wrap="square" lIns="0" tIns="0" rIns="0" bIns="0" numCol="1" anchor="t" anchorCtr="0" compatLnSpc="1">
                            <a:prstTxWarp prst="textNoShape">
                              <a:avLst/>
                            </a:prstTxWarp>
                            <a:noAutofit/>
                          </wps:bodyPr>
                        </wps:wsp>
                        <wps:wsp>
                          <wps:cNvPr id="3211" name="Rectangle 850"/>
                          <wps:cNvSpPr>
                            <a:spLocks noChangeArrowheads="1"/>
                          </wps:cNvSpPr>
                          <wps:spPr bwMode="auto">
                            <a:xfrm>
                              <a:off x="2324"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3</w:t>
                                </w:r>
                              </w:p>
                            </w:txbxContent>
                          </wps:txbx>
                          <wps:bodyPr vert="horz" wrap="square" lIns="0" tIns="0" rIns="0" bIns="0" numCol="1" anchor="t" anchorCtr="0" compatLnSpc="1">
                            <a:prstTxWarp prst="textNoShape">
                              <a:avLst/>
                            </a:prstTxWarp>
                            <a:noAutofit/>
                          </wps:bodyPr>
                        </wps:wsp>
                        <wps:wsp>
                          <wps:cNvPr id="3212" name="Rectangle 851"/>
                          <wps:cNvSpPr>
                            <a:spLocks noChangeArrowheads="1"/>
                          </wps:cNvSpPr>
                          <wps:spPr bwMode="auto">
                            <a:xfrm>
                              <a:off x="2540"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4</w:t>
                                </w:r>
                              </w:p>
                            </w:txbxContent>
                          </wps:txbx>
                          <wps:bodyPr vert="horz" wrap="square" lIns="0" tIns="0" rIns="0" bIns="0" numCol="1" anchor="t" anchorCtr="0" compatLnSpc="1">
                            <a:prstTxWarp prst="textNoShape">
                              <a:avLst/>
                            </a:prstTxWarp>
                            <a:noAutofit/>
                          </wps:bodyPr>
                        </wps:wsp>
                        <wps:wsp>
                          <wps:cNvPr id="3213" name="Rectangle 852"/>
                          <wps:cNvSpPr>
                            <a:spLocks noChangeArrowheads="1"/>
                          </wps:cNvSpPr>
                          <wps:spPr bwMode="auto">
                            <a:xfrm>
                              <a:off x="2755"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5</w:t>
                                </w:r>
                              </w:p>
                            </w:txbxContent>
                          </wps:txbx>
                          <wps:bodyPr vert="horz" wrap="square" lIns="0" tIns="0" rIns="0" bIns="0" numCol="1" anchor="t" anchorCtr="0" compatLnSpc="1">
                            <a:prstTxWarp prst="textNoShape">
                              <a:avLst/>
                            </a:prstTxWarp>
                            <a:noAutofit/>
                          </wps:bodyPr>
                        </wps:wsp>
                        <wps:wsp>
                          <wps:cNvPr id="3214" name="Rectangle 853"/>
                          <wps:cNvSpPr>
                            <a:spLocks noChangeArrowheads="1"/>
                          </wps:cNvSpPr>
                          <wps:spPr bwMode="auto">
                            <a:xfrm>
                              <a:off x="2971"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6</w:t>
                                </w:r>
                              </w:p>
                            </w:txbxContent>
                          </wps:txbx>
                          <wps:bodyPr vert="horz" wrap="square" lIns="0" tIns="0" rIns="0" bIns="0" numCol="1" anchor="t" anchorCtr="0" compatLnSpc="1">
                            <a:prstTxWarp prst="textNoShape">
                              <a:avLst/>
                            </a:prstTxWarp>
                            <a:noAutofit/>
                          </wps:bodyPr>
                        </wps:wsp>
                        <wps:wsp>
                          <wps:cNvPr id="3215" name="Rectangle 854"/>
                          <wps:cNvSpPr>
                            <a:spLocks noChangeArrowheads="1"/>
                          </wps:cNvSpPr>
                          <wps:spPr bwMode="auto">
                            <a:xfrm>
                              <a:off x="3187"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7</w:t>
                                </w:r>
                              </w:p>
                            </w:txbxContent>
                          </wps:txbx>
                          <wps:bodyPr vert="horz" wrap="square" lIns="0" tIns="0" rIns="0" bIns="0" numCol="1" anchor="t" anchorCtr="0" compatLnSpc="1">
                            <a:prstTxWarp prst="textNoShape">
                              <a:avLst/>
                            </a:prstTxWarp>
                            <a:noAutofit/>
                          </wps:bodyPr>
                        </wps:wsp>
                        <wps:wsp>
                          <wps:cNvPr id="3216" name="Rectangle 855"/>
                          <wps:cNvSpPr>
                            <a:spLocks noChangeArrowheads="1"/>
                          </wps:cNvSpPr>
                          <wps:spPr bwMode="auto">
                            <a:xfrm>
                              <a:off x="3402"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8</w:t>
                                </w:r>
                              </w:p>
                            </w:txbxContent>
                          </wps:txbx>
                          <wps:bodyPr vert="horz" wrap="square" lIns="0" tIns="0" rIns="0" bIns="0" numCol="1" anchor="t" anchorCtr="0" compatLnSpc="1">
                            <a:prstTxWarp prst="textNoShape">
                              <a:avLst/>
                            </a:prstTxWarp>
                            <a:noAutofit/>
                          </wps:bodyPr>
                        </wps:wsp>
                        <wps:wsp>
                          <wps:cNvPr id="3217" name="Rectangle 856"/>
                          <wps:cNvSpPr>
                            <a:spLocks noChangeArrowheads="1"/>
                          </wps:cNvSpPr>
                          <wps:spPr bwMode="auto">
                            <a:xfrm>
                              <a:off x="3618" y="1451"/>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9</w:t>
                                </w:r>
                              </w:p>
                            </w:txbxContent>
                          </wps:txbx>
                          <wps:bodyPr vert="horz" wrap="square" lIns="0" tIns="0" rIns="0" bIns="0" numCol="1" anchor="t" anchorCtr="0" compatLnSpc="1">
                            <a:prstTxWarp prst="textNoShape">
                              <a:avLst/>
                            </a:prstTxWarp>
                            <a:noAutofit/>
                          </wps:bodyPr>
                        </wps:wsp>
                        <wps:wsp>
                          <wps:cNvPr id="3218" name="Rectangle 857"/>
                          <wps:cNvSpPr>
                            <a:spLocks noChangeArrowheads="1"/>
                          </wps:cNvSpPr>
                          <wps:spPr bwMode="auto">
                            <a:xfrm>
                              <a:off x="3813"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10</w:t>
                                </w:r>
                              </w:p>
                            </w:txbxContent>
                          </wps:txbx>
                          <wps:bodyPr vert="horz" wrap="square" lIns="0" tIns="0" rIns="0" bIns="0" numCol="1" anchor="t" anchorCtr="0" compatLnSpc="1">
                            <a:prstTxWarp prst="textNoShape">
                              <a:avLst/>
                            </a:prstTxWarp>
                            <a:noAutofit/>
                          </wps:bodyPr>
                        </wps:wsp>
                        <wps:wsp>
                          <wps:cNvPr id="3219" name="Rectangle 858"/>
                          <wps:cNvSpPr>
                            <a:spLocks noChangeArrowheads="1"/>
                          </wps:cNvSpPr>
                          <wps:spPr bwMode="auto">
                            <a:xfrm>
                              <a:off x="4028"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11</w:t>
                                </w:r>
                              </w:p>
                            </w:txbxContent>
                          </wps:txbx>
                          <wps:bodyPr vert="horz" wrap="square" lIns="0" tIns="0" rIns="0" bIns="0" numCol="1" anchor="t" anchorCtr="0" compatLnSpc="1">
                            <a:prstTxWarp prst="textNoShape">
                              <a:avLst/>
                            </a:prstTxWarp>
                            <a:noAutofit/>
                          </wps:bodyPr>
                        </wps:wsp>
                        <wps:wsp>
                          <wps:cNvPr id="3220" name="Rectangle 859"/>
                          <wps:cNvSpPr>
                            <a:spLocks noChangeArrowheads="1"/>
                          </wps:cNvSpPr>
                          <wps:spPr bwMode="auto">
                            <a:xfrm>
                              <a:off x="4244"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12</w:t>
                                </w:r>
                              </w:p>
                            </w:txbxContent>
                          </wps:txbx>
                          <wps:bodyPr vert="horz" wrap="square" lIns="0" tIns="0" rIns="0" bIns="0" numCol="1" anchor="t" anchorCtr="0" compatLnSpc="1">
                            <a:prstTxWarp prst="textNoShape">
                              <a:avLst/>
                            </a:prstTxWarp>
                            <a:noAutofit/>
                          </wps:bodyPr>
                        </wps:wsp>
                        <wps:wsp>
                          <wps:cNvPr id="3221" name="Rectangle 860"/>
                          <wps:cNvSpPr>
                            <a:spLocks noChangeArrowheads="1"/>
                          </wps:cNvSpPr>
                          <wps:spPr bwMode="auto">
                            <a:xfrm>
                              <a:off x="4460"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13</w:t>
                                </w:r>
                              </w:p>
                            </w:txbxContent>
                          </wps:txbx>
                          <wps:bodyPr vert="horz" wrap="square" lIns="0" tIns="0" rIns="0" bIns="0" numCol="1" anchor="t" anchorCtr="0" compatLnSpc="1">
                            <a:prstTxWarp prst="textNoShape">
                              <a:avLst/>
                            </a:prstTxWarp>
                            <a:noAutofit/>
                          </wps:bodyPr>
                        </wps:wsp>
                        <wps:wsp>
                          <wps:cNvPr id="3222" name="Rectangle 861"/>
                          <wps:cNvSpPr>
                            <a:spLocks noChangeArrowheads="1"/>
                          </wps:cNvSpPr>
                          <wps:spPr bwMode="auto">
                            <a:xfrm>
                              <a:off x="4676"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14</w:t>
                                </w:r>
                              </w:p>
                            </w:txbxContent>
                          </wps:txbx>
                          <wps:bodyPr vert="horz" wrap="square" lIns="0" tIns="0" rIns="0" bIns="0" numCol="1" anchor="t" anchorCtr="0" compatLnSpc="1">
                            <a:prstTxWarp prst="textNoShape">
                              <a:avLst/>
                            </a:prstTxWarp>
                            <a:noAutofit/>
                          </wps:bodyPr>
                        </wps:wsp>
                        <wps:wsp>
                          <wps:cNvPr id="3223" name="Rectangle 862"/>
                          <wps:cNvSpPr>
                            <a:spLocks noChangeArrowheads="1"/>
                          </wps:cNvSpPr>
                          <wps:spPr bwMode="auto">
                            <a:xfrm>
                              <a:off x="4891"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15</w:t>
                                </w:r>
                              </w:p>
                            </w:txbxContent>
                          </wps:txbx>
                          <wps:bodyPr vert="horz" wrap="square" lIns="0" tIns="0" rIns="0" bIns="0" numCol="1" anchor="t" anchorCtr="0" compatLnSpc="1">
                            <a:prstTxWarp prst="textNoShape">
                              <a:avLst/>
                            </a:prstTxWarp>
                            <a:noAutofit/>
                          </wps:bodyPr>
                        </wps:wsp>
                        <wps:wsp>
                          <wps:cNvPr id="3224" name="Rectangle 863"/>
                          <wps:cNvSpPr>
                            <a:spLocks noChangeArrowheads="1"/>
                          </wps:cNvSpPr>
                          <wps:spPr bwMode="auto">
                            <a:xfrm>
                              <a:off x="5107" y="1451"/>
                              <a:ext cx="72"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16</w:t>
                                </w:r>
                              </w:p>
                            </w:txbxContent>
                          </wps:txbx>
                          <wps:bodyPr vert="horz" wrap="square" lIns="0" tIns="0" rIns="0" bIns="0" numCol="1" anchor="t" anchorCtr="0" compatLnSpc="1">
                            <a:prstTxWarp prst="textNoShape">
                              <a:avLst/>
                            </a:prstTxWarp>
                            <a:noAutofit/>
                          </wps:bodyPr>
                        </wps:wsp>
                        <wps:wsp>
                          <wps:cNvPr id="3225" name="Rectangle 864"/>
                          <wps:cNvSpPr>
                            <a:spLocks noChangeArrowheads="1"/>
                          </wps:cNvSpPr>
                          <wps:spPr bwMode="auto">
                            <a:xfrm>
                              <a:off x="112" y="163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1</w:t>
                                </w:r>
                              </w:p>
                            </w:txbxContent>
                          </wps:txbx>
                          <wps:bodyPr vert="horz" wrap="square" lIns="0" tIns="0" rIns="0" bIns="0" numCol="1" anchor="t" anchorCtr="0" compatLnSpc="1">
                            <a:prstTxWarp prst="textNoShape">
                              <a:avLst/>
                            </a:prstTxWarp>
                            <a:noAutofit/>
                          </wps:bodyPr>
                        </wps:wsp>
                        <wps:wsp>
                          <wps:cNvPr id="3226" name="Rectangle 865"/>
                          <wps:cNvSpPr>
                            <a:spLocks noChangeArrowheads="1"/>
                          </wps:cNvSpPr>
                          <wps:spPr bwMode="auto">
                            <a:xfrm>
                              <a:off x="261" y="1650"/>
                              <a:ext cx="224"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ADMON.</w:t>
                                </w:r>
                              </w:p>
                            </w:txbxContent>
                          </wps:txbx>
                          <wps:bodyPr vert="horz" wrap="square" lIns="0" tIns="0" rIns="0" bIns="0" numCol="1" anchor="t" anchorCtr="0" compatLnSpc="1">
                            <a:prstTxWarp prst="textNoShape">
                              <a:avLst/>
                            </a:prstTxWarp>
                            <a:noAutofit/>
                          </wps:bodyPr>
                        </wps:wsp>
                        <wps:wsp>
                          <wps:cNvPr id="3227" name="Rectangle 866"/>
                          <wps:cNvSpPr>
                            <a:spLocks noChangeArrowheads="1"/>
                          </wps:cNvSpPr>
                          <wps:spPr bwMode="auto">
                            <a:xfrm>
                              <a:off x="112" y="172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2</w:t>
                                </w:r>
                              </w:p>
                            </w:txbxContent>
                          </wps:txbx>
                          <wps:bodyPr vert="horz" wrap="square" lIns="0" tIns="0" rIns="0" bIns="0" numCol="1" anchor="t" anchorCtr="0" compatLnSpc="1">
                            <a:prstTxWarp prst="textNoShape">
                              <a:avLst/>
                            </a:prstTxWarp>
                            <a:noAutofit/>
                          </wps:bodyPr>
                        </wps:wsp>
                        <wps:wsp>
                          <wps:cNvPr id="3228" name="Rectangle 867"/>
                          <wps:cNvSpPr>
                            <a:spLocks noChangeArrowheads="1"/>
                          </wps:cNvSpPr>
                          <wps:spPr bwMode="auto">
                            <a:xfrm>
                              <a:off x="261" y="1740"/>
                              <a:ext cx="321"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CONTADOR</w:t>
                                </w:r>
                              </w:p>
                            </w:txbxContent>
                          </wps:txbx>
                          <wps:bodyPr vert="horz" wrap="square" lIns="0" tIns="0" rIns="0" bIns="0" numCol="1" anchor="t" anchorCtr="0" compatLnSpc="1">
                            <a:prstTxWarp prst="textNoShape">
                              <a:avLst/>
                            </a:prstTxWarp>
                            <a:noAutofit/>
                          </wps:bodyPr>
                        </wps:wsp>
                        <wps:wsp>
                          <wps:cNvPr id="3229" name="Rectangle 868"/>
                          <wps:cNvSpPr>
                            <a:spLocks noChangeArrowheads="1"/>
                          </wps:cNvSpPr>
                          <wps:spPr bwMode="auto">
                            <a:xfrm>
                              <a:off x="112" y="181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3</w:t>
                                </w:r>
                              </w:p>
                            </w:txbxContent>
                          </wps:txbx>
                          <wps:bodyPr vert="horz" wrap="square" lIns="0" tIns="0" rIns="0" bIns="0" numCol="1" anchor="t" anchorCtr="0" compatLnSpc="1">
                            <a:prstTxWarp prst="textNoShape">
                              <a:avLst/>
                            </a:prstTxWarp>
                            <a:noAutofit/>
                          </wps:bodyPr>
                        </wps:wsp>
                        <wps:wsp>
                          <wps:cNvPr id="3230" name="Rectangle 869"/>
                          <wps:cNvSpPr>
                            <a:spLocks noChangeArrowheads="1"/>
                          </wps:cNvSpPr>
                          <wps:spPr bwMode="auto">
                            <a:xfrm>
                              <a:off x="261" y="1830"/>
                              <a:ext cx="321"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RESIDENTE</w:t>
                                </w:r>
                              </w:p>
                            </w:txbxContent>
                          </wps:txbx>
                          <wps:bodyPr vert="horz" wrap="square" lIns="0" tIns="0" rIns="0" bIns="0" numCol="1" anchor="t" anchorCtr="0" compatLnSpc="1">
                            <a:prstTxWarp prst="textNoShape">
                              <a:avLst/>
                            </a:prstTxWarp>
                            <a:noAutofit/>
                          </wps:bodyPr>
                        </wps:wsp>
                        <wps:wsp>
                          <wps:cNvPr id="3231" name="Rectangle 870"/>
                          <wps:cNvSpPr>
                            <a:spLocks noChangeArrowheads="1"/>
                          </wps:cNvSpPr>
                          <wps:spPr bwMode="auto">
                            <a:xfrm>
                              <a:off x="112" y="190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4</w:t>
                                </w:r>
                              </w:p>
                            </w:txbxContent>
                          </wps:txbx>
                          <wps:bodyPr vert="horz" wrap="square" lIns="0" tIns="0" rIns="0" bIns="0" numCol="1" anchor="t" anchorCtr="0" compatLnSpc="1">
                            <a:prstTxWarp prst="textNoShape">
                              <a:avLst/>
                            </a:prstTxWarp>
                            <a:noAutofit/>
                          </wps:bodyPr>
                        </wps:wsp>
                        <wps:wsp>
                          <wps:cNvPr id="3232" name="Rectangle 871"/>
                          <wps:cNvSpPr>
                            <a:spLocks noChangeArrowheads="1"/>
                          </wps:cNvSpPr>
                          <wps:spPr bwMode="auto">
                            <a:xfrm>
                              <a:off x="261" y="1920"/>
                              <a:ext cx="237"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CHOFER</w:t>
                                </w:r>
                              </w:p>
                            </w:txbxContent>
                          </wps:txbx>
                          <wps:bodyPr vert="horz" wrap="square" lIns="0" tIns="0" rIns="0" bIns="0" numCol="1" anchor="t" anchorCtr="0" compatLnSpc="1">
                            <a:prstTxWarp prst="textNoShape">
                              <a:avLst/>
                            </a:prstTxWarp>
                            <a:noAutofit/>
                          </wps:bodyPr>
                        </wps:wsp>
                        <wps:wsp>
                          <wps:cNvPr id="3233" name="Rectangle 872"/>
                          <wps:cNvSpPr>
                            <a:spLocks noChangeArrowheads="1"/>
                          </wps:cNvSpPr>
                          <wps:spPr bwMode="auto">
                            <a:xfrm>
                              <a:off x="112" y="199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5</w:t>
                                </w:r>
                              </w:p>
                            </w:txbxContent>
                          </wps:txbx>
                          <wps:bodyPr vert="horz" wrap="square" lIns="0" tIns="0" rIns="0" bIns="0" numCol="1" anchor="t" anchorCtr="0" compatLnSpc="1">
                            <a:prstTxWarp prst="textNoShape">
                              <a:avLst/>
                            </a:prstTxWarp>
                            <a:noAutofit/>
                          </wps:bodyPr>
                        </wps:wsp>
                        <wps:wsp>
                          <wps:cNvPr id="3234" name="Rectangle 873"/>
                          <wps:cNvSpPr>
                            <a:spLocks noChangeArrowheads="1"/>
                          </wps:cNvSpPr>
                          <wps:spPr bwMode="auto">
                            <a:xfrm>
                              <a:off x="261" y="2010"/>
                              <a:ext cx="26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VELADOR</w:t>
                                </w:r>
                              </w:p>
                            </w:txbxContent>
                          </wps:txbx>
                          <wps:bodyPr vert="horz" wrap="square" lIns="0" tIns="0" rIns="0" bIns="0" numCol="1" anchor="t" anchorCtr="0" compatLnSpc="1">
                            <a:prstTxWarp prst="textNoShape">
                              <a:avLst/>
                            </a:prstTxWarp>
                            <a:noAutofit/>
                          </wps:bodyPr>
                        </wps:wsp>
                        <wps:wsp>
                          <wps:cNvPr id="3235" name="Rectangle 874"/>
                          <wps:cNvSpPr>
                            <a:spLocks noChangeArrowheads="1"/>
                          </wps:cNvSpPr>
                          <wps:spPr bwMode="auto">
                            <a:xfrm>
                              <a:off x="112" y="208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6</w:t>
                                </w:r>
                              </w:p>
                            </w:txbxContent>
                          </wps:txbx>
                          <wps:bodyPr vert="horz" wrap="square" lIns="0" tIns="0" rIns="0" bIns="0" numCol="1" anchor="t" anchorCtr="0" compatLnSpc="1">
                            <a:prstTxWarp prst="textNoShape">
                              <a:avLst/>
                            </a:prstTxWarp>
                            <a:noAutofit/>
                          </wps:bodyPr>
                        </wps:wsp>
                        <wps:wsp>
                          <wps:cNvPr id="3236" name="Rectangle 875"/>
                          <wps:cNvSpPr>
                            <a:spLocks noChangeArrowheads="1"/>
                          </wps:cNvSpPr>
                          <wps:spPr bwMode="auto">
                            <a:xfrm>
                              <a:off x="261" y="2100"/>
                              <a:ext cx="688"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AUXILIAR RESPONSABLE</w:t>
                                </w:r>
                              </w:p>
                            </w:txbxContent>
                          </wps:txbx>
                          <wps:bodyPr vert="horz" wrap="square" lIns="0" tIns="0" rIns="0" bIns="0" numCol="1" anchor="t" anchorCtr="0" compatLnSpc="1">
                            <a:prstTxWarp prst="textNoShape">
                              <a:avLst/>
                            </a:prstTxWarp>
                            <a:noAutofit/>
                          </wps:bodyPr>
                        </wps:wsp>
                        <wps:wsp>
                          <wps:cNvPr id="3237" name="Rectangle 876"/>
                          <wps:cNvSpPr>
                            <a:spLocks noChangeArrowheads="1"/>
                          </wps:cNvSpPr>
                          <wps:spPr bwMode="auto">
                            <a:xfrm>
                              <a:off x="112" y="2177"/>
                              <a:ext cx="36" cy="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7</w:t>
                                </w:r>
                              </w:p>
                            </w:txbxContent>
                          </wps:txbx>
                          <wps:bodyPr vert="horz" wrap="square" lIns="0" tIns="0" rIns="0" bIns="0" numCol="1" anchor="t" anchorCtr="0" compatLnSpc="1">
                            <a:prstTxWarp prst="textNoShape">
                              <a:avLst/>
                            </a:prstTxWarp>
                            <a:noAutofit/>
                          </wps:bodyPr>
                        </wps:wsp>
                        <wps:wsp>
                          <wps:cNvPr id="3238" name="Rectangle 877"/>
                          <wps:cNvSpPr>
                            <a:spLocks noChangeArrowheads="1"/>
                          </wps:cNvSpPr>
                          <wps:spPr bwMode="auto">
                            <a:xfrm>
                              <a:off x="261" y="2190"/>
                              <a:ext cx="311" cy="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DIBUJANTE</w:t>
                                </w:r>
                              </w:p>
                            </w:txbxContent>
                          </wps:txbx>
                          <wps:bodyPr vert="horz" wrap="square" lIns="0" tIns="0" rIns="0" bIns="0" numCol="1" anchor="t" anchorCtr="0" compatLnSpc="1">
                            <a:prstTxWarp prst="textNoShape">
                              <a:avLst/>
                            </a:prstTxWarp>
                            <a:noAutofit/>
                          </wps:bodyPr>
                        </wps:wsp>
                        <wps:wsp>
                          <wps:cNvPr id="3239" name="Rectangle 878"/>
                          <wps:cNvSpPr>
                            <a:spLocks noChangeArrowheads="1"/>
                          </wps:cNvSpPr>
                          <wps:spPr bwMode="auto">
                            <a:xfrm>
                              <a:off x="521" y="3088"/>
                              <a:ext cx="317"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wps:txbx>
                          <wps:bodyPr vert="horz" wrap="square" lIns="0" tIns="0" rIns="0" bIns="0" numCol="1" anchor="t" anchorCtr="0" compatLnSpc="1">
                            <a:prstTxWarp prst="textNoShape">
                              <a:avLst/>
                            </a:prstTxWarp>
                            <a:noAutofit/>
                          </wps:bodyPr>
                        </wps:wsp>
                        <wps:wsp>
                          <wps:cNvPr id="3240" name="Rectangle 879"/>
                          <wps:cNvSpPr>
                            <a:spLocks noChangeArrowheads="1"/>
                          </wps:cNvSpPr>
                          <wps:spPr bwMode="auto">
                            <a:xfrm>
                              <a:off x="3543" y="3088"/>
                              <a:ext cx="80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wps:txbx>
                          <wps:bodyPr vert="horz" wrap="square" lIns="0" tIns="0" rIns="0" bIns="0" numCol="1" anchor="t" anchorCtr="0" compatLnSpc="1">
                            <a:prstTxWarp prst="textNoShape">
                              <a:avLst/>
                            </a:prstTxWarp>
                            <a:noAutofit/>
                          </wps:bodyPr>
                        </wps:wsp>
                        <wps:wsp>
                          <wps:cNvPr id="3241" name="Rectangle 880"/>
                          <wps:cNvSpPr>
                            <a:spLocks noChangeArrowheads="1"/>
                          </wps:cNvSpPr>
                          <wps:spPr bwMode="auto">
                            <a:xfrm>
                              <a:off x="1952" y="13"/>
                              <a:ext cx="1181"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GOBIERNO DEL ESTADO DE OAXACA</w:t>
                                </w:r>
                              </w:p>
                            </w:txbxContent>
                          </wps:txbx>
                          <wps:bodyPr vert="horz" wrap="square" lIns="0" tIns="0" rIns="0" bIns="0" numCol="1" anchor="t" anchorCtr="0" compatLnSpc="1">
                            <a:prstTxWarp prst="textNoShape">
                              <a:avLst/>
                            </a:prstTxWarp>
                            <a:noAutofit/>
                          </wps:bodyPr>
                        </wps:wsp>
                        <wps:wsp>
                          <wps:cNvPr id="3242" name="Rectangle 881"/>
                          <wps:cNvSpPr>
                            <a:spLocks noChangeArrowheads="1"/>
                          </wps:cNvSpPr>
                          <wps:spPr bwMode="auto">
                            <a:xfrm>
                              <a:off x="1299" y="103"/>
                              <a:ext cx="2670"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INSTITUTO OAXAQUEÑO CONSTRUCTOR DE INFRAESTRUCTURA  EDUCATIVA</w:t>
                                </w:r>
                              </w:p>
                            </w:txbxContent>
                          </wps:txbx>
                          <wps:bodyPr vert="horz" wrap="square" lIns="0" tIns="0" rIns="0" bIns="0" numCol="1" anchor="t" anchorCtr="0" compatLnSpc="1">
                            <a:prstTxWarp prst="textNoShape">
                              <a:avLst/>
                            </a:prstTxWarp>
                            <a:noAutofit/>
                          </wps:bodyPr>
                        </wps:wsp>
                        <wps:wsp>
                          <wps:cNvPr id="3243" name="Rectangle 883"/>
                          <wps:cNvSpPr>
                            <a:spLocks noChangeArrowheads="1"/>
                          </wps:cNvSpPr>
                          <wps:spPr bwMode="auto">
                            <a:xfrm>
                              <a:off x="253" y="406"/>
                              <a:ext cx="4200"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 xml:space="preserve">PROGRAMA DE MONTO MENSUAL DE UTILIZACIÓN DEL PERSONAL PROFESIONAL, ADMINISTRATIVO Y DE </w:t>
                                </w:r>
                              </w:p>
                            </w:txbxContent>
                          </wps:txbx>
                          <wps:bodyPr vert="horz" wrap="square" lIns="0" tIns="0" rIns="0" bIns="0" numCol="1" anchor="t" anchorCtr="0" compatLnSpc="1">
                            <a:prstTxWarp prst="textNoShape">
                              <a:avLst/>
                            </a:prstTxWarp>
                            <a:noAutofit/>
                          </wps:bodyPr>
                        </wps:wsp>
                        <wps:wsp>
                          <wps:cNvPr id="3244" name="Rectangle 884"/>
                          <wps:cNvSpPr>
                            <a:spLocks noChangeArrowheads="1"/>
                          </wps:cNvSpPr>
                          <wps:spPr bwMode="auto">
                            <a:xfrm>
                              <a:off x="672" y="509"/>
                              <a:ext cx="3458"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SERVICIO ENCARGADO DE LA DIRECCIÓN, SUPERVISIÓN Y ADMON. DE LOS TRABAJOS</w:t>
                                </w:r>
                              </w:p>
                            </w:txbxContent>
                          </wps:txbx>
                          <wps:bodyPr vert="horz" wrap="square" lIns="0" tIns="0" rIns="0" bIns="0" numCol="1" anchor="t" anchorCtr="0" compatLnSpc="1">
                            <a:prstTxWarp prst="textNoShape">
                              <a:avLst/>
                            </a:prstTxWarp>
                            <a:noAutofit/>
                          </wps:bodyPr>
                        </wps:wsp>
                        <wps:wsp>
                          <wps:cNvPr id="3245" name="Rectangle 885"/>
                          <wps:cNvSpPr>
                            <a:spLocks noChangeArrowheads="1"/>
                          </wps:cNvSpPr>
                          <wps:spPr bwMode="auto">
                            <a:xfrm>
                              <a:off x="79" y="1353"/>
                              <a:ext cx="94"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No.</w:t>
                                </w:r>
                              </w:p>
                            </w:txbxContent>
                          </wps:txbx>
                          <wps:bodyPr vert="horz" wrap="square" lIns="0" tIns="0" rIns="0" bIns="0" numCol="1" anchor="t" anchorCtr="0" compatLnSpc="1">
                            <a:prstTxWarp prst="textNoShape">
                              <a:avLst/>
                            </a:prstTxWarp>
                            <a:noAutofit/>
                          </wps:bodyPr>
                        </wps:wsp>
                        <wps:wsp>
                          <wps:cNvPr id="3246" name="Rectangle 886"/>
                          <wps:cNvSpPr>
                            <a:spLocks noChangeArrowheads="1"/>
                          </wps:cNvSpPr>
                          <wps:spPr bwMode="auto">
                            <a:xfrm>
                              <a:off x="518" y="1353"/>
                              <a:ext cx="34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PERSONAL</w:t>
                                </w:r>
                              </w:p>
                            </w:txbxContent>
                          </wps:txbx>
                          <wps:bodyPr vert="horz" wrap="square" lIns="0" tIns="0" rIns="0" bIns="0" numCol="1" anchor="t" anchorCtr="0" compatLnSpc="1">
                            <a:prstTxWarp prst="textNoShape">
                              <a:avLst/>
                            </a:prstTxWarp>
                            <a:noAutofit/>
                          </wps:bodyPr>
                        </wps:wsp>
                        <wps:wsp>
                          <wps:cNvPr id="3247" name="Rectangle 887"/>
                          <wps:cNvSpPr>
                            <a:spLocks noChangeArrowheads="1"/>
                          </wps:cNvSpPr>
                          <wps:spPr bwMode="auto">
                            <a:xfrm>
                              <a:off x="1320" y="1269"/>
                              <a:ext cx="306"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IMPORTE </w:t>
                                </w:r>
                              </w:p>
                            </w:txbxContent>
                          </wps:txbx>
                          <wps:bodyPr vert="horz" wrap="square" lIns="0" tIns="0" rIns="0" bIns="0" numCol="1" anchor="t" anchorCtr="0" compatLnSpc="1">
                            <a:prstTxWarp prst="textNoShape">
                              <a:avLst/>
                            </a:prstTxWarp>
                            <a:noAutofit/>
                          </wps:bodyPr>
                        </wps:wsp>
                        <wps:wsp>
                          <wps:cNvPr id="3248" name="Rectangle 888"/>
                          <wps:cNvSpPr>
                            <a:spLocks noChangeArrowheads="1"/>
                          </wps:cNvSpPr>
                          <wps:spPr bwMode="auto">
                            <a:xfrm>
                              <a:off x="1307" y="1353"/>
                              <a:ext cx="32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TOTAL DE </w:t>
                                </w:r>
                              </w:p>
                            </w:txbxContent>
                          </wps:txbx>
                          <wps:bodyPr vert="horz" wrap="square" lIns="0" tIns="0" rIns="0" bIns="0" numCol="1" anchor="t" anchorCtr="0" compatLnSpc="1">
                            <a:prstTxWarp prst="textNoShape">
                              <a:avLst/>
                            </a:prstTxWarp>
                            <a:noAutofit/>
                          </wps:bodyPr>
                        </wps:wsp>
                        <wps:wsp>
                          <wps:cNvPr id="3249" name="Rectangle 889"/>
                          <wps:cNvSpPr>
                            <a:spLocks noChangeArrowheads="1"/>
                          </wps:cNvSpPr>
                          <wps:spPr bwMode="auto">
                            <a:xfrm>
                              <a:off x="1295" y="1436"/>
                              <a:ext cx="34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JORNADAS</w:t>
                                </w:r>
                              </w:p>
                            </w:txbxContent>
                          </wps:txbx>
                          <wps:bodyPr vert="horz" wrap="square" lIns="0" tIns="0" rIns="0" bIns="0" numCol="1" anchor="t" anchorCtr="0" compatLnSpc="1">
                            <a:prstTxWarp prst="textNoShape">
                              <a:avLst/>
                            </a:prstTxWarp>
                            <a:noAutofit/>
                          </wps:bodyPr>
                        </wps:wsp>
                        <wps:wsp>
                          <wps:cNvPr id="3250" name="Rectangle 890"/>
                          <wps:cNvSpPr>
                            <a:spLocks noChangeArrowheads="1"/>
                          </wps:cNvSpPr>
                          <wps:spPr bwMode="auto">
                            <a:xfrm>
                              <a:off x="2155" y="125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251" name="Rectangle 891"/>
                          <wps:cNvSpPr>
                            <a:spLocks noChangeArrowheads="1"/>
                          </wps:cNvSpPr>
                          <wps:spPr bwMode="auto">
                            <a:xfrm>
                              <a:off x="3018" y="125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252" name="Rectangle 892"/>
                          <wps:cNvSpPr>
                            <a:spLocks noChangeArrowheads="1"/>
                          </wps:cNvSpPr>
                          <wps:spPr bwMode="auto">
                            <a:xfrm>
                              <a:off x="3880" y="1258"/>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253" name="Rectangle 893"/>
                          <wps:cNvSpPr>
                            <a:spLocks noChangeArrowheads="1"/>
                          </wps:cNvSpPr>
                          <wps:spPr bwMode="auto">
                            <a:xfrm>
                              <a:off x="4744" y="1257"/>
                              <a:ext cx="13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wps:txbx>
                          <wps:bodyPr vert="horz" wrap="square" lIns="0" tIns="0" rIns="0" bIns="0" numCol="1" anchor="t" anchorCtr="0" compatLnSpc="1">
                            <a:prstTxWarp prst="textNoShape">
                              <a:avLst/>
                            </a:prstTxWarp>
                            <a:noAutofit/>
                          </wps:bodyPr>
                        </wps:wsp>
                        <wps:wsp>
                          <wps:cNvPr id="3254" name="Rectangle 894"/>
                          <wps:cNvSpPr>
                            <a:spLocks noChangeArrowheads="1"/>
                          </wps:cNvSpPr>
                          <wps:spPr bwMode="auto">
                            <a:xfrm>
                              <a:off x="1997" y="1360"/>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255" name="Rectangle 895"/>
                          <wps:cNvSpPr>
                            <a:spLocks noChangeArrowheads="1"/>
                          </wps:cNvSpPr>
                          <wps:spPr bwMode="auto">
                            <a:xfrm>
                              <a:off x="2860" y="1360"/>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256" name="Rectangle 896"/>
                          <wps:cNvSpPr>
                            <a:spLocks noChangeArrowheads="1"/>
                          </wps:cNvSpPr>
                          <wps:spPr bwMode="auto">
                            <a:xfrm>
                              <a:off x="3722" y="1360"/>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257" name="Rectangle 897"/>
                          <wps:cNvSpPr>
                            <a:spLocks noChangeArrowheads="1"/>
                          </wps:cNvSpPr>
                          <wps:spPr bwMode="auto">
                            <a:xfrm>
                              <a:off x="4585" y="1360"/>
                              <a:ext cx="409" cy="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wps:txbx>
                          <wps:bodyPr vert="horz" wrap="square" lIns="0" tIns="0" rIns="0" bIns="0" numCol="1" anchor="t" anchorCtr="0" compatLnSpc="1">
                            <a:prstTxWarp prst="textNoShape">
                              <a:avLst/>
                            </a:prstTxWarp>
                            <a:noAutofit/>
                          </wps:bodyPr>
                        </wps:wsp>
                        <wps:wsp>
                          <wps:cNvPr id="3258" name="Rectangle 898"/>
                          <wps:cNvSpPr>
                            <a:spLocks noChangeArrowheads="1"/>
                          </wps:cNvSpPr>
                          <wps:spPr bwMode="auto">
                            <a:xfrm>
                              <a:off x="0" y="358"/>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59" name="Rectangle 899"/>
                          <wps:cNvSpPr>
                            <a:spLocks noChangeArrowheads="1"/>
                          </wps:cNvSpPr>
                          <wps:spPr bwMode="auto">
                            <a:xfrm>
                              <a:off x="16" y="37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0" name="Rectangle 900"/>
                          <wps:cNvSpPr>
                            <a:spLocks noChangeArrowheads="1"/>
                          </wps:cNvSpPr>
                          <wps:spPr bwMode="auto">
                            <a:xfrm>
                              <a:off x="0" y="358"/>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1" name="Rectangle 901"/>
                          <wps:cNvSpPr>
                            <a:spLocks noChangeArrowheads="1"/>
                          </wps:cNvSpPr>
                          <wps:spPr bwMode="auto">
                            <a:xfrm>
                              <a:off x="16" y="37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2" name="Rectangle 902"/>
                          <wps:cNvSpPr>
                            <a:spLocks noChangeArrowheads="1"/>
                          </wps:cNvSpPr>
                          <wps:spPr bwMode="auto">
                            <a:xfrm>
                              <a:off x="16" y="59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3" name="Rectangle 903"/>
                          <wps:cNvSpPr>
                            <a:spLocks noChangeArrowheads="1"/>
                          </wps:cNvSpPr>
                          <wps:spPr bwMode="auto">
                            <a:xfrm>
                              <a:off x="0" y="610"/>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4" name="Rectangle 904"/>
                          <wps:cNvSpPr>
                            <a:spLocks noChangeArrowheads="1"/>
                          </wps:cNvSpPr>
                          <wps:spPr bwMode="auto">
                            <a:xfrm>
                              <a:off x="5241" y="37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5" name="Rectangle 905"/>
                          <wps:cNvSpPr>
                            <a:spLocks noChangeArrowheads="1"/>
                          </wps:cNvSpPr>
                          <wps:spPr bwMode="auto">
                            <a:xfrm>
                              <a:off x="5257" y="358"/>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6" name="Line 906"/>
                          <wps:cNvCnPr/>
                          <wps:spPr bwMode="auto">
                            <a:xfrm>
                              <a:off x="1188" y="788"/>
                              <a:ext cx="12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7" name="Rectangle 907"/>
                          <wps:cNvSpPr>
                            <a:spLocks noChangeArrowheads="1"/>
                          </wps:cNvSpPr>
                          <wps:spPr bwMode="auto">
                            <a:xfrm>
                              <a:off x="1188" y="788"/>
                              <a:ext cx="126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68" name="Line 908"/>
                          <wps:cNvCnPr/>
                          <wps:spPr bwMode="auto">
                            <a:xfrm>
                              <a:off x="1188" y="878"/>
                              <a:ext cx="12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9" name="Rectangle 909"/>
                          <wps:cNvSpPr>
                            <a:spLocks noChangeArrowheads="1"/>
                          </wps:cNvSpPr>
                          <wps:spPr bwMode="auto">
                            <a:xfrm>
                              <a:off x="1188" y="878"/>
                              <a:ext cx="126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0" name="Line 910"/>
                          <wps:cNvCnPr/>
                          <wps:spPr bwMode="auto">
                            <a:xfrm>
                              <a:off x="1188" y="968"/>
                              <a:ext cx="12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71" name="Rectangle 911"/>
                          <wps:cNvSpPr>
                            <a:spLocks noChangeArrowheads="1"/>
                          </wps:cNvSpPr>
                          <wps:spPr bwMode="auto">
                            <a:xfrm>
                              <a:off x="1188" y="968"/>
                              <a:ext cx="126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2" name="Line 912"/>
                          <wps:cNvCnPr/>
                          <wps:spPr bwMode="auto">
                            <a:xfrm>
                              <a:off x="1188" y="1058"/>
                              <a:ext cx="12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73" name="Rectangle 913"/>
                          <wps:cNvSpPr>
                            <a:spLocks noChangeArrowheads="1"/>
                          </wps:cNvSpPr>
                          <wps:spPr bwMode="auto">
                            <a:xfrm>
                              <a:off x="1188" y="1058"/>
                              <a:ext cx="126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4" name="Rectangle 914"/>
                          <wps:cNvSpPr>
                            <a:spLocks noChangeArrowheads="1"/>
                          </wps:cNvSpPr>
                          <wps:spPr bwMode="auto">
                            <a:xfrm>
                              <a:off x="16" y="59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5" name="Rectangle 915"/>
                          <wps:cNvSpPr>
                            <a:spLocks noChangeArrowheads="1"/>
                          </wps:cNvSpPr>
                          <wps:spPr bwMode="auto">
                            <a:xfrm>
                              <a:off x="0" y="596"/>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6" name="Rectangle 916"/>
                          <wps:cNvSpPr>
                            <a:spLocks noChangeArrowheads="1"/>
                          </wps:cNvSpPr>
                          <wps:spPr bwMode="auto">
                            <a:xfrm>
                              <a:off x="0" y="1236"/>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7" name="Rectangle 917"/>
                          <wps:cNvSpPr>
                            <a:spLocks noChangeArrowheads="1"/>
                          </wps:cNvSpPr>
                          <wps:spPr bwMode="auto">
                            <a:xfrm>
                              <a:off x="16" y="125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8" name="Rectangle 918"/>
                          <wps:cNvSpPr>
                            <a:spLocks noChangeArrowheads="1"/>
                          </wps:cNvSpPr>
                          <wps:spPr bwMode="auto">
                            <a:xfrm>
                              <a:off x="5257" y="596"/>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79" name="Rectangle 919"/>
                          <wps:cNvSpPr>
                            <a:spLocks noChangeArrowheads="1"/>
                          </wps:cNvSpPr>
                          <wps:spPr bwMode="auto">
                            <a:xfrm>
                              <a:off x="5241" y="59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0" name="Rectangle 920"/>
                          <wps:cNvSpPr>
                            <a:spLocks noChangeArrowheads="1"/>
                          </wps:cNvSpPr>
                          <wps:spPr bwMode="auto">
                            <a:xfrm>
                              <a:off x="0" y="379"/>
                              <a:ext cx="8" cy="2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1" name="Rectangle 921"/>
                          <wps:cNvSpPr>
                            <a:spLocks noChangeArrowheads="1"/>
                          </wps:cNvSpPr>
                          <wps:spPr bwMode="auto">
                            <a:xfrm>
                              <a:off x="16" y="379"/>
                              <a:ext cx="8" cy="2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2" name="Rectangle 922"/>
                          <wps:cNvSpPr>
                            <a:spLocks noChangeArrowheads="1"/>
                          </wps:cNvSpPr>
                          <wps:spPr bwMode="auto">
                            <a:xfrm>
                              <a:off x="5241" y="379"/>
                              <a:ext cx="8" cy="2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3" name="Rectangle 923"/>
                          <wps:cNvSpPr>
                            <a:spLocks noChangeArrowheads="1"/>
                          </wps:cNvSpPr>
                          <wps:spPr bwMode="auto">
                            <a:xfrm>
                              <a:off x="5257" y="379"/>
                              <a:ext cx="8" cy="2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4" name="Rectangle 924"/>
                          <wps:cNvSpPr>
                            <a:spLocks noChangeArrowheads="1"/>
                          </wps:cNvSpPr>
                          <wps:spPr bwMode="auto">
                            <a:xfrm>
                              <a:off x="5241" y="125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5" name="Rectangle 925"/>
                          <wps:cNvSpPr>
                            <a:spLocks noChangeArrowheads="1"/>
                          </wps:cNvSpPr>
                          <wps:spPr bwMode="auto">
                            <a:xfrm>
                              <a:off x="5257" y="1236"/>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6" name="Rectangle 926"/>
                          <wps:cNvSpPr>
                            <a:spLocks noChangeArrowheads="1"/>
                          </wps:cNvSpPr>
                          <wps:spPr bwMode="auto">
                            <a:xfrm>
                              <a:off x="5241" y="133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7" name="Line 927"/>
                          <wps:cNvCnPr/>
                          <wps:spPr bwMode="auto">
                            <a:xfrm>
                              <a:off x="2661" y="1257"/>
                              <a:ext cx="0" cy="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8" name="Rectangle 928"/>
                          <wps:cNvSpPr>
                            <a:spLocks noChangeArrowheads="1"/>
                          </wps:cNvSpPr>
                          <wps:spPr bwMode="auto">
                            <a:xfrm>
                              <a:off x="2661" y="1257"/>
                              <a:ext cx="8" cy="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89" name="Line 929"/>
                          <wps:cNvCnPr/>
                          <wps:spPr bwMode="auto">
                            <a:xfrm>
                              <a:off x="3524" y="1257"/>
                              <a:ext cx="0" cy="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90" name="Rectangle 930"/>
                          <wps:cNvSpPr>
                            <a:spLocks noChangeArrowheads="1"/>
                          </wps:cNvSpPr>
                          <wps:spPr bwMode="auto">
                            <a:xfrm>
                              <a:off x="3524" y="1257"/>
                              <a:ext cx="8" cy="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1" name="Line 931"/>
                          <wps:cNvCnPr/>
                          <wps:spPr bwMode="auto">
                            <a:xfrm>
                              <a:off x="4386" y="1257"/>
                              <a:ext cx="0" cy="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92" name="Rectangle 932"/>
                          <wps:cNvSpPr>
                            <a:spLocks noChangeArrowheads="1"/>
                          </wps:cNvSpPr>
                          <wps:spPr bwMode="auto">
                            <a:xfrm>
                              <a:off x="4386" y="1257"/>
                              <a:ext cx="8" cy="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3" name="Rectangle 933"/>
                          <wps:cNvSpPr>
                            <a:spLocks noChangeArrowheads="1"/>
                          </wps:cNvSpPr>
                          <wps:spPr bwMode="auto">
                            <a:xfrm>
                              <a:off x="5241" y="1257"/>
                              <a:ext cx="8" cy="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4" name="Rectangle 934"/>
                          <wps:cNvSpPr>
                            <a:spLocks noChangeArrowheads="1"/>
                          </wps:cNvSpPr>
                          <wps:spPr bwMode="auto">
                            <a:xfrm>
                              <a:off x="5257" y="1257"/>
                              <a:ext cx="8" cy="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5" name="Rectangle 935"/>
                          <wps:cNvSpPr>
                            <a:spLocks noChangeArrowheads="1"/>
                          </wps:cNvSpPr>
                          <wps:spPr bwMode="auto">
                            <a:xfrm>
                              <a:off x="0" y="1236"/>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6" name="Rectangle 936"/>
                          <wps:cNvSpPr>
                            <a:spLocks noChangeArrowheads="1"/>
                          </wps:cNvSpPr>
                          <wps:spPr bwMode="auto">
                            <a:xfrm>
                              <a:off x="16" y="125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7" name="Rectangle 937"/>
                          <wps:cNvSpPr>
                            <a:spLocks noChangeArrowheads="1"/>
                          </wps:cNvSpPr>
                          <wps:spPr bwMode="auto">
                            <a:xfrm>
                              <a:off x="16" y="152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8" name="Rectangle 938"/>
                          <wps:cNvSpPr>
                            <a:spLocks noChangeArrowheads="1"/>
                          </wps:cNvSpPr>
                          <wps:spPr bwMode="auto">
                            <a:xfrm>
                              <a:off x="16" y="152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299" name="Rectangle 939"/>
                          <wps:cNvSpPr>
                            <a:spLocks noChangeArrowheads="1"/>
                          </wps:cNvSpPr>
                          <wps:spPr bwMode="auto">
                            <a:xfrm>
                              <a:off x="16" y="15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0" name="Rectangle 940"/>
                          <wps:cNvSpPr>
                            <a:spLocks noChangeArrowheads="1"/>
                          </wps:cNvSpPr>
                          <wps:spPr bwMode="auto">
                            <a:xfrm>
                              <a:off x="5241" y="135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1" name="Rectangle 941"/>
                          <wps:cNvSpPr>
                            <a:spLocks noChangeArrowheads="1"/>
                          </wps:cNvSpPr>
                          <wps:spPr bwMode="auto">
                            <a:xfrm>
                              <a:off x="5257" y="1337"/>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2" name="Rectangle 942"/>
                          <wps:cNvSpPr>
                            <a:spLocks noChangeArrowheads="1"/>
                          </wps:cNvSpPr>
                          <wps:spPr bwMode="auto">
                            <a:xfrm>
                              <a:off x="5241" y="152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3" name="Rectangle 943"/>
                          <wps:cNvSpPr>
                            <a:spLocks noChangeArrowheads="1"/>
                          </wps:cNvSpPr>
                          <wps:spPr bwMode="auto">
                            <a:xfrm>
                              <a:off x="0" y="1257"/>
                              <a:ext cx="8"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4" name="Rectangle 944"/>
                          <wps:cNvSpPr>
                            <a:spLocks noChangeArrowheads="1"/>
                          </wps:cNvSpPr>
                          <wps:spPr bwMode="auto">
                            <a:xfrm>
                              <a:off x="16" y="1257"/>
                              <a:ext cx="8"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5" name="Line 945"/>
                          <wps:cNvCnPr/>
                          <wps:spPr bwMode="auto">
                            <a:xfrm>
                              <a:off x="244" y="1257"/>
                              <a:ext cx="0" cy="2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6" name="Rectangle 946"/>
                          <wps:cNvSpPr>
                            <a:spLocks noChangeArrowheads="1"/>
                          </wps:cNvSpPr>
                          <wps:spPr bwMode="auto">
                            <a:xfrm>
                              <a:off x="244" y="1257"/>
                              <a:ext cx="8"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7" name="Line 947"/>
                          <wps:cNvCnPr/>
                          <wps:spPr bwMode="auto">
                            <a:xfrm>
                              <a:off x="1184" y="1257"/>
                              <a:ext cx="0" cy="2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8" name="Rectangle 948"/>
                          <wps:cNvSpPr>
                            <a:spLocks noChangeArrowheads="1"/>
                          </wps:cNvSpPr>
                          <wps:spPr bwMode="auto">
                            <a:xfrm>
                              <a:off x="1184" y="1257"/>
                              <a:ext cx="8"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09" name="Line 949"/>
                          <wps:cNvCnPr/>
                          <wps:spPr bwMode="auto">
                            <a:xfrm>
                              <a:off x="1798" y="1257"/>
                              <a:ext cx="0" cy="27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0" name="Rectangle 950"/>
                          <wps:cNvSpPr>
                            <a:spLocks noChangeArrowheads="1"/>
                          </wps:cNvSpPr>
                          <wps:spPr bwMode="auto">
                            <a:xfrm>
                              <a:off x="1798" y="1257"/>
                              <a:ext cx="8" cy="2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11" name="Line 951"/>
                          <wps:cNvCnPr/>
                          <wps:spPr bwMode="auto">
                            <a:xfrm>
                              <a:off x="2014"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2" name="Rectangle 952"/>
                          <wps:cNvSpPr>
                            <a:spLocks noChangeArrowheads="1"/>
                          </wps:cNvSpPr>
                          <wps:spPr bwMode="auto">
                            <a:xfrm>
                              <a:off x="2014"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13" name="Line 953"/>
                          <wps:cNvCnPr/>
                          <wps:spPr bwMode="auto">
                            <a:xfrm>
                              <a:off x="2229"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4" name="Rectangle 954"/>
                          <wps:cNvSpPr>
                            <a:spLocks noChangeArrowheads="1"/>
                          </wps:cNvSpPr>
                          <wps:spPr bwMode="auto">
                            <a:xfrm>
                              <a:off x="2229"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15" name="Line 955"/>
                          <wps:cNvCnPr/>
                          <wps:spPr bwMode="auto">
                            <a:xfrm>
                              <a:off x="2445"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6" name="Rectangle 956"/>
                          <wps:cNvSpPr>
                            <a:spLocks noChangeArrowheads="1"/>
                          </wps:cNvSpPr>
                          <wps:spPr bwMode="auto">
                            <a:xfrm>
                              <a:off x="2445"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17" name="Line 957"/>
                          <wps:cNvCnPr/>
                          <wps:spPr bwMode="auto">
                            <a:xfrm>
                              <a:off x="2661" y="1358"/>
                              <a:ext cx="0" cy="16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18" name="Rectangle 958"/>
                          <wps:cNvSpPr>
                            <a:spLocks noChangeArrowheads="1"/>
                          </wps:cNvSpPr>
                          <wps:spPr bwMode="auto">
                            <a:xfrm>
                              <a:off x="2661" y="1358"/>
                              <a:ext cx="8" cy="1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19" name="Line 959"/>
                          <wps:cNvCnPr/>
                          <wps:spPr bwMode="auto">
                            <a:xfrm>
                              <a:off x="2877"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0" name="Rectangle 960"/>
                          <wps:cNvSpPr>
                            <a:spLocks noChangeArrowheads="1"/>
                          </wps:cNvSpPr>
                          <wps:spPr bwMode="auto">
                            <a:xfrm>
                              <a:off x="2877" y="1446"/>
                              <a:ext cx="7"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21" name="Line 961"/>
                          <wps:cNvCnPr/>
                          <wps:spPr bwMode="auto">
                            <a:xfrm>
                              <a:off x="3092"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2" name="Rectangle 962"/>
                          <wps:cNvSpPr>
                            <a:spLocks noChangeArrowheads="1"/>
                          </wps:cNvSpPr>
                          <wps:spPr bwMode="auto">
                            <a:xfrm>
                              <a:off x="3092"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23" name="Line 963"/>
                          <wps:cNvCnPr/>
                          <wps:spPr bwMode="auto">
                            <a:xfrm>
                              <a:off x="3308"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4" name="Rectangle 964"/>
                          <wps:cNvSpPr>
                            <a:spLocks noChangeArrowheads="1"/>
                          </wps:cNvSpPr>
                          <wps:spPr bwMode="auto">
                            <a:xfrm>
                              <a:off x="3308"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25" name="Line 965"/>
                          <wps:cNvCnPr/>
                          <wps:spPr bwMode="auto">
                            <a:xfrm>
                              <a:off x="3524" y="1358"/>
                              <a:ext cx="0" cy="16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6" name="Rectangle 966"/>
                          <wps:cNvSpPr>
                            <a:spLocks noChangeArrowheads="1"/>
                          </wps:cNvSpPr>
                          <wps:spPr bwMode="auto">
                            <a:xfrm>
                              <a:off x="3524" y="1358"/>
                              <a:ext cx="8" cy="1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27" name="Line 967"/>
                          <wps:cNvCnPr/>
                          <wps:spPr bwMode="auto">
                            <a:xfrm>
                              <a:off x="3739"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8" name="Rectangle 968"/>
                          <wps:cNvSpPr>
                            <a:spLocks noChangeArrowheads="1"/>
                          </wps:cNvSpPr>
                          <wps:spPr bwMode="auto">
                            <a:xfrm>
                              <a:off x="3739"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29" name="Line 969"/>
                          <wps:cNvCnPr/>
                          <wps:spPr bwMode="auto">
                            <a:xfrm>
                              <a:off x="3955"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0" name="Rectangle 970"/>
                          <wps:cNvSpPr>
                            <a:spLocks noChangeArrowheads="1"/>
                          </wps:cNvSpPr>
                          <wps:spPr bwMode="auto">
                            <a:xfrm>
                              <a:off x="3955"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31" name="Line 971"/>
                          <wps:cNvCnPr/>
                          <wps:spPr bwMode="auto">
                            <a:xfrm>
                              <a:off x="4171"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2" name="Rectangle 972"/>
                          <wps:cNvSpPr>
                            <a:spLocks noChangeArrowheads="1"/>
                          </wps:cNvSpPr>
                          <wps:spPr bwMode="auto">
                            <a:xfrm>
                              <a:off x="4171"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33" name="Line 973"/>
                          <wps:cNvCnPr/>
                          <wps:spPr bwMode="auto">
                            <a:xfrm>
                              <a:off x="4386" y="1358"/>
                              <a:ext cx="0" cy="169"/>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4" name="Rectangle 974"/>
                          <wps:cNvSpPr>
                            <a:spLocks noChangeArrowheads="1"/>
                          </wps:cNvSpPr>
                          <wps:spPr bwMode="auto">
                            <a:xfrm>
                              <a:off x="4386" y="1358"/>
                              <a:ext cx="8" cy="1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35" name="Line 975"/>
                          <wps:cNvCnPr/>
                          <wps:spPr bwMode="auto">
                            <a:xfrm>
                              <a:off x="4602"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6" name="Rectangle 976"/>
                          <wps:cNvSpPr>
                            <a:spLocks noChangeArrowheads="1"/>
                          </wps:cNvSpPr>
                          <wps:spPr bwMode="auto">
                            <a:xfrm>
                              <a:off x="4602"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37" name="Line 977"/>
                          <wps:cNvCnPr/>
                          <wps:spPr bwMode="auto">
                            <a:xfrm>
                              <a:off x="4818"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38" name="Rectangle 978"/>
                          <wps:cNvSpPr>
                            <a:spLocks noChangeArrowheads="1"/>
                          </wps:cNvSpPr>
                          <wps:spPr bwMode="auto">
                            <a:xfrm>
                              <a:off x="4818"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39" name="Line 979"/>
                          <wps:cNvCnPr/>
                          <wps:spPr bwMode="auto">
                            <a:xfrm>
                              <a:off x="5033" y="1446"/>
                              <a:ext cx="0" cy="81"/>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0" name="Rectangle 980"/>
                          <wps:cNvSpPr>
                            <a:spLocks noChangeArrowheads="1"/>
                          </wps:cNvSpPr>
                          <wps:spPr bwMode="auto">
                            <a:xfrm>
                              <a:off x="5033" y="1446"/>
                              <a:ext cx="8" cy="8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1" name="Rectangle 981"/>
                          <wps:cNvSpPr>
                            <a:spLocks noChangeArrowheads="1"/>
                          </wps:cNvSpPr>
                          <wps:spPr bwMode="auto">
                            <a:xfrm>
                              <a:off x="5241" y="1358"/>
                              <a:ext cx="8" cy="1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2" name="Rectangle 982"/>
                          <wps:cNvSpPr>
                            <a:spLocks noChangeArrowheads="1"/>
                          </wps:cNvSpPr>
                          <wps:spPr bwMode="auto">
                            <a:xfrm>
                              <a:off x="5257" y="1358"/>
                              <a:ext cx="8" cy="1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3" name="Rectangle 983"/>
                          <wps:cNvSpPr>
                            <a:spLocks noChangeArrowheads="1"/>
                          </wps:cNvSpPr>
                          <wps:spPr bwMode="auto">
                            <a:xfrm>
                              <a:off x="0" y="1527"/>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4" name="Rectangle 984"/>
                          <wps:cNvSpPr>
                            <a:spLocks noChangeArrowheads="1"/>
                          </wps:cNvSpPr>
                          <wps:spPr bwMode="auto">
                            <a:xfrm>
                              <a:off x="16" y="15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5" name="Rectangle 985"/>
                          <wps:cNvSpPr>
                            <a:spLocks noChangeArrowheads="1"/>
                          </wps:cNvSpPr>
                          <wps:spPr bwMode="auto">
                            <a:xfrm>
                              <a:off x="16" y="28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6" name="Rectangle 986"/>
                          <wps:cNvSpPr>
                            <a:spLocks noChangeArrowheads="1"/>
                          </wps:cNvSpPr>
                          <wps:spPr bwMode="auto">
                            <a:xfrm>
                              <a:off x="0" y="2902"/>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7" name="Rectangle 987"/>
                          <wps:cNvSpPr>
                            <a:spLocks noChangeArrowheads="1"/>
                          </wps:cNvSpPr>
                          <wps:spPr bwMode="auto">
                            <a:xfrm>
                              <a:off x="5241" y="15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8" name="Rectangle 988"/>
                          <wps:cNvSpPr>
                            <a:spLocks noChangeArrowheads="1"/>
                          </wps:cNvSpPr>
                          <wps:spPr bwMode="auto">
                            <a:xfrm>
                              <a:off x="5257" y="1527"/>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49" name="Rectangle 989"/>
                          <wps:cNvSpPr>
                            <a:spLocks noChangeArrowheads="1"/>
                          </wps:cNvSpPr>
                          <wps:spPr bwMode="auto">
                            <a:xfrm>
                              <a:off x="16" y="28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0" name="Rectangle 990"/>
                          <wps:cNvSpPr>
                            <a:spLocks noChangeArrowheads="1"/>
                          </wps:cNvSpPr>
                          <wps:spPr bwMode="auto">
                            <a:xfrm>
                              <a:off x="0" y="2888"/>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1" name="Rectangle 991"/>
                          <wps:cNvSpPr>
                            <a:spLocks noChangeArrowheads="1"/>
                          </wps:cNvSpPr>
                          <wps:spPr bwMode="auto">
                            <a:xfrm>
                              <a:off x="5257" y="2888"/>
                              <a:ext cx="8" cy="2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2" name="Rectangle 992"/>
                          <wps:cNvSpPr>
                            <a:spLocks noChangeArrowheads="1"/>
                          </wps:cNvSpPr>
                          <wps:spPr bwMode="auto">
                            <a:xfrm>
                              <a:off x="5241" y="28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3" name="Rectangle 993"/>
                          <wps:cNvSpPr>
                            <a:spLocks noChangeArrowheads="1"/>
                          </wps:cNvSpPr>
                          <wps:spPr bwMode="auto">
                            <a:xfrm>
                              <a:off x="0"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4" name="Rectangle 994"/>
                          <wps:cNvSpPr>
                            <a:spLocks noChangeArrowheads="1"/>
                          </wps:cNvSpPr>
                          <wps:spPr bwMode="auto">
                            <a:xfrm>
                              <a:off x="16"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5" name="Rectangle 995"/>
                          <wps:cNvSpPr>
                            <a:spLocks noChangeArrowheads="1"/>
                          </wps:cNvSpPr>
                          <wps:spPr bwMode="auto">
                            <a:xfrm>
                              <a:off x="5241"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6" name="Rectangle 996"/>
                          <wps:cNvSpPr>
                            <a:spLocks noChangeArrowheads="1"/>
                          </wps:cNvSpPr>
                          <wps:spPr bwMode="auto">
                            <a:xfrm>
                              <a:off x="5257"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7" name="Line 997"/>
                          <wps:cNvCnPr/>
                          <wps:spPr bwMode="auto">
                            <a:xfrm>
                              <a:off x="244"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58" name="Rectangle 998"/>
                          <wps:cNvSpPr>
                            <a:spLocks noChangeArrowheads="1"/>
                          </wps:cNvSpPr>
                          <wps:spPr bwMode="auto">
                            <a:xfrm>
                              <a:off x="244"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59" name="Line 999"/>
                          <wps:cNvCnPr/>
                          <wps:spPr bwMode="auto">
                            <a:xfrm>
                              <a:off x="1184"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0" name="Rectangle 1000"/>
                          <wps:cNvSpPr>
                            <a:spLocks noChangeArrowheads="1"/>
                          </wps:cNvSpPr>
                          <wps:spPr bwMode="auto">
                            <a:xfrm>
                              <a:off x="1184"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61" name="Line 1001"/>
                          <wps:cNvCnPr/>
                          <wps:spPr bwMode="auto">
                            <a:xfrm>
                              <a:off x="1798"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2" name="Rectangle 1002"/>
                          <wps:cNvSpPr>
                            <a:spLocks noChangeArrowheads="1"/>
                          </wps:cNvSpPr>
                          <wps:spPr bwMode="auto">
                            <a:xfrm>
                              <a:off x="1798"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63" name="Line 1003"/>
                          <wps:cNvCnPr/>
                          <wps:spPr bwMode="auto">
                            <a:xfrm>
                              <a:off x="2661"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4" name="Rectangle 1004"/>
                          <wps:cNvSpPr>
                            <a:spLocks noChangeArrowheads="1"/>
                          </wps:cNvSpPr>
                          <wps:spPr bwMode="auto">
                            <a:xfrm>
                              <a:off x="2661"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65" name="Line 1005"/>
                          <wps:cNvCnPr/>
                          <wps:spPr bwMode="auto">
                            <a:xfrm>
                              <a:off x="3524"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6" name="Rectangle 1006"/>
                          <wps:cNvSpPr>
                            <a:spLocks noChangeArrowheads="1"/>
                          </wps:cNvSpPr>
                          <wps:spPr bwMode="auto">
                            <a:xfrm>
                              <a:off x="3524"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67" name="Line 1007"/>
                          <wps:cNvCnPr/>
                          <wps:spPr bwMode="auto">
                            <a:xfrm>
                              <a:off x="4386"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8" name="Rectangle 1008"/>
                          <wps:cNvSpPr>
                            <a:spLocks noChangeArrowheads="1"/>
                          </wps:cNvSpPr>
                          <wps:spPr bwMode="auto">
                            <a:xfrm>
                              <a:off x="4386"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69" name="Line 1009"/>
                          <wps:cNvCnPr/>
                          <wps:spPr bwMode="auto">
                            <a:xfrm>
                              <a:off x="2014"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0" name="Rectangle 1010"/>
                          <wps:cNvSpPr>
                            <a:spLocks noChangeArrowheads="1"/>
                          </wps:cNvSpPr>
                          <wps:spPr bwMode="auto">
                            <a:xfrm>
                              <a:off x="2014"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71" name="Line 1011"/>
                          <wps:cNvCnPr/>
                          <wps:spPr bwMode="auto">
                            <a:xfrm>
                              <a:off x="2229"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2" name="Rectangle 1012"/>
                          <wps:cNvSpPr>
                            <a:spLocks noChangeArrowheads="1"/>
                          </wps:cNvSpPr>
                          <wps:spPr bwMode="auto">
                            <a:xfrm>
                              <a:off x="2229"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73" name="Line 1013"/>
                          <wps:cNvCnPr/>
                          <wps:spPr bwMode="auto">
                            <a:xfrm>
                              <a:off x="2445"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4" name="Rectangle 1014"/>
                          <wps:cNvSpPr>
                            <a:spLocks noChangeArrowheads="1"/>
                          </wps:cNvSpPr>
                          <wps:spPr bwMode="auto">
                            <a:xfrm>
                              <a:off x="2445"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75" name="Line 1015"/>
                          <wps:cNvCnPr/>
                          <wps:spPr bwMode="auto">
                            <a:xfrm>
                              <a:off x="2877"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6" name="Rectangle 1016"/>
                          <wps:cNvSpPr>
                            <a:spLocks noChangeArrowheads="1"/>
                          </wps:cNvSpPr>
                          <wps:spPr bwMode="auto">
                            <a:xfrm>
                              <a:off x="2877" y="1548"/>
                              <a:ext cx="7"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77" name="Line 1017"/>
                          <wps:cNvCnPr/>
                          <wps:spPr bwMode="auto">
                            <a:xfrm>
                              <a:off x="3092"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78" name="Rectangle 1018"/>
                          <wps:cNvSpPr>
                            <a:spLocks noChangeArrowheads="1"/>
                          </wps:cNvSpPr>
                          <wps:spPr bwMode="auto">
                            <a:xfrm>
                              <a:off x="3092"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79" name="Line 1019"/>
                          <wps:cNvCnPr/>
                          <wps:spPr bwMode="auto">
                            <a:xfrm>
                              <a:off x="3308"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0" name="Rectangle 1020"/>
                          <wps:cNvSpPr>
                            <a:spLocks noChangeArrowheads="1"/>
                          </wps:cNvSpPr>
                          <wps:spPr bwMode="auto">
                            <a:xfrm>
                              <a:off x="3308"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81" name="Line 1021"/>
                          <wps:cNvCnPr/>
                          <wps:spPr bwMode="auto">
                            <a:xfrm>
                              <a:off x="3739"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2" name="Rectangle 1022"/>
                          <wps:cNvSpPr>
                            <a:spLocks noChangeArrowheads="1"/>
                          </wps:cNvSpPr>
                          <wps:spPr bwMode="auto">
                            <a:xfrm>
                              <a:off x="3739"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83" name="Line 1023"/>
                          <wps:cNvCnPr/>
                          <wps:spPr bwMode="auto">
                            <a:xfrm>
                              <a:off x="3955"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4" name="Rectangle 1024"/>
                          <wps:cNvSpPr>
                            <a:spLocks noChangeArrowheads="1"/>
                          </wps:cNvSpPr>
                          <wps:spPr bwMode="auto">
                            <a:xfrm>
                              <a:off x="3955"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85" name="Line 1025"/>
                          <wps:cNvCnPr/>
                          <wps:spPr bwMode="auto">
                            <a:xfrm>
                              <a:off x="4171"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6" name="Rectangle 1026"/>
                          <wps:cNvSpPr>
                            <a:spLocks noChangeArrowheads="1"/>
                          </wps:cNvSpPr>
                          <wps:spPr bwMode="auto">
                            <a:xfrm>
                              <a:off x="4171"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87" name="Line 1027"/>
                          <wps:cNvCnPr/>
                          <wps:spPr bwMode="auto">
                            <a:xfrm>
                              <a:off x="4602"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8" name="Rectangle 1028"/>
                          <wps:cNvSpPr>
                            <a:spLocks noChangeArrowheads="1"/>
                          </wps:cNvSpPr>
                          <wps:spPr bwMode="auto">
                            <a:xfrm>
                              <a:off x="4602"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89" name="Line 1029"/>
                          <wps:cNvCnPr/>
                          <wps:spPr bwMode="auto">
                            <a:xfrm>
                              <a:off x="4818"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0" name="Rectangle 1030"/>
                          <wps:cNvSpPr>
                            <a:spLocks noChangeArrowheads="1"/>
                          </wps:cNvSpPr>
                          <wps:spPr bwMode="auto">
                            <a:xfrm>
                              <a:off x="4818"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1" name="Line 1031"/>
                          <wps:cNvCnPr/>
                          <wps:spPr bwMode="auto">
                            <a:xfrm>
                              <a:off x="5033" y="1548"/>
                              <a:ext cx="0" cy="134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92" name="Rectangle 1032"/>
                          <wps:cNvSpPr>
                            <a:spLocks noChangeArrowheads="1"/>
                          </wps:cNvSpPr>
                          <wps:spPr bwMode="auto">
                            <a:xfrm>
                              <a:off x="5033" y="1548"/>
                              <a:ext cx="8" cy="13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3" name="Rectangle 1033"/>
                          <wps:cNvSpPr>
                            <a:spLocks noChangeArrowheads="1"/>
                          </wps:cNvSpPr>
                          <wps:spPr bwMode="auto">
                            <a:xfrm>
                              <a:off x="5241" y="372"/>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4" name="Rectangle 1034"/>
                          <wps:cNvSpPr>
                            <a:spLocks noChangeArrowheads="1"/>
                          </wps:cNvSpPr>
                          <wps:spPr bwMode="auto">
                            <a:xfrm>
                              <a:off x="5241" y="358"/>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5" name="Rectangle 1035"/>
                          <wps:cNvSpPr>
                            <a:spLocks noChangeArrowheads="1"/>
                          </wps:cNvSpPr>
                          <wps:spPr bwMode="auto">
                            <a:xfrm>
                              <a:off x="24" y="358"/>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6" name="Rectangle 1036"/>
                          <wps:cNvSpPr>
                            <a:spLocks noChangeArrowheads="1"/>
                          </wps:cNvSpPr>
                          <wps:spPr bwMode="auto">
                            <a:xfrm>
                              <a:off x="24" y="372"/>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7" name="Rectangle 1037"/>
                          <wps:cNvSpPr>
                            <a:spLocks noChangeArrowheads="1"/>
                          </wps:cNvSpPr>
                          <wps:spPr bwMode="auto">
                            <a:xfrm>
                              <a:off x="5241" y="610"/>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98" name="Rectangle 1038"/>
                          <wps:cNvSpPr>
                            <a:spLocks noChangeArrowheads="1"/>
                          </wps:cNvSpPr>
                          <wps:spPr bwMode="auto">
                            <a:xfrm>
                              <a:off x="5241" y="596"/>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grpSp>
                      <wps:wsp>
                        <wps:cNvPr id="3399" name="Rectangle 1040"/>
                        <wps:cNvSpPr>
                          <a:spLocks noChangeArrowheads="1"/>
                        </wps:cNvSpPr>
                        <wps:spPr bwMode="auto">
                          <a:xfrm>
                            <a:off x="24" y="596"/>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00" name="Rectangle 1041"/>
                        <wps:cNvSpPr>
                          <a:spLocks noChangeArrowheads="1"/>
                        </wps:cNvSpPr>
                        <wps:spPr bwMode="auto">
                          <a:xfrm>
                            <a:off x="24" y="61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01" name="Line 1042"/>
                        <wps:cNvCnPr/>
                        <wps:spPr bwMode="auto">
                          <a:xfrm>
                            <a:off x="3528" y="788"/>
                            <a:ext cx="17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2" name="Rectangle 1043"/>
                        <wps:cNvSpPr>
                          <a:spLocks noChangeArrowheads="1"/>
                        </wps:cNvSpPr>
                        <wps:spPr bwMode="auto">
                          <a:xfrm>
                            <a:off x="3528" y="788"/>
                            <a:ext cx="17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03" name="Line 1044"/>
                        <wps:cNvCnPr/>
                        <wps:spPr bwMode="auto">
                          <a:xfrm>
                            <a:off x="3528" y="878"/>
                            <a:ext cx="17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4" name="Rectangle 1045"/>
                        <wps:cNvSpPr>
                          <a:spLocks noChangeArrowheads="1"/>
                        </wps:cNvSpPr>
                        <wps:spPr bwMode="auto">
                          <a:xfrm>
                            <a:off x="3528" y="878"/>
                            <a:ext cx="17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05" name="Line 1046"/>
                        <wps:cNvCnPr/>
                        <wps:spPr bwMode="auto">
                          <a:xfrm>
                            <a:off x="3528" y="968"/>
                            <a:ext cx="17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6" name="Rectangle 1047"/>
                        <wps:cNvSpPr>
                          <a:spLocks noChangeArrowheads="1"/>
                        </wps:cNvSpPr>
                        <wps:spPr bwMode="auto">
                          <a:xfrm>
                            <a:off x="3528" y="968"/>
                            <a:ext cx="17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07" name="Line 1048"/>
                        <wps:cNvCnPr/>
                        <wps:spPr bwMode="auto">
                          <a:xfrm>
                            <a:off x="3528" y="1058"/>
                            <a:ext cx="172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8" name="Rectangle 1049"/>
                        <wps:cNvSpPr>
                          <a:spLocks noChangeArrowheads="1"/>
                        </wps:cNvSpPr>
                        <wps:spPr bwMode="auto">
                          <a:xfrm>
                            <a:off x="3528" y="1058"/>
                            <a:ext cx="1726"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09" name="Line 1050"/>
                        <wps:cNvCnPr/>
                        <wps:spPr bwMode="auto">
                          <a:xfrm>
                            <a:off x="1188" y="1148"/>
                            <a:ext cx="1262"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10" name="Rectangle 1051"/>
                        <wps:cNvSpPr>
                          <a:spLocks noChangeArrowheads="1"/>
                        </wps:cNvSpPr>
                        <wps:spPr bwMode="auto">
                          <a:xfrm>
                            <a:off x="1188" y="1148"/>
                            <a:ext cx="1262"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1" name="Rectangle 1052"/>
                        <wps:cNvSpPr>
                          <a:spLocks noChangeArrowheads="1"/>
                        </wps:cNvSpPr>
                        <wps:spPr bwMode="auto">
                          <a:xfrm>
                            <a:off x="5241" y="1250"/>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2" name="Rectangle 1053"/>
                        <wps:cNvSpPr>
                          <a:spLocks noChangeArrowheads="1"/>
                        </wps:cNvSpPr>
                        <wps:spPr bwMode="auto">
                          <a:xfrm>
                            <a:off x="5241" y="1236"/>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3" name="Rectangle 1054"/>
                        <wps:cNvSpPr>
                          <a:spLocks noChangeArrowheads="1"/>
                        </wps:cNvSpPr>
                        <wps:spPr bwMode="auto">
                          <a:xfrm>
                            <a:off x="24" y="1236"/>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4" name="Rectangle 1055"/>
                        <wps:cNvSpPr>
                          <a:spLocks noChangeArrowheads="1"/>
                        </wps:cNvSpPr>
                        <wps:spPr bwMode="auto">
                          <a:xfrm>
                            <a:off x="24" y="125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5" name="Rectangle 1056"/>
                        <wps:cNvSpPr>
                          <a:spLocks noChangeArrowheads="1"/>
                        </wps:cNvSpPr>
                        <wps:spPr bwMode="auto">
                          <a:xfrm>
                            <a:off x="1806" y="1337"/>
                            <a:ext cx="343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6" name="Rectangle 1057"/>
                        <wps:cNvSpPr>
                          <a:spLocks noChangeArrowheads="1"/>
                        </wps:cNvSpPr>
                        <wps:spPr bwMode="auto">
                          <a:xfrm>
                            <a:off x="1806" y="1351"/>
                            <a:ext cx="343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7" name="Rectangle 1058"/>
                        <wps:cNvSpPr>
                          <a:spLocks noChangeArrowheads="1"/>
                        </wps:cNvSpPr>
                        <wps:spPr bwMode="auto">
                          <a:xfrm>
                            <a:off x="5241" y="133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8" name="Rectangle 1059"/>
                        <wps:cNvSpPr>
                          <a:spLocks noChangeArrowheads="1"/>
                        </wps:cNvSpPr>
                        <wps:spPr bwMode="auto">
                          <a:xfrm>
                            <a:off x="5241" y="135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19" name="Line 1060"/>
                        <wps:cNvCnPr/>
                        <wps:spPr bwMode="auto">
                          <a:xfrm>
                            <a:off x="1806" y="1439"/>
                            <a:ext cx="34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0" name="Rectangle 1061"/>
                        <wps:cNvSpPr>
                          <a:spLocks noChangeArrowheads="1"/>
                        </wps:cNvSpPr>
                        <wps:spPr bwMode="auto">
                          <a:xfrm>
                            <a:off x="1806" y="1439"/>
                            <a:ext cx="3435"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1" name="Rectangle 1062"/>
                        <wps:cNvSpPr>
                          <a:spLocks noChangeArrowheads="1"/>
                        </wps:cNvSpPr>
                        <wps:spPr bwMode="auto">
                          <a:xfrm>
                            <a:off x="5241" y="1541"/>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2" name="Rectangle 1063"/>
                        <wps:cNvSpPr>
                          <a:spLocks noChangeArrowheads="1"/>
                        </wps:cNvSpPr>
                        <wps:spPr bwMode="auto">
                          <a:xfrm>
                            <a:off x="5241" y="1527"/>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3" name="Rectangle 1064"/>
                        <wps:cNvSpPr>
                          <a:spLocks noChangeArrowheads="1"/>
                        </wps:cNvSpPr>
                        <wps:spPr bwMode="auto">
                          <a:xfrm>
                            <a:off x="24" y="1527"/>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4" name="Rectangle 1065"/>
                        <wps:cNvSpPr>
                          <a:spLocks noChangeArrowheads="1"/>
                        </wps:cNvSpPr>
                        <wps:spPr bwMode="auto">
                          <a:xfrm>
                            <a:off x="24" y="1541"/>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5" name="Line 1066"/>
                        <wps:cNvCnPr/>
                        <wps:spPr bwMode="auto">
                          <a:xfrm>
                            <a:off x="24" y="163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6" name="Rectangle 1067"/>
                        <wps:cNvSpPr>
                          <a:spLocks noChangeArrowheads="1"/>
                        </wps:cNvSpPr>
                        <wps:spPr bwMode="auto">
                          <a:xfrm>
                            <a:off x="24" y="163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7" name="Line 1068"/>
                        <wps:cNvCnPr/>
                        <wps:spPr bwMode="auto">
                          <a:xfrm>
                            <a:off x="24" y="172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8" name="Rectangle 1069"/>
                        <wps:cNvSpPr>
                          <a:spLocks noChangeArrowheads="1"/>
                        </wps:cNvSpPr>
                        <wps:spPr bwMode="auto">
                          <a:xfrm>
                            <a:off x="24" y="172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29" name="Line 1070"/>
                        <wps:cNvCnPr/>
                        <wps:spPr bwMode="auto">
                          <a:xfrm>
                            <a:off x="24" y="181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0" name="Rectangle 1071"/>
                        <wps:cNvSpPr>
                          <a:spLocks noChangeArrowheads="1"/>
                        </wps:cNvSpPr>
                        <wps:spPr bwMode="auto">
                          <a:xfrm>
                            <a:off x="24" y="181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31" name="Line 1072"/>
                        <wps:cNvCnPr/>
                        <wps:spPr bwMode="auto">
                          <a:xfrm>
                            <a:off x="24" y="190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2" name="Rectangle 1073"/>
                        <wps:cNvSpPr>
                          <a:spLocks noChangeArrowheads="1"/>
                        </wps:cNvSpPr>
                        <wps:spPr bwMode="auto">
                          <a:xfrm>
                            <a:off x="24" y="190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33" name="Line 1074"/>
                        <wps:cNvCnPr/>
                        <wps:spPr bwMode="auto">
                          <a:xfrm>
                            <a:off x="24" y="199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4" name="Rectangle 1075"/>
                        <wps:cNvSpPr>
                          <a:spLocks noChangeArrowheads="1"/>
                        </wps:cNvSpPr>
                        <wps:spPr bwMode="auto">
                          <a:xfrm>
                            <a:off x="24" y="199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35" name="Line 1076"/>
                        <wps:cNvCnPr/>
                        <wps:spPr bwMode="auto">
                          <a:xfrm>
                            <a:off x="24" y="208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6" name="Rectangle 1077"/>
                        <wps:cNvSpPr>
                          <a:spLocks noChangeArrowheads="1"/>
                        </wps:cNvSpPr>
                        <wps:spPr bwMode="auto">
                          <a:xfrm>
                            <a:off x="24" y="208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37" name="Line 1078"/>
                        <wps:cNvCnPr/>
                        <wps:spPr bwMode="auto">
                          <a:xfrm>
                            <a:off x="24" y="217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38" name="Rectangle 1079"/>
                        <wps:cNvSpPr>
                          <a:spLocks noChangeArrowheads="1"/>
                        </wps:cNvSpPr>
                        <wps:spPr bwMode="auto">
                          <a:xfrm>
                            <a:off x="24" y="217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39" name="Line 1080"/>
                        <wps:cNvCnPr/>
                        <wps:spPr bwMode="auto">
                          <a:xfrm>
                            <a:off x="24" y="226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0" name="Rectangle 1081"/>
                        <wps:cNvSpPr>
                          <a:spLocks noChangeArrowheads="1"/>
                        </wps:cNvSpPr>
                        <wps:spPr bwMode="auto">
                          <a:xfrm>
                            <a:off x="24" y="226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1" name="Line 1082"/>
                        <wps:cNvCnPr/>
                        <wps:spPr bwMode="auto">
                          <a:xfrm>
                            <a:off x="24" y="235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2" name="Rectangle 1083"/>
                        <wps:cNvSpPr>
                          <a:spLocks noChangeArrowheads="1"/>
                        </wps:cNvSpPr>
                        <wps:spPr bwMode="auto">
                          <a:xfrm>
                            <a:off x="24" y="235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3" name="Line 1084"/>
                        <wps:cNvCnPr/>
                        <wps:spPr bwMode="auto">
                          <a:xfrm>
                            <a:off x="24" y="244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4" name="Rectangle 1085"/>
                        <wps:cNvSpPr>
                          <a:spLocks noChangeArrowheads="1"/>
                        </wps:cNvSpPr>
                        <wps:spPr bwMode="auto">
                          <a:xfrm>
                            <a:off x="24" y="244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5" name="Line 1086"/>
                        <wps:cNvCnPr/>
                        <wps:spPr bwMode="auto">
                          <a:xfrm>
                            <a:off x="24" y="253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6" name="Rectangle 1087"/>
                        <wps:cNvSpPr>
                          <a:spLocks noChangeArrowheads="1"/>
                        </wps:cNvSpPr>
                        <wps:spPr bwMode="auto">
                          <a:xfrm>
                            <a:off x="24" y="253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7" name="Line 1088"/>
                        <wps:cNvCnPr/>
                        <wps:spPr bwMode="auto">
                          <a:xfrm>
                            <a:off x="24" y="262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8" name="Rectangle 1089"/>
                        <wps:cNvSpPr>
                          <a:spLocks noChangeArrowheads="1"/>
                        </wps:cNvSpPr>
                        <wps:spPr bwMode="auto">
                          <a:xfrm>
                            <a:off x="24" y="262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49" name="Line 1090"/>
                        <wps:cNvCnPr/>
                        <wps:spPr bwMode="auto">
                          <a:xfrm>
                            <a:off x="24" y="271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50" name="Rectangle 1091"/>
                        <wps:cNvSpPr>
                          <a:spLocks noChangeArrowheads="1"/>
                        </wps:cNvSpPr>
                        <wps:spPr bwMode="auto">
                          <a:xfrm>
                            <a:off x="24" y="271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51" name="Line 1092"/>
                        <wps:cNvCnPr/>
                        <wps:spPr bwMode="auto">
                          <a:xfrm>
                            <a:off x="24" y="2800"/>
                            <a:ext cx="5217"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52" name="Rectangle 1093"/>
                        <wps:cNvSpPr>
                          <a:spLocks noChangeArrowheads="1"/>
                        </wps:cNvSpPr>
                        <wps:spPr bwMode="auto">
                          <a:xfrm>
                            <a:off x="24" y="2800"/>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53" name="Rectangle 1094"/>
                        <wps:cNvSpPr>
                          <a:spLocks noChangeArrowheads="1"/>
                        </wps:cNvSpPr>
                        <wps:spPr bwMode="auto">
                          <a:xfrm>
                            <a:off x="5241" y="2902"/>
                            <a:ext cx="24"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54" name="Rectangle 1095"/>
                        <wps:cNvSpPr>
                          <a:spLocks noChangeArrowheads="1"/>
                        </wps:cNvSpPr>
                        <wps:spPr bwMode="auto">
                          <a:xfrm>
                            <a:off x="5241" y="2888"/>
                            <a:ext cx="8"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55" name="Rectangle 1096"/>
                        <wps:cNvSpPr>
                          <a:spLocks noChangeArrowheads="1"/>
                        </wps:cNvSpPr>
                        <wps:spPr bwMode="auto">
                          <a:xfrm>
                            <a:off x="24" y="2888"/>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456" name="Rectangle 1097"/>
                        <wps:cNvSpPr>
                          <a:spLocks noChangeArrowheads="1"/>
                        </wps:cNvSpPr>
                        <wps:spPr bwMode="auto">
                          <a:xfrm>
                            <a:off x="24" y="2902"/>
                            <a:ext cx="5217" cy="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g:wgp>
                  </a:graphicData>
                </a:graphic>
                <wp14:sizeRelV relativeFrom="margin">
                  <wp14:pctHeight>0</wp14:pctHeight>
                </wp14:sizeRelV>
              </wp:anchor>
            </w:drawing>
          </mc:Choice>
          <mc:Fallback>
            <w:pict>
              <v:group w14:anchorId="63BA754B" id="Group 838" o:spid="_x0000_s2930" style="position:absolute;left:0;text-align:left;margin-left:-3.2pt;margin-top:-.2pt;width:658.1pt;height:371.85pt;z-index:251937792;mso-position-horizontal-relative:margin;mso-height-relative:margin" coordsize="5265,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">
                <v:rect id="AutoShape 837" o:spid="_x0000_s2931" style="position:absolute;left:8;width:5249;height:3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" filled="f" stroked="f">
                  <o:lock v:ext="edit" aspectratio="t" text="t"/>
                </v:rect>
                <v:group id="Group 1039" o:spid="_x0000_s2932" style="position:absolute;top:13;width:5265;height:3149" coordorigin=",13" coordsize="5265,3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">
                  <v:rect id="Rectangle 839" o:spid="_x0000_s2933" style="position:absolute;left:28;top:706;width:818;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NOMBRE DEL PROYECTO:</w:t>
                          </w:r>
                        </w:p>
                      </w:txbxContent>
                    </v:textbox>
                  </v:rect>
                  <v:rect id="Rectangle 840" o:spid="_x0000_s2934" style="position:absolute;left:2681;top:706;width:523;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SUBPROGRAMA:</w:t>
                          </w:r>
                        </w:p>
                      </w:txbxContent>
                    </v:textbox>
                  </v:rect>
                  <v:rect id="Rectangle 841" o:spid="_x0000_s2935" style="position:absolute;left:28;top:796;width:39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PROGRAMA:</w:t>
                          </w:r>
                        </w:p>
                      </w:txbxContent>
                    </v:textbox>
                  </v:rect>
                  <v:rect id="Rectangle 842" o:spid="_x0000_s2936" style="position:absolute;left:2681;top:796;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DISTRITO:</w:t>
                          </w:r>
                        </w:p>
                      </w:txbxContent>
                    </v:textbox>
                  </v:rect>
                  <v:rect id="Rectangle 843" o:spid="_x0000_s2937" style="position:absolute;left:28;top:886;width:2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REGION:</w:t>
                          </w:r>
                        </w:p>
                      </w:txbxContent>
                    </v:textbox>
                  </v:rect>
                  <v:rect id="Rectangle 844" o:spid="_x0000_s2938" style="position:absolute;left:2681;top:886;width:38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LOCALIDAD:</w:t>
                          </w:r>
                        </w:p>
                      </w:txbxContent>
                    </v:textbox>
                  </v:rect>
                  <v:rect id="Rectangle 845" o:spid="_x0000_s2939" style="position:absolute;left:28;top:976;width:35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MUNICIPIO:</w:t>
                          </w:r>
                        </w:p>
                      </w:txbxContent>
                    </v:textbox>
                  </v:rect>
                  <v:rect id="Rectangle 846" o:spid="_x0000_s2940" style="position:absolute;left:2681;top:976;width:103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TERMINACIÓN:</w:t>
                          </w:r>
                        </w:p>
                      </w:txbxContent>
                    </v:textbox>
                  </v:rect>
                  <v:rect id="Rectangle 847" o:spid="_x0000_s2941" style="position:absolute;left:28;top:1066;width:77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6"/>
                              <w:szCs w:val="16"/>
                            </w:rPr>
                            <w:t>FECHA PROG. DE INICIO:</w:t>
                          </w:r>
                        </w:p>
                      </w:txbxContent>
                    </v:textbox>
                  </v:rect>
                  <v:rect id="Rectangle 848" o:spid="_x0000_s2942" style="position:absolute;left:1893;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w:t>
                          </w:r>
                        </w:p>
                      </w:txbxContent>
                    </v:textbox>
                  </v:rect>
                  <v:rect id="Rectangle 849" o:spid="_x0000_s2943" style="position:absolute;left:2108;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2</w:t>
                          </w:r>
                        </w:p>
                      </w:txbxContent>
                    </v:textbox>
                  </v:rect>
                  <v:rect id="Rectangle 850" o:spid="_x0000_s2944" style="position:absolute;left:2324;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3</w:t>
                          </w:r>
                        </w:p>
                      </w:txbxContent>
                    </v:textbox>
                  </v:rect>
                  <v:rect id="Rectangle 851" o:spid="_x0000_s2945" style="position:absolute;left:2540;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4</w:t>
                          </w:r>
                        </w:p>
                      </w:txbxContent>
                    </v:textbox>
                  </v:rect>
                  <v:rect id="Rectangle 852" o:spid="_x0000_s2946" style="position:absolute;left:2755;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5</w:t>
                          </w:r>
                        </w:p>
                      </w:txbxContent>
                    </v:textbox>
                  </v:rect>
                  <v:rect id="Rectangle 853" o:spid="_x0000_s2947" style="position:absolute;left:2971;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6</w:t>
                          </w:r>
                        </w:p>
                      </w:txbxContent>
                    </v:textbox>
                  </v:rect>
                  <v:rect id="Rectangle 854" o:spid="_x0000_s2948" style="position:absolute;left:3187;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7</w:t>
                          </w:r>
                        </w:p>
                      </w:txbxContent>
                    </v:textbox>
                  </v:rect>
                  <v:rect id="Rectangle 855" o:spid="_x0000_s2949" style="position:absolute;left:3402;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8</w:t>
                          </w:r>
                        </w:p>
                      </w:txbxContent>
                    </v:textbox>
                  </v:rect>
                  <v:rect id="Rectangle 856" o:spid="_x0000_s2950" style="position:absolute;left:3618;top:1451;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9</w:t>
                          </w:r>
                        </w:p>
                      </w:txbxContent>
                    </v:textbox>
                  </v:rect>
                  <v:rect id="Rectangle 857" o:spid="_x0000_s2951" style="position:absolute;left:3813;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10</w:t>
                          </w:r>
                        </w:p>
                      </w:txbxContent>
                    </v:textbox>
                  </v:rect>
                  <v:rect id="Rectangle 858" o:spid="_x0000_s2952" style="position:absolute;left:4028;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11</w:t>
                          </w:r>
                        </w:p>
                      </w:txbxContent>
                    </v:textbox>
                  </v:rect>
                  <v:rect id="Rectangle 859" o:spid="_x0000_s2953" style="position:absolute;left:4244;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12</w:t>
                          </w:r>
                        </w:p>
                      </w:txbxContent>
                    </v:textbox>
                  </v:rect>
                  <v:rect id="Rectangle 860" o:spid="_x0000_s2954" style="position:absolute;left:4460;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13</w:t>
                          </w:r>
                        </w:p>
                      </w:txbxContent>
                    </v:textbox>
                  </v:rect>
                  <v:rect id="Rectangle 861" o:spid="_x0000_s2955" style="position:absolute;left:4676;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14</w:t>
                          </w:r>
                        </w:p>
                      </w:txbxContent>
                    </v:textbox>
                  </v:rect>
                  <v:rect id="Rectangle 862" o:spid="_x0000_s2956" style="position:absolute;left:4891;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DX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J4wSub8ITkOt/AAAA//8DAFBLAQItABQABgAIAAAAIQDb4fbL7gAAAIUBAAATAAAAAAAA&#10;AAAAAAAAAAAAAABbQ29udGVudF9UeXBlc10ueG1sUEsBAi0AFAAGAAgAAAAhAFr0LFu/AAAAFQEA&#10;AAsAAAAAAAAAAAAAAAAAHwEAAF9yZWxzLy5yZWxzUEsBAi0AFAAGAAgAAAAhAC65gNf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15</w:t>
                          </w:r>
                        </w:p>
                      </w:txbxContent>
                    </v:textbox>
                  </v:rect>
                  <v:rect id="Rectangle 863" o:spid="_x0000_s2957" style="position:absolute;left:5107;top:1451;width:72;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8"/>
                              <w:szCs w:val="18"/>
                            </w:rPr>
                            <w:t>16</w:t>
                          </w:r>
                        </w:p>
                      </w:txbxContent>
                    </v:textbox>
                  </v:rect>
                  <v:rect id="Rectangle 864" o:spid="_x0000_s2958" style="position:absolute;left:112;top:163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1</w:t>
                          </w:r>
                        </w:p>
                      </w:txbxContent>
                    </v:textbox>
                  </v:rect>
                  <v:rect id="Rectangle 865" o:spid="_x0000_s2959" style="position:absolute;left:261;top:1650;width:224;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ADMON.</w:t>
                          </w:r>
                        </w:p>
                      </w:txbxContent>
                    </v:textbox>
                  </v:rect>
                  <v:rect id="Rectangle 866" o:spid="_x0000_s2960" style="position:absolute;left:112;top:172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2</w:t>
                          </w:r>
                        </w:p>
                      </w:txbxContent>
                    </v:textbox>
                  </v:rect>
                  <v:rect id="Rectangle 867" o:spid="_x0000_s2961" style="position:absolute;left:261;top:1740;width:32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CONTADOR</w:t>
                          </w:r>
                        </w:p>
                      </w:txbxContent>
                    </v:textbox>
                  </v:rect>
                  <v:rect id="Rectangle 868" o:spid="_x0000_s2962" style="position:absolute;left:112;top:181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3</w:t>
                          </w:r>
                        </w:p>
                      </w:txbxContent>
                    </v:textbox>
                  </v:rect>
                  <v:rect id="Rectangle 869" o:spid="_x0000_s2963" style="position:absolute;left:261;top:1830;width:32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RESIDENTE</w:t>
                          </w:r>
                        </w:p>
                      </w:txbxContent>
                    </v:textbox>
                  </v:rect>
                  <v:rect id="Rectangle 870" o:spid="_x0000_s2964" style="position:absolute;left:112;top:190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4</w:t>
                          </w:r>
                        </w:p>
                      </w:txbxContent>
                    </v:textbox>
                  </v:rect>
                  <v:rect id="Rectangle 871" o:spid="_x0000_s2965" style="position:absolute;left:261;top:1920;width:2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LOR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Jkxiub8ITkOt/AAAA//8DAFBLAQItABQABgAIAAAAIQDb4fbL7gAAAIUBAAATAAAAAAAA&#10;AAAAAAAAAAAAAABbQ29udGVudF9UeXBlc10ueG1sUEsBAi0AFAAGAAgAAAAhAFr0LFu/AAAAFQEA&#10;AAsAAAAAAAAAAAAAAAAAHwEAAF9yZWxzLy5yZWxzUEsBAi0AFAAGAAgAAAAhAMQss5H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CHOFER</w:t>
                          </w:r>
                        </w:p>
                      </w:txbxContent>
                    </v:textbox>
                  </v:rect>
                  <v:rect id="Rectangle 872" o:spid="_x0000_s2966" style="position:absolute;left:112;top:199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5</w:t>
                          </w:r>
                        </w:p>
                      </w:txbxContent>
                    </v:textbox>
                  </v:rect>
                  <v:rect id="Rectangle 873" o:spid="_x0000_s2967" style="position:absolute;left:261;top:2010;width:26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VELADOR</w:t>
                          </w:r>
                        </w:p>
                      </w:txbxContent>
                    </v:textbox>
                  </v:rect>
                  <v:rect id="Rectangle 874" o:spid="_x0000_s2968" style="position:absolute;left:112;top:208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Svl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PqDIbzfhCcgZy8AAAD//wMAUEsBAi0AFAAGAAgAAAAhANvh9svuAAAAhQEAABMAAAAAAAAA&#10;AAAAAAAAAAAAAFtDb250ZW50X1R5cGVzXS54bWxQSwECLQAUAAYACAAAACEAWvQsW78AAAAVAQAA&#10;CwAAAAAAAAAAAAAAAAAfAQAAX3JlbHMvLnJlbHNQSwECLQAUAAYACAAAACEAS8Ur5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6</w:t>
                          </w:r>
                        </w:p>
                      </w:txbxContent>
                    </v:textbox>
                  </v:rect>
                  <v:rect id="Rectangle 875" o:spid="_x0000_s2969" style="position:absolute;left:261;top:2100;width:688;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AUXILIAR RESPONSABLE</w:t>
                          </w:r>
                        </w:p>
                      </w:txbxContent>
                    </v:textbox>
                  </v:rect>
                  <v:rect id="Rectangle 876" o:spid="_x0000_s2970" style="position:absolute;left:112;top:2177;width:3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color w:val="000000"/>
                              <w:kern w:val="24"/>
                              <w:sz w:val="18"/>
                              <w:szCs w:val="18"/>
                            </w:rPr>
                            <w:t>7</w:t>
                          </w:r>
                        </w:p>
                      </w:txbxContent>
                    </v:textbox>
                  </v:rect>
                  <v:rect id="Rectangle 877" o:spid="_x0000_s2971" style="position:absolute;left:261;top:2190;width:311;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color w:val="000000"/>
                              <w:kern w:val="24"/>
                              <w:sz w:val="14"/>
                              <w:szCs w:val="14"/>
                            </w:rPr>
                            <w:t>DIBUJANTE</w:t>
                          </w:r>
                        </w:p>
                      </w:txbxContent>
                    </v:textbox>
                  </v:rect>
                  <v:rect id="Rectangle 878" o:spid="_x0000_s2972" style="position:absolute;left:521;top:3088;width:317;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EMPRESA</w:t>
                          </w:r>
                        </w:p>
                      </w:txbxContent>
                    </v:textbox>
                  </v:rect>
                  <v:rect id="Rectangle 879" o:spid="_x0000_s2973" style="position:absolute;left:3543;top:3088;width:80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REPRESENTANTE LEGAL</w:t>
                          </w:r>
                        </w:p>
                      </w:txbxContent>
                    </v:textbox>
                  </v:rect>
                  <v:rect id="Rectangle 880" o:spid="_x0000_s2974" style="position:absolute;left:1952;top:13;width:1181;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GOBIERNO DEL ESTADO DE OAXACA</w:t>
                          </w:r>
                        </w:p>
                      </w:txbxContent>
                    </v:textbox>
                  </v:rect>
                  <v:rect id="Rectangle 881" o:spid="_x0000_s2975" style="position:absolute;left:1299;top:103;width:2670;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16"/>
                              <w:szCs w:val="16"/>
                            </w:rPr>
                            <w:t>INSTITUTO OAXAQUEÑO CONSTRUCTOR DE INFRAESTRUCTURA  EDUCATIVA</w:t>
                          </w:r>
                        </w:p>
                      </w:txbxContent>
                    </v:textbox>
                  </v:rect>
                  <v:rect id="Rectangle 883" o:spid="_x0000_s2976" style="position:absolute;left:253;top:406;width:4200;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 xml:space="preserve">PROGRAMA DE MONTO MENSUAL DE UTILIZACIÓN DEL PERSONAL PROFESIONAL, ADMINISTRATIVO Y DE </w:t>
                          </w:r>
                        </w:p>
                      </w:txbxContent>
                    </v:textbox>
                  </v:rect>
                  <v:rect id="Rectangle 884" o:spid="_x0000_s2977" style="position:absolute;left:672;top:509;width:3458;height: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ascii="Arial" w:hAnsi="Arial" w:cstheme="minorBidi"/>
                              <w:b/>
                              <w:bCs/>
                              <w:color w:val="000000"/>
                              <w:kern w:val="24"/>
                              <w:sz w:val="20"/>
                              <w:szCs w:val="20"/>
                            </w:rPr>
                            <w:t>SERVICIO ENCARGADO DE LA DIRECCIÓN, SUPERVISIÓN Y ADMON. DE LOS TRABAJOS</w:t>
                          </w:r>
                        </w:p>
                      </w:txbxContent>
                    </v:textbox>
                  </v:rect>
                  <v:rect id="Rectangle 885" o:spid="_x0000_s2978" style="position:absolute;left:79;top:1353;width:94;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No.</w:t>
                          </w:r>
                        </w:p>
                      </w:txbxContent>
                    </v:textbox>
                  </v:rect>
                  <v:rect id="Rectangle 886" o:spid="_x0000_s2979" style="position:absolute;left:518;top:1353;width:34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PERSONAL</w:t>
                          </w:r>
                        </w:p>
                      </w:txbxContent>
                    </v:textbox>
                  </v:rect>
                  <v:rect id="Rectangle 887" o:spid="_x0000_s2980" style="position:absolute;left:1320;top:1269;width:306;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IMPORTE </w:t>
                          </w:r>
                        </w:p>
                      </w:txbxContent>
                    </v:textbox>
                  </v:rect>
                  <v:rect id="Rectangle 888" o:spid="_x0000_s2981" style="position:absolute;left:1307;top:1353;width:32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 xml:space="preserve">TOTAL DE </w:t>
                          </w:r>
                        </w:p>
                      </w:txbxContent>
                    </v:textbox>
                  </v:rect>
                  <v:rect id="Rectangle 889" o:spid="_x0000_s2982" style="position:absolute;left:1295;top:1436;width:34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JORNADAS</w:t>
                          </w:r>
                        </w:p>
                      </w:txbxContent>
                    </v:textbox>
                  </v:rect>
                  <v:rect id="Rectangle 890" o:spid="_x0000_s2983" style="position:absolute;left:2155;top:125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891" o:spid="_x0000_s2984" style="position:absolute;left:3018;top:125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892" o:spid="_x0000_s2985" style="position:absolute;left:3880;top:1258;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893" o:spid="_x0000_s2986" style="position:absolute;left:4744;top:1257;width:13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q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PrDAbzfhCcgZy8AAAD//wMAUEsBAi0AFAAGAAgAAAAhANvh9svuAAAAhQEAABMAAAAAAAAA&#10;AAAAAAAAAAAAAFtDb250ZW50X1R5cGVzXS54bWxQSwECLQAUAAYACAAAACEAWvQsW78AAAAVAQAA&#10;CwAAAAAAAAAAAAAAAAAfAQAAX3JlbHMvLnJlbHNQSwECLQAUAAYACAAAACEAdr/zqs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MES</w:t>
                          </w:r>
                        </w:p>
                      </w:txbxContent>
                    </v:textbox>
                  </v:rect>
                  <v:rect id="Rectangle 894" o:spid="_x0000_s2987" style="position:absolute;left:1997;top:1360;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895" o:spid="_x0000_s2988" style="position:absolute;left:2860;top:1360;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896" o:spid="_x0000_s2989" style="position:absolute;left:3722;top:1360;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897" o:spid="_x0000_s2990" style="position:absolute;left:4585;top:1360;width:409;height: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" filled="f" stroked="f">
                    <v:textbox inset="0,0,0,0">
                      <w:txbxContent>
                        <w:p w:rsidR="00A30657" w:rsidRDefault="00A30657" w:rsidP="001E749D">
                          <w:pPr>
                            <w:pStyle w:val="NormalWeb"/>
                            <w:kinsoku w:val="0"/>
                            <w:overflowPunct w:val="0"/>
                            <w:spacing w:before="0" w:beforeAutospacing="0" w:after="0" w:afterAutospacing="0"/>
                            <w:textAlignment w:val="baseline"/>
                          </w:pPr>
                          <w:r>
                            <w:rPr>
                              <w:rFonts w:cstheme="minorBidi"/>
                              <w:b/>
                              <w:bCs/>
                              <w:color w:val="000000"/>
                              <w:kern w:val="24"/>
                              <w:sz w:val="16"/>
                              <w:szCs w:val="16"/>
                            </w:rPr>
                            <w:t>S E M A N A S</w:t>
                          </w:r>
                        </w:p>
                      </w:txbxContent>
                    </v:textbox>
                  </v:rect>
                  <v:rect id="Rectangle 898" o:spid="_x0000_s2991" style="position:absolute;top:358;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" fillcolor="black" stroked="f"/>
                  <v:rect id="Rectangle 899" o:spid="_x0000_s2992" style="position:absolute;left:16;top:37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" fillcolor="black" stroked="f"/>
                  <v:rect id="Rectangle 900" o:spid="_x0000_s2993" style="position:absolute;top:358;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" fillcolor="black" stroked="f"/>
                  <v:rect id="Rectangle 901" o:spid="_x0000_s2994" style="position:absolute;left:16;top:37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" fillcolor="black" stroked="f"/>
                  <v:rect id="Rectangle 902" o:spid="_x0000_s2995" style="position:absolute;left:16;top:59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" fillcolor="black" stroked="f"/>
                  <v:rect id="Rectangle 903" o:spid="_x0000_s2996" style="position:absolute;top:610;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" fillcolor="black" stroked="f"/>
                  <v:rect id="Rectangle 904" o:spid="_x0000_s2997" style="position:absolute;left:5241;top:37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" fillcolor="black" stroked="f"/>
                  <v:rect id="Rectangle 905" o:spid="_x0000_s2998" style="position:absolute;left:5257;top:358;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" fillcolor="black" stroked="f"/>
                  <v:line id="Line 906" o:spid="_x0000_s2999" style="position:absolute;visibility:visible;mso-wrap-style:square" from="1188,788" to="2450,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" strokeweight="0"/>
                  <v:rect id="Rectangle 907" o:spid="_x0000_s3000" style="position:absolute;left:1188;top:788;width:126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" fillcolor="black" stroked="f"/>
                  <v:line id="Line 908" o:spid="_x0000_s3001" style="position:absolute;visibility:visible;mso-wrap-style:square" from="1188,878" to="2450,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" strokeweight="0"/>
                  <v:rect id="Rectangle 909" o:spid="_x0000_s3002" style="position:absolute;left:1188;top:878;width:126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" fillcolor="black" stroked="f"/>
                  <v:line id="Line 910" o:spid="_x0000_s3003" style="position:absolute;visibility:visible;mso-wrap-style:square" from="1188,968" to="2450,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" strokeweight="0"/>
                  <v:rect id="Rectangle 911" o:spid="_x0000_s3004" style="position:absolute;left:1188;top:968;width:126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" fillcolor="black" stroked="f"/>
                  <v:line id="Line 912" o:spid="_x0000_s3005" style="position:absolute;visibility:visible;mso-wrap-style:square" from="1188,1058" to="2450,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" strokeweight="0"/>
                  <v:rect id="Rectangle 913" o:spid="_x0000_s3006" style="position:absolute;left:1188;top:1058;width:126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" fillcolor="black" stroked="f"/>
                  <v:rect id="Rectangle 914" o:spid="_x0000_s3007" style="position:absolute;left:16;top:59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" fillcolor="black" stroked="f"/>
                  <v:rect id="Rectangle 915" o:spid="_x0000_s3008" style="position:absolute;top:596;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" fillcolor="black" stroked="f"/>
                  <v:rect id="Rectangle 916" o:spid="_x0000_s3009" style="position:absolute;top:1236;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" fillcolor="black" stroked="f"/>
                  <v:rect id="Rectangle 917" o:spid="_x0000_s3010" style="position:absolute;left:16;top:125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" fillcolor="black" stroked="f"/>
                  <v:rect id="Rectangle 918" o:spid="_x0000_s3011" style="position:absolute;left:5257;top:596;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" fillcolor="black" stroked="f"/>
                  <v:rect id="Rectangle 919" o:spid="_x0000_s3012" style="position:absolute;left:5241;top:59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" fillcolor="black" stroked="f"/>
                  <v:rect id="Rectangle 920" o:spid="_x0000_s3013" style="position:absolute;top:379;width:8;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" fillcolor="black" stroked="f"/>
                  <v:rect id="Rectangle 921" o:spid="_x0000_s3014" style="position:absolute;left:16;top:379;width:8;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" fillcolor="black" stroked="f"/>
                  <v:rect id="Rectangle 922" o:spid="_x0000_s3015" style="position:absolute;left:5241;top:379;width:8;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" fillcolor="black" stroked="f"/>
                  <v:rect id="Rectangle 923" o:spid="_x0000_s3016" style="position:absolute;left:5257;top:379;width:8;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" fillcolor="black" stroked="f"/>
                  <v:rect id="Rectangle 924" o:spid="_x0000_s3017" style="position:absolute;left:5241;top:125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" fillcolor="black" stroked="f"/>
                  <v:rect id="Rectangle 925" o:spid="_x0000_s3018" style="position:absolute;left:5257;top:1236;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" fillcolor="black" stroked="f"/>
                  <v:rect id="Rectangle 926" o:spid="_x0000_s3019" style="position:absolute;left:5241;top:133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" fillcolor="black" stroked="f"/>
                  <v:line id="Line 927" o:spid="_x0000_s3020" style="position:absolute;visibility:visible;mso-wrap-style:square" from="2661,1257" to="2661,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" strokeweight="0"/>
                  <v:rect id="Rectangle 928" o:spid="_x0000_s3021" style="position:absolute;left:2661;top:1257;width:8;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" fillcolor="black" stroked="f"/>
                  <v:line id="Line 929" o:spid="_x0000_s3022" style="position:absolute;visibility:visible;mso-wrap-style:square" from="3524,1257" to="3524,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" strokeweight="0"/>
                  <v:rect id="Rectangle 930" o:spid="_x0000_s3023" style="position:absolute;left:3524;top:1257;width:8;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" fillcolor="black" stroked="f"/>
                  <v:line id="Line 931" o:spid="_x0000_s3024" style="position:absolute;visibility:visible;mso-wrap-style:square" from="4386,1257" to="4386,1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" strokeweight="0"/>
                  <v:rect id="Rectangle 932" o:spid="_x0000_s3025" style="position:absolute;left:4386;top:1257;width:8;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" fillcolor="black" stroked="f"/>
                  <v:rect id="Rectangle 933" o:spid="_x0000_s3026" style="position:absolute;left:5241;top:1257;width:8;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" fillcolor="black" stroked="f"/>
                  <v:rect id="Rectangle 934" o:spid="_x0000_s3027" style="position:absolute;left:5257;top:1257;width:8;height: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" fillcolor="black" stroked="f"/>
                  <v:rect id="Rectangle 935" o:spid="_x0000_s3028" style="position:absolute;top:1236;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" fillcolor="black" stroked="f"/>
                  <v:rect id="Rectangle 936" o:spid="_x0000_s3029" style="position:absolute;left:16;top:125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" fillcolor="black" stroked="f"/>
                  <v:rect id="Rectangle 937" o:spid="_x0000_s3030" style="position:absolute;left:16;top:152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" fillcolor="black" stroked="f"/>
                  <v:rect id="Rectangle 938" o:spid="_x0000_s3031" style="position:absolute;left:16;top:152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" fillcolor="black" stroked="f"/>
                  <v:rect id="Rectangle 939" o:spid="_x0000_s3032" style="position:absolute;left:16;top:15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" fillcolor="black" stroked="f"/>
                  <v:rect id="Rectangle 940" o:spid="_x0000_s3033" style="position:absolute;left:5241;top:135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" fillcolor="black" stroked="f"/>
                  <v:rect id="Rectangle 941" o:spid="_x0000_s3034" style="position:absolute;left:5257;top:1337;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" fillcolor="black" stroked="f"/>
                  <v:rect id="Rectangle 942" o:spid="_x0000_s3035" style="position:absolute;left:5241;top:152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" fillcolor="black" stroked="f"/>
                  <v:rect id="Rectangle 943" o:spid="_x0000_s3036" style="position:absolute;top:1257;width: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" fillcolor="black" stroked="f"/>
                  <v:rect id="Rectangle 944" o:spid="_x0000_s3037" style="position:absolute;left:16;top:1257;width: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" fillcolor="black" stroked="f"/>
                  <v:line id="Line 945" o:spid="_x0000_s3038" style="position:absolute;visibility:visible;mso-wrap-style:square" from="244,1257" to="244,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" strokeweight="0"/>
                  <v:rect id="Rectangle 946" o:spid="_x0000_s3039" style="position:absolute;left:244;top:1257;width: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" fillcolor="black" stroked="f"/>
                  <v:line id="Line 947" o:spid="_x0000_s3040" style="position:absolute;visibility:visible;mso-wrap-style:square" from="1184,1257" to="1184,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" strokeweight="0"/>
                  <v:rect id="Rectangle 948" o:spid="_x0000_s3041" style="position:absolute;left:1184;top:1257;width: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" fillcolor="black" stroked="f"/>
                  <v:line id="Line 949" o:spid="_x0000_s3042" style="position:absolute;visibility:visible;mso-wrap-style:square" from="1798,1257" to="1798,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" strokeweight="0"/>
                  <v:rect id="Rectangle 950" o:spid="_x0000_s3043" style="position:absolute;left:1798;top:1257;width:8;height: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" fillcolor="black" stroked="f"/>
                  <v:line id="Line 951" o:spid="_x0000_s3044" style="position:absolute;visibility:visible;mso-wrap-style:square" from="2014,1446" to="2014,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" strokeweight="0"/>
                  <v:rect id="Rectangle 952" o:spid="_x0000_s3045" style="position:absolute;left:2014;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" fillcolor="black" stroked="f"/>
                  <v:line id="Line 953" o:spid="_x0000_s3046" style="position:absolute;visibility:visible;mso-wrap-style:square" from="2229,1446" to="2229,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" strokeweight="0"/>
                  <v:rect id="Rectangle 954" o:spid="_x0000_s3047" style="position:absolute;left:2229;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" fillcolor="black" stroked="f"/>
                  <v:line id="Line 955" o:spid="_x0000_s3048" style="position:absolute;visibility:visible;mso-wrap-style:square" from="2445,1446" to="2445,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" strokeweight="0"/>
                  <v:rect id="Rectangle 956" o:spid="_x0000_s3049" style="position:absolute;left:2445;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" fillcolor="black" stroked="f"/>
                  <v:line id="Line 957" o:spid="_x0000_s3050" style="position:absolute;visibility:visible;mso-wrap-style:square" from="2661,1358" to="2661,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" strokeweight="0"/>
                  <v:rect id="Rectangle 958" o:spid="_x0000_s3051" style="position:absolute;left:2661;top:1358;width:8;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" fillcolor="black" stroked="f"/>
                  <v:line id="Line 959" o:spid="_x0000_s3052" style="position:absolute;visibility:visible;mso-wrap-style:square" from="2877,1446" to="2877,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" strokeweight="0"/>
                  <v:rect id="Rectangle 960" o:spid="_x0000_s3053" style="position:absolute;left:2877;top:1446;width:7;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" fillcolor="black" stroked="f"/>
                  <v:line id="Line 961" o:spid="_x0000_s3054" style="position:absolute;visibility:visible;mso-wrap-style:square" from="3092,1446" to="3092,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" strokeweight="0"/>
                  <v:rect id="Rectangle 962" o:spid="_x0000_s3055" style="position:absolute;left:3092;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" fillcolor="black" stroked="f"/>
                  <v:line id="Line 963" o:spid="_x0000_s3056" style="position:absolute;visibility:visible;mso-wrap-style:square" from="3308,1446" to="3308,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" strokeweight="0"/>
                  <v:rect id="Rectangle 964" o:spid="_x0000_s3057" style="position:absolute;left:3308;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" fillcolor="black" stroked="f"/>
                  <v:line id="Line 965" o:spid="_x0000_s3058" style="position:absolute;visibility:visible;mso-wrap-style:square" from="3524,1358" to="3524,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" strokeweight="0"/>
                  <v:rect id="Rectangle 966" o:spid="_x0000_s3059" style="position:absolute;left:3524;top:1358;width:8;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" fillcolor="black" stroked="f"/>
                  <v:line id="Line 967" o:spid="_x0000_s3060" style="position:absolute;visibility:visible;mso-wrap-style:square" from="3739,1446" to="3739,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" strokeweight="0"/>
                  <v:rect id="Rectangle 968" o:spid="_x0000_s3061" style="position:absolute;left:3739;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" fillcolor="black" stroked="f"/>
                  <v:line id="Line 969" o:spid="_x0000_s3062" style="position:absolute;visibility:visible;mso-wrap-style:square" from="3955,1446" to="3955,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" strokeweight="0"/>
                  <v:rect id="Rectangle 970" o:spid="_x0000_s3063" style="position:absolute;left:3955;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" fillcolor="black" stroked="f"/>
                  <v:line id="Line 971" o:spid="_x0000_s3064" style="position:absolute;visibility:visible;mso-wrap-style:square" from="4171,1446" to="4171,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" strokeweight="0"/>
                  <v:rect id="Rectangle 972" o:spid="_x0000_s3065" style="position:absolute;left:4171;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" fillcolor="black" stroked="f"/>
                  <v:line id="Line 973" o:spid="_x0000_s3066" style="position:absolute;visibility:visible;mso-wrap-style:square" from="4386,1358" to="4386,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" strokeweight="0"/>
                  <v:rect id="Rectangle 974" o:spid="_x0000_s3067" style="position:absolute;left:4386;top:1358;width:8;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VaD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mwEtzfxCcj5FQAA//8DAFBLAQItABQABgAIAAAAIQDb4fbL7gAAAIUBAAATAAAAAAAA&#10;AAAAAAAAAAAAAABbQ29udGVudF9UeXBlc10ueG1sUEsBAi0AFAAGAAgAAAAhAFr0LFu/AAAAFQEA&#10;AAsAAAAAAAAAAAAAAAAAHwEAAF9yZWxzLy5yZWxzUEsBAi0AFAAGAAgAAAAhABFZVoPHAAAA3QAA&#10;AA8AAAAAAAAAAAAAAAAABwIAAGRycy9kb3ducmV2LnhtbFBLBQYAAAAAAwADALcAAAD7AgAAAAA=&#10;" fillcolor="black" stroked="f"/>
                  <v:line id="Line 975" o:spid="_x0000_s3068" style="position:absolute;visibility:visible;mso-wrap-style:square" from="4602,1446" to="4602,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" strokeweight="0"/>
                  <v:rect id="Rectangle 976" o:spid="_x0000_s3069" style="position:absolute;left:4602;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" fillcolor="black" stroked="f"/>
                  <v:line id="Line 977" o:spid="_x0000_s3070" style="position:absolute;visibility:visible;mso-wrap-style:square" from="4818,1446" to="4818,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" strokeweight="0"/>
                  <v:rect id="Rectangle 978" o:spid="_x0000_s3071" style="position:absolute;left:4818;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" fillcolor="black" stroked="f"/>
                  <v:line id="Line 979" o:spid="_x0000_s3072" style="position:absolute;visibility:visible;mso-wrap-style:square" from="5033,1446" to="5033,15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" strokeweight="0"/>
                  <v:rect id="Rectangle 980" o:spid="_x0000_s3073" style="position:absolute;left:5033;top:1446;width:8;height: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" fillcolor="black" stroked="f"/>
                  <v:rect id="Rectangle 981" o:spid="_x0000_s3074" style="position:absolute;left:5241;top:1358;width:8;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" fillcolor="black" stroked="f"/>
                  <v:rect id="Rectangle 982" o:spid="_x0000_s3075" style="position:absolute;left:5257;top:1358;width:8;height: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" fillcolor="black" stroked="f"/>
                  <v:rect id="Rectangle 983" o:spid="_x0000_s3076" style="position:absolute;top:1527;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rect id="Rectangle 984" o:spid="_x0000_s3077" style="position:absolute;left:16;top:15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" fillcolor="black" stroked="f"/>
                  <v:rect id="Rectangle 985" o:spid="_x0000_s3078" style="position:absolute;left:16;top:28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" fillcolor="black" stroked="f"/>
                  <v:rect id="Rectangle 986" o:spid="_x0000_s3079" style="position:absolute;top:2902;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" fillcolor="black" stroked="f"/>
                  <v:rect id="Rectangle 987" o:spid="_x0000_s3080" style="position:absolute;left:5241;top:15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" fillcolor="black" stroked="f"/>
                  <v:rect id="Rectangle 988" o:spid="_x0000_s3081" style="position:absolute;left:5257;top:1527;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" fillcolor="black" stroked="f"/>
                  <v:rect id="Rectangle 989" o:spid="_x0000_s3082" style="position:absolute;left:16;top:28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" fillcolor="black" stroked="f"/>
                  <v:rect id="Rectangle 990" o:spid="_x0000_s3083" style="position:absolute;top:2888;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rect id="Rectangle 991" o:spid="_x0000_s3084" style="position:absolute;left:5257;top:2888;width:8;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" fillcolor="black" stroked="f"/>
                  <v:rect id="Rectangle 992" o:spid="_x0000_s3085" style="position:absolute;left:5241;top:28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" fillcolor="black" stroked="f"/>
                  <v:rect id="Rectangle 993" o:spid="_x0000_s3086" style="position:absolute;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" fillcolor="black" stroked="f"/>
                  <v:rect id="Rectangle 994" o:spid="_x0000_s3087" style="position:absolute;left:16;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" fillcolor="black" stroked="f"/>
                  <v:rect id="Rectangle 995" o:spid="_x0000_s3088" style="position:absolute;left:5241;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" fillcolor="black" stroked="f"/>
                  <v:rect id="Rectangle 996" o:spid="_x0000_s3089" style="position:absolute;left:5257;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" fillcolor="black" stroked="f"/>
                  <v:line id="Line 997" o:spid="_x0000_s3090" style="position:absolute;visibility:visible;mso-wrap-style:square" from="244,1548" to="244,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" strokeweight="0"/>
                  <v:rect id="Rectangle 998" o:spid="_x0000_s3091" style="position:absolute;left:244;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" fillcolor="black" stroked="f"/>
                  <v:line id="Line 999" o:spid="_x0000_s3092" style="position:absolute;visibility:visible;mso-wrap-style:square" from="1184,1548" to="1184,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" strokeweight="0"/>
                  <v:rect id="Rectangle 1000" o:spid="_x0000_s3093" style="position:absolute;left:1184;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" fillcolor="black" stroked="f"/>
                  <v:line id="Line 1001" o:spid="_x0000_s3094" style="position:absolute;visibility:visible;mso-wrap-style:square" from="1798,1548" to="1798,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" strokeweight="0"/>
                  <v:rect id="Rectangle 1002" o:spid="_x0000_s3095" style="position:absolute;left:1798;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" fillcolor="black" stroked="f"/>
                  <v:line id="Line 1003" o:spid="_x0000_s3096" style="position:absolute;visibility:visible;mso-wrap-style:square" from="2661,1548" to="266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" strokeweight="0"/>
                  <v:rect id="Rectangle 1004" o:spid="_x0000_s3097" style="position:absolute;left:2661;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" fillcolor="black" stroked="f"/>
                  <v:line id="Line 1005" o:spid="_x0000_s3098" style="position:absolute;visibility:visible;mso-wrap-style:square" from="3524,1548" to="3524,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" strokeweight="0"/>
                  <v:rect id="Rectangle 1006" o:spid="_x0000_s3099" style="position:absolute;left:3524;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" fillcolor="black" stroked="f"/>
                  <v:line id="Line 1007" o:spid="_x0000_s3100" style="position:absolute;visibility:visible;mso-wrap-style:square" from="4386,1548" to="4386,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" strokeweight="0"/>
                  <v:rect id="Rectangle 1008" o:spid="_x0000_s3101" style="position:absolute;left:4386;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" fillcolor="black" stroked="f"/>
                  <v:line id="Line 1009" o:spid="_x0000_s3102" style="position:absolute;visibility:visible;mso-wrap-style:square" from="2014,1548" to="2014,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" strokeweight="0"/>
                  <v:rect id="Rectangle 1010" o:spid="_x0000_s3103" style="position:absolute;left:2014;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" fillcolor="black" stroked="f"/>
                  <v:line id="Line 1011" o:spid="_x0000_s3104" style="position:absolute;visibility:visible;mso-wrap-style:square" from="2229,1548" to="2229,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" strokeweight="0"/>
                  <v:rect id="Rectangle 1012" o:spid="_x0000_s3105" style="position:absolute;left:2229;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" fillcolor="black" stroked="f"/>
                  <v:line id="Line 1013" o:spid="_x0000_s3106" style="position:absolute;visibility:visible;mso-wrap-style:square" from="2445,1548" to="2445,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" strokeweight="0"/>
                  <v:rect id="Rectangle 1014" o:spid="_x0000_s3107" style="position:absolute;left:2445;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" fillcolor="black" stroked="f"/>
                  <v:line id="Line 1015" o:spid="_x0000_s3108" style="position:absolute;visibility:visible;mso-wrap-style:square" from="2877,1548" to="2877,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" strokeweight="0"/>
                  <v:rect id="Rectangle 1016" o:spid="_x0000_s3109" style="position:absolute;left:2877;top:1548;width:7;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" fillcolor="black" stroked="f"/>
                  <v:line id="Line 1017" o:spid="_x0000_s3110" style="position:absolute;visibility:visible;mso-wrap-style:square" from="3092,1548" to="3092,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" strokeweight="0"/>
                  <v:rect id="Rectangle 1018" o:spid="_x0000_s3111" style="position:absolute;left:3092;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" fillcolor="black" stroked="f"/>
                  <v:line id="Line 1019" o:spid="_x0000_s3112" style="position:absolute;visibility:visible;mso-wrap-style:square" from="3308,1548" to="3308,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" strokeweight="0"/>
                  <v:rect id="Rectangle 1020" o:spid="_x0000_s3113" style="position:absolute;left:3308;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" fillcolor="black" stroked="f"/>
                  <v:line id="Line 1021" o:spid="_x0000_s3114" style="position:absolute;visibility:visible;mso-wrap-style:square" from="3739,1548" to="3739,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" strokeweight="0"/>
                  <v:rect id="Rectangle 1022" o:spid="_x0000_s3115" style="position:absolute;left:3739;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" fillcolor="black" stroked="f"/>
                  <v:line id="Line 1023" o:spid="_x0000_s3116" style="position:absolute;visibility:visible;mso-wrap-style:square" from="3955,1548" to="3955,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" strokeweight="0"/>
                  <v:rect id="Rectangle 1024" o:spid="_x0000_s3117" style="position:absolute;left:3955;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" fillcolor="black" stroked="f"/>
                  <v:line id="Line 1025" o:spid="_x0000_s3118" style="position:absolute;visibility:visible;mso-wrap-style:square" from="4171,1548" to="417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" strokeweight="0"/>
                  <v:rect id="Rectangle 1026" o:spid="_x0000_s3119" style="position:absolute;left:4171;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" fillcolor="black" stroked="f"/>
                  <v:line id="Line 1027" o:spid="_x0000_s3120" style="position:absolute;visibility:visible;mso-wrap-style:square" from="4602,1548" to="4602,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" strokeweight="0"/>
                  <v:rect id="Rectangle 1028" o:spid="_x0000_s3121" style="position:absolute;left:4602;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" fillcolor="black" stroked="f"/>
                  <v:line id="Line 1029" o:spid="_x0000_s3122" style="position:absolute;visibility:visible;mso-wrap-style:square" from="4818,1548" to="4818,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" strokeweight="0"/>
                  <v:rect id="Rectangle 1030" o:spid="_x0000_s3123" style="position:absolute;left:4818;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" fillcolor="black" stroked="f"/>
                  <v:line id="Line 1031" o:spid="_x0000_s3124" style="position:absolute;visibility:visible;mso-wrap-style:square" from="5033,1548" to="5033,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" strokeweight="0"/>
                  <v:rect id="Rectangle 1032" o:spid="_x0000_s3125" style="position:absolute;left:5033;top:1548;width:8;height:1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" fillcolor="black" stroked="f"/>
                  <v:rect id="Rectangle 1033" o:spid="_x0000_s3126" style="position:absolute;left:5241;top:372;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" fillcolor="black" stroked="f"/>
                  <v:rect id="Rectangle 1034" o:spid="_x0000_s3127" style="position:absolute;left:5241;top:358;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" fillcolor="black" stroked="f"/>
                  <v:rect id="Rectangle 1035" o:spid="_x0000_s3128" style="position:absolute;left:24;top:358;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" fillcolor="black" stroked="f"/>
                  <v:rect id="Rectangle 1036" o:spid="_x0000_s3129" style="position:absolute;left:24;top:372;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" fillcolor="black" stroked="f"/>
                  <v:rect id="Rectangle 1037" o:spid="_x0000_s3130" style="position:absolute;left:5241;top:610;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" fillcolor="black" stroked="f"/>
                  <v:rect id="Rectangle 1038" o:spid="_x0000_s3131" style="position:absolute;left:5241;top:596;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" fillcolor="black" stroked="f"/>
                </v:group>
                <v:rect id="Rectangle 1040" o:spid="_x0000_s3132" style="position:absolute;left:24;top:596;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" fillcolor="black" stroked="f"/>
                <v:rect id="Rectangle 1041" o:spid="_x0000_s3133" style="position:absolute;left:24;top:61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" fillcolor="black" stroked="f"/>
                <v:line id="Line 1042" o:spid="_x0000_s3134" style="position:absolute;visibility:visible;mso-wrap-style:square" from="3528,788" to="5254,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" strokeweight="0"/>
                <v:rect id="Rectangle 1043" o:spid="_x0000_s3135" style="position:absolute;left:3528;top:788;width:17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" fillcolor="black" stroked="f"/>
                <v:line id="Line 1044" o:spid="_x0000_s3136" style="position:absolute;visibility:visible;mso-wrap-style:square" from="3528,878" to="5254,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" strokeweight="0"/>
                <v:rect id="Rectangle 1045" o:spid="_x0000_s3137" style="position:absolute;left:3528;top:878;width:17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" fillcolor="black" stroked="f"/>
                <v:line id="Line 1046" o:spid="_x0000_s3138" style="position:absolute;visibility:visible;mso-wrap-style:square" from="3528,968" to="5254,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" strokeweight="0"/>
                <v:rect id="Rectangle 1047" o:spid="_x0000_s3139" style="position:absolute;left:3528;top:968;width:17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" fillcolor="black" stroked="f"/>
                <v:line id="Line 1048" o:spid="_x0000_s3140" style="position:absolute;visibility:visible;mso-wrap-style:square" from="3528,1058" to="5254,1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" strokeweight="0"/>
                <v:rect id="Rectangle 1049" o:spid="_x0000_s3141" style="position:absolute;left:3528;top:1058;width:172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" fillcolor="black" stroked="f"/>
                <v:line id="Line 1050" o:spid="_x0000_s3142" style="position:absolute;visibility:visible;mso-wrap-style:square" from="1188,1148" to="2450,1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" strokeweight="0"/>
                <v:rect id="Rectangle 1051" o:spid="_x0000_s3143" style="position:absolute;left:1188;top:1148;width:126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" fillcolor="black" stroked="f"/>
                <v:rect id="Rectangle 1052" o:spid="_x0000_s3144" style="position:absolute;left:5241;top:125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" fillcolor="black" stroked="f"/>
                <v:rect id="Rectangle 1053" o:spid="_x0000_s3145" style="position:absolute;left:5241;top:1236;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" fillcolor="black" stroked="f"/>
                <v:rect id="Rectangle 1054" o:spid="_x0000_s3146" style="position:absolute;left:24;top:1236;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" fillcolor="black" stroked="f"/>
                <v:rect id="Rectangle 1055" o:spid="_x0000_s3147" style="position:absolute;left:24;top:125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" fillcolor="black" stroked="f"/>
                <v:rect id="Rectangle 1056" o:spid="_x0000_s3148" style="position:absolute;left:1806;top:1337;width:34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" fillcolor="black" stroked="f"/>
                <v:rect id="Rectangle 1057" o:spid="_x0000_s3149" style="position:absolute;left:1806;top:1351;width:34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" fillcolor="black" stroked="f"/>
                <v:rect id="Rectangle 1058" o:spid="_x0000_s3150" style="position:absolute;left:5241;top:133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" fillcolor="black" stroked="f"/>
                <v:rect id="Rectangle 1059" o:spid="_x0000_s3151" style="position:absolute;left:5241;top:135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" fillcolor="black" stroked="f"/>
                <v:line id="Line 1060" o:spid="_x0000_s3152" style="position:absolute;visibility:visible;mso-wrap-style:square" from="1806,1439" to="5241,1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" strokeweight="0"/>
                <v:rect id="Rectangle 1061" o:spid="_x0000_s3153" style="position:absolute;left:1806;top:1439;width:3435;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" fillcolor="black" stroked="f"/>
                <v:rect id="Rectangle 1062" o:spid="_x0000_s3154" style="position:absolute;left:5241;top:1541;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" fillcolor="black" stroked="f"/>
                <v:rect id="Rectangle 1063" o:spid="_x0000_s3155" style="position:absolute;left:5241;top:1527;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" fillcolor="black" stroked="f"/>
                <v:rect id="Rectangle 1064" o:spid="_x0000_s3156" style="position:absolute;left:24;top:1527;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" fillcolor="black" stroked="f"/>
                <v:rect id="Rectangle 1065" o:spid="_x0000_s3157" style="position:absolute;left:24;top:1541;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" fillcolor="black" stroked="f"/>
                <v:line id="Line 1066" o:spid="_x0000_s3158" style="position:absolute;visibility:visible;mso-wrap-style:square" from="24,1630" to="5241,1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" strokeweight="0"/>
                <v:rect id="Rectangle 1067" o:spid="_x0000_s3159" style="position:absolute;left:24;top:163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" fillcolor="black" stroked="f"/>
                <v:line id="Line 1068" o:spid="_x0000_s3160" style="position:absolute;visibility:visible;mso-wrap-style:square" from="24,1720" to="5241,1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" strokeweight="0"/>
                <v:rect id="Rectangle 1069" o:spid="_x0000_s3161" style="position:absolute;left:24;top:172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" fillcolor="black" stroked="f"/>
                <v:line id="Line 1070" o:spid="_x0000_s3162" style="position:absolute;visibility:visible;mso-wrap-style:square" from="24,1810" to="5241,1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" strokeweight="0"/>
                <v:rect id="Rectangle 1071" o:spid="_x0000_s3163" style="position:absolute;left:24;top:181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" fillcolor="black" stroked="f"/>
                <v:line id="Line 1072" o:spid="_x0000_s3164" style="position:absolute;visibility:visible;mso-wrap-style:square" from="24,1900" to="5241,1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" strokeweight="0"/>
                <v:rect id="Rectangle 1073" o:spid="_x0000_s3165" style="position:absolute;left:24;top:190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" fillcolor="black" stroked="f"/>
                <v:line id="Line 1074" o:spid="_x0000_s3166" style="position:absolute;visibility:visible;mso-wrap-style:square" from="24,1990" to="5241,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" strokeweight="0"/>
                <v:rect id="Rectangle 1075" o:spid="_x0000_s3167" style="position:absolute;left:24;top:199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" fillcolor="black" stroked="f"/>
                <v:line id="Line 1076" o:spid="_x0000_s3168" style="position:absolute;visibility:visible;mso-wrap-style:square" from="24,2080" to="5241,2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" strokeweight="0"/>
                <v:rect id="Rectangle 1077" o:spid="_x0000_s3169" style="position:absolute;left:24;top:208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" fillcolor="black" stroked="f"/>
                <v:line id="Line 1078" o:spid="_x0000_s3170" style="position:absolute;visibility:visible;mso-wrap-style:square" from="24,2170" to="524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" strokeweight="0"/>
                <v:rect id="Rectangle 1079" o:spid="_x0000_s3171" style="position:absolute;left:24;top:217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" fillcolor="black" stroked="f"/>
                <v:line id="Line 1080" o:spid="_x0000_s3172" style="position:absolute;visibility:visible;mso-wrap-style:square" from="24,2260" to="5241,2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" strokeweight="0"/>
                <v:rect id="Rectangle 1081" o:spid="_x0000_s3173" style="position:absolute;left:24;top:226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" fillcolor="black" stroked="f"/>
                <v:line id="Line 1082" o:spid="_x0000_s3174" style="position:absolute;visibility:visible;mso-wrap-style:square" from="24,2350" to="5241,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" strokeweight="0"/>
                <v:rect id="Rectangle 1083" o:spid="_x0000_s3175" style="position:absolute;left:24;top:235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" fillcolor="black" stroked="f"/>
                <v:line id="Line 1084" o:spid="_x0000_s3176" style="position:absolute;visibility:visible;mso-wrap-style:square" from="24,2440" to="5241,2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" strokeweight="0"/>
                <v:rect id="Rectangle 1085" o:spid="_x0000_s3177" style="position:absolute;left:24;top:244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" fillcolor="black" stroked="f"/>
                <v:line id="Line 1086" o:spid="_x0000_s3178" style="position:absolute;visibility:visible;mso-wrap-style:square" from="24,2530" to="5241,2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" strokeweight="0"/>
                <v:rect id="Rectangle 1087" o:spid="_x0000_s3179" style="position:absolute;left:24;top:253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" fillcolor="black" stroked="f"/>
                <v:line id="Line 1088" o:spid="_x0000_s3180" style="position:absolute;visibility:visible;mso-wrap-style:square" from="24,2620" to="5241,2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" strokeweight="0"/>
                <v:rect id="Rectangle 1089" o:spid="_x0000_s3181" style="position:absolute;left:24;top:262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" fillcolor="black" stroked="f"/>
                <v:line id="Line 1090" o:spid="_x0000_s3182" style="position:absolute;visibility:visible;mso-wrap-style:square" from="24,2710" to="5241,2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" strokeweight="0"/>
                <v:rect id="Rectangle 1091" o:spid="_x0000_s3183" style="position:absolute;left:24;top:271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" fillcolor="black" stroked="f"/>
                <v:line id="Line 1092" o:spid="_x0000_s3184" style="position:absolute;visibility:visible;mso-wrap-style:square" from="24,2800" to="5241,2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" strokeweight="0"/>
                <v:rect id="Rectangle 1093" o:spid="_x0000_s3185" style="position:absolute;left:24;top:2800;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" fillcolor="black" stroked="f"/>
                <v:rect id="Rectangle 1094" o:spid="_x0000_s3186" style="position:absolute;left:5241;top:2902;width:2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" fillcolor="black" stroked="f"/>
                <v:rect id="Rectangle 1095" o:spid="_x0000_s3187" style="position:absolute;left:5241;top:2888;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" fillcolor="black" stroked="f"/>
                <v:rect id="Rectangle 1096" o:spid="_x0000_s3188" style="position:absolute;left:24;top:2888;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" fillcolor="black" stroked="f"/>
                <v:rect id="Rectangle 1097" o:spid="_x0000_s3189" style="position:absolute;left:24;top:2902;width:521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" fillcolor="black" stroked="f"/>
                <w10:wrap anchorx="margin"/>
              </v:group>
            </w:pict>
          </mc:Fallback>
        </mc:AlternateContent>
      </w: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9655BB" w:rsidRDefault="009655BB" w:rsidP="00257E0E">
      <w:pPr>
        <w:spacing w:after="0" w:line="240" w:lineRule="auto"/>
        <w:jc w:val="center"/>
        <w:rPr>
          <w:rFonts w:ascii="Times New Roman" w:eastAsia="Times New Roman" w:hAnsi="Times New Roman" w:cs="Times New Roman"/>
          <w:b/>
          <w:sz w:val="20"/>
          <w:szCs w:val="24"/>
          <w:lang w:val="es-ES_tradnl" w:eastAsia="es-ES"/>
        </w:rPr>
        <w:sectPr w:rsidR="009655BB" w:rsidSect="00560EB6">
          <w:pgSz w:w="15842" w:h="12242" w:orient="landscape" w:code="1"/>
          <w:pgMar w:top="1134" w:right="1134" w:bottom="1610" w:left="1134" w:header="720" w:footer="720" w:gutter="0"/>
          <w:cols w:space="720"/>
        </w:sect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2A1EF7" w:rsidRDefault="002A1EF7"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4E2BC0" w:rsidRPr="00257E0E" w:rsidRDefault="004E2BC0" w:rsidP="004E2BC0">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11</w:t>
      </w:r>
    </w:p>
    <w:p w:rsidR="004E2BC0" w:rsidRPr="00257E0E" w:rsidRDefault="004E2BC0" w:rsidP="004E2BC0">
      <w:pPr>
        <w:spacing w:after="0" w:line="240" w:lineRule="auto"/>
        <w:jc w:val="center"/>
        <w:rPr>
          <w:rFonts w:ascii="Antique Olive" w:eastAsia="Times New Roman" w:hAnsi="Antique Olive" w:cs="Times New Roman"/>
          <w:i/>
          <w:sz w:val="32"/>
          <w:szCs w:val="24"/>
          <w:lang w:val="es-ES" w:eastAsia="es-ES"/>
        </w:rPr>
      </w:pPr>
    </w:p>
    <w:p w:rsidR="001E749D" w:rsidRDefault="004E2BC0" w:rsidP="004E2BC0">
      <w:pPr>
        <w:spacing w:after="0" w:line="240" w:lineRule="auto"/>
        <w:jc w:val="center"/>
        <w:rPr>
          <w:rFonts w:ascii="Times New Roman" w:eastAsia="Times New Roman" w:hAnsi="Times New Roman" w:cs="Times New Roman"/>
          <w:b/>
          <w:sz w:val="20"/>
          <w:szCs w:val="24"/>
          <w:lang w:val="es-ES_tradnl" w:eastAsia="es-ES"/>
        </w:rPr>
      </w:pPr>
      <w:r>
        <w:rPr>
          <w:rFonts w:ascii="Antique Olive" w:eastAsia="Arial" w:hAnsi="Antique Olive" w:cstheme="majorHAnsi"/>
          <w:sz w:val="32"/>
          <w:szCs w:val="32"/>
          <w:lang w:val="es-ES" w:eastAsia="es-ES"/>
        </w:rPr>
        <w:t>COSTOS GLOBALES INTEGRADOS</w:t>
      </w: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p w:rsidR="001E749D" w:rsidRDefault="001E749D" w:rsidP="00257E0E">
      <w:pPr>
        <w:spacing w:after="0" w:line="240" w:lineRule="auto"/>
        <w:jc w:val="center"/>
        <w:rPr>
          <w:rFonts w:ascii="Times New Roman" w:eastAsia="Times New Roman" w:hAnsi="Times New Roman" w:cs="Times New Roman"/>
          <w:b/>
          <w:sz w:val="20"/>
          <w:szCs w:val="24"/>
          <w:lang w:val="es-ES_tradnl" w:eastAsia="es-ES"/>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257E0E" w:rsidRPr="00257E0E" w:rsidTr="00257E0E">
        <w:trPr>
          <w:gridBefore w:val="1"/>
          <w:wBefore w:w="14" w:type="dxa"/>
        </w:trPr>
        <w:tc>
          <w:tcPr>
            <w:tcW w:w="9426" w:type="dxa"/>
            <w:gridSpan w:val="2"/>
          </w:tcPr>
          <w:p w:rsidR="00257E0E" w:rsidRPr="00257E0E" w:rsidRDefault="00257E0E" w:rsidP="00257E0E">
            <w:pPr>
              <w:spacing w:before="60" w:after="60" w:line="240" w:lineRule="auto"/>
              <w:jc w:val="center"/>
              <w:rPr>
                <w:rFonts w:ascii="Times New Roman" w:eastAsia="Times New Roman" w:hAnsi="Times New Roman" w:cs="Times New Roman"/>
                <w:b/>
                <w:sz w:val="24"/>
                <w:szCs w:val="24"/>
                <w:lang w:val="es-ES" w:eastAsia="es-ES"/>
              </w:rPr>
            </w:pPr>
            <w:r w:rsidRPr="00257E0E">
              <w:rPr>
                <w:rFonts w:ascii="Times New Roman" w:eastAsia="Times New Roman" w:hAnsi="Times New Roman" w:cs="Times New Roman"/>
                <w:b/>
                <w:sz w:val="24"/>
                <w:szCs w:val="24"/>
                <w:lang w:val="es-ES" w:eastAsia="es-ES"/>
              </w:rPr>
              <w:t>FACTORES DE LOS ANALISIS DE COSTOS INDIRECTOS, POR</w:t>
            </w:r>
          </w:p>
          <w:p w:rsidR="00257E0E" w:rsidRPr="00257E0E" w:rsidRDefault="00257E0E" w:rsidP="00257E0E">
            <w:pPr>
              <w:spacing w:before="60" w:after="60" w:line="240" w:lineRule="auto"/>
              <w:jc w:val="center"/>
              <w:rPr>
                <w:rFonts w:ascii="Times New Roman" w:eastAsia="Times New Roman" w:hAnsi="Times New Roman" w:cs="Times New Roman"/>
                <w:b/>
                <w:sz w:val="24"/>
                <w:szCs w:val="24"/>
                <w:lang w:val="es-ES" w:eastAsia="es-ES"/>
              </w:rPr>
            </w:pPr>
            <w:r w:rsidRPr="00257E0E">
              <w:rPr>
                <w:rFonts w:ascii="Times New Roman" w:eastAsia="Times New Roman" w:hAnsi="Times New Roman" w:cs="Times New Roman"/>
                <w:b/>
                <w:sz w:val="24"/>
                <w:szCs w:val="24"/>
                <w:lang w:val="es-ES" w:eastAsia="es-ES"/>
              </w:rPr>
              <w:t>FINANCIAMIENTO Y CARGO POR UTILIDAD</w:t>
            </w:r>
          </w:p>
          <w:p w:rsidR="00257E0E" w:rsidRPr="00257E0E" w:rsidRDefault="00257E0E" w:rsidP="001E749D">
            <w:pPr>
              <w:spacing w:before="60" w:after="60" w:line="240" w:lineRule="auto"/>
              <w:jc w:val="center"/>
              <w:rPr>
                <w:rFonts w:ascii="Times New Roman" w:eastAsia="Times New Roman" w:hAnsi="Times New Roman" w:cs="Times New Roman"/>
                <w:sz w:val="24"/>
                <w:szCs w:val="24"/>
                <w:lang w:val="es-ES" w:eastAsia="es-ES"/>
              </w:rPr>
            </w:pPr>
            <w:r w:rsidRPr="00257E0E">
              <w:rPr>
                <w:rFonts w:ascii="Times New Roman" w:eastAsia="Times New Roman" w:hAnsi="Times New Roman" w:cs="Times New Roman"/>
                <w:b/>
                <w:sz w:val="24"/>
                <w:szCs w:val="24"/>
                <w:lang w:val="es-ES" w:eastAsia="es-ES"/>
              </w:rPr>
              <w:t xml:space="preserve">ANEXO </w:t>
            </w:r>
            <w:r w:rsidR="001E749D">
              <w:rPr>
                <w:rFonts w:ascii="Times New Roman" w:eastAsia="Times New Roman" w:hAnsi="Times New Roman" w:cs="Times New Roman"/>
                <w:b/>
                <w:sz w:val="24"/>
                <w:szCs w:val="24"/>
                <w:lang w:val="es-ES" w:eastAsia="es-ES"/>
              </w:rPr>
              <w:t>11</w:t>
            </w:r>
          </w:p>
        </w:tc>
      </w:tr>
      <w:tr w:rsidR="00257E0E" w:rsidRPr="00257E0E" w:rsidTr="00257E0E">
        <w:tblPrEx>
          <w:tblCellMar>
            <w:left w:w="31" w:type="dxa"/>
            <w:right w:w="31" w:type="dxa"/>
          </w:tblCellMar>
        </w:tblPrEx>
        <w:trPr>
          <w:trHeight w:val="379"/>
        </w:trPr>
        <w:tc>
          <w:tcPr>
            <w:tcW w:w="6038" w:type="dxa"/>
            <w:gridSpan w:val="2"/>
          </w:tcPr>
          <w:p w:rsidR="00257E0E" w:rsidRPr="00257E0E" w:rsidRDefault="00A30657" w:rsidP="00257E0E">
            <w:pPr>
              <w:spacing w:after="0" w:line="240" w:lineRule="auto"/>
              <w:rPr>
                <w:rFonts w:ascii="Times New Roman" w:eastAsia="Times New Roman" w:hAnsi="Times New Roman" w:cs="Times New Roman"/>
                <w:sz w:val="20"/>
                <w:szCs w:val="24"/>
                <w:lang w:val="es-ES" w:eastAsia="es-ES"/>
              </w:rPr>
            </w:pPr>
            <w:r>
              <w:rPr>
                <w:rFonts w:ascii="Times New Roman" w:eastAsia="Times New Roman" w:hAnsi="Times New Roman" w:cs="Times New Roman"/>
                <w:sz w:val="20"/>
                <w:szCs w:val="24"/>
                <w:lang w:val="es-ES" w:eastAsia="es-ES"/>
              </w:rPr>
              <w:t>INVITACION</w:t>
            </w:r>
            <w:r w:rsidR="00257E0E" w:rsidRPr="00257E0E">
              <w:rPr>
                <w:rFonts w:ascii="Times New Roman" w:eastAsia="Times New Roman" w:hAnsi="Times New Roman" w:cs="Times New Roman"/>
                <w:sz w:val="20"/>
                <w:szCs w:val="24"/>
                <w:lang w:val="es-ES" w:eastAsia="es-ES"/>
              </w:rPr>
              <w:t xml:space="preserve"> No.</w:t>
            </w:r>
          </w:p>
        </w:tc>
        <w:tc>
          <w:tcPr>
            <w:tcW w:w="3402" w:type="dxa"/>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Layout w:type="fixed"/>
        <w:tblCellMar>
          <w:left w:w="31" w:type="dxa"/>
          <w:right w:w="31" w:type="dxa"/>
        </w:tblCellMar>
        <w:tblLook w:val="0000" w:firstRow="0" w:lastRow="0" w:firstColumn="0" w:lastColumn="0" w:noHBand="0" w:noVBand="0"/>
      </w:tblPr>
      <w:tblGrid>
        <w:gridCol w:w="9410"/>
      </w:tblGrid>
      <w:tr w:rsidR="00257E0E" w:rsidRPr="00257E0E" w:rsidTr="00257E0E">
        <w:trPr>
          <w:trHeight w:val="293"/>
        </w:trPr>
        <w:tc>
          <w:tcPr>
            <w:tcW w:w="9410" w:type="dxa"/>
            <w:tcBorders>
              <w:top w:val="single" w:sz="6" w:space="0" w:color="auto"/>
              <w:left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OBRA:</w:t>
            </w: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257E0E" w:rsidRPr="00257E0E" w:rsidTr="00257E0E">
        <w:trPr>
          <w:trHeight w:val="500"/>
        </w:trPr>
        <w:tc>
          <w:tcPr>
            <w:tcW w:w="6268" w:type="dxa"/>
            <w:tcBorders>
              <w:top w:val="single" w:sz="6" w:space="0" w:color="auto"/>
              <w:left w:val="single" w:sz="6" w:space="0" w:color="auto"/>
              <w:bottom w:val="single" w:sz="6" w:space="0" w:color="auto"/>
            </w:tcBorders>
          </w:tcPr>
          <w:p w:rsidR="00257E0E" w:rsidRPr="00257E0E" w:rsidRDefault="00257E0E" w:rsidP="00257E0E">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(CD)</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jc w:val="right"/>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w:t>
            </w: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257E0E" w:rsidRPr="00257E0E" w:rsidTr="00257E0E">
        <w:trPr>
          <w:trHeight w:val="500"/>
        </w:trPr>
        <w:tc>
          <w:tcPr>
            <w:tcW w:w="6268" w:type="dxa"/>
          </w:tcPr>
          <w:p w:rsidR="00257E0E" w:rsidRPr="00257E0E" w:rsidRDefault="00257E0E" w:rsidP="00257E0E">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B.- COSTO TOTAL DE INDIRECTOS</w:t>
            </w:r>
          </w:p>
        </w:tc>
        <w:tc>
          <w:tcPr>
            <w:tcW w:w="1571" w:type="dxa"/>
            <w:tcBorders>
              <w:left w:val="nil"/>
            </w:tcBorders>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(CI)</w:t>
            </w:r>
          </w:p>
        </w:tc>
        <w:tc>
          <w:tcPr>
            <w:tcW w:w="1571" w:type="dxa"/>
            <w:tcBorders>
              <w:left w:val="nil"/>
            </w:tcBorders>
          </w:tcPr>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(FI)</w:t>
            </w: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257E0E" w:rsidRPr="00257E0E" w:rsidTr="00257E0E">
        <w:trPr>
          <w:trHeight w:val="500"/>
        </w:trPr>
        <w:tc>
          <w:tcPr>
            <w:tcW w:w="6268" w:type="dxa"/>
            <w:tcBorders>
              <w:top w:val="single" w:sz="6" w:space="0" w:color="auto"/>
              <w:left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C.- COSTO POR FINANCIAMIENTO</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(CF)</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(FF)</w:t>
            </w: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257E0E" w:rsidRPr="00257E0E" w:rsidTr="00257E0E">
        <w:trPr>
          <w:trHeight w:val="500"/>
        </w:trPr>
        <w:tc>
          <w:tcPr>
            <w:tcW w:w="6268" w:type="dxa"/>
            <w:tcBorders>
              <w:top w:val="single" w:sz="6" w:space="0" w:color="auto"/>
              <w:left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D.-COSTO POR UTILIDAD BRUTA</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jc w:val="right"/>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w:t>
            </w: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257E0E" w:rsidRPr="00257E0E" w:rsidTr="00257E0E">
        <w:trPr>
          <w:trHeight w:val="500"/>
        </w:trPr>
        <w:tc>
          <w:tcPr>
            <w:tcW w:w="6268" w:type="dxa"/>
            <w:tcBorders>
              <w:top w:val="single" w:sz="6" w:space="0" w:color="auto"/>
              <w:left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E.- CARGO POR UTILIDAD NETA</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(CU)</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(FU)</w:t>
            </w: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257E0E" w:rsidRPr="00257E0E" w:rsidTr="00257E0E">
        <w:trPr>
          <w:trHeight w:val="500"/>
        </w:trPr>
        <w:tc>
          <w:tcPr>
            <w:tcW w:w="6268" w:type="dxa"/>
            <w:tcBorders>
              <w:top w:val="single" w:sz="6" w:space="0" w:color="auto"/>
              <w:left w:val="single" w:sz="6" w:space="0" w:color="auto"/>
              <w:bottom w:val="single" w:sz="6" w:space="0" w:color="auto"/>
              <w:right w:val="single" w:sz="6" w:space="0" w:color="auto"/>
            </w:tcBorders>
          </w:tcPr>
          <w:p w:rsidR="00257E0E" w:rsidRPr="00257E0E" w:rsidRDefault="00257E0E" w:rsidP="00257E0E">
            <w:pPr>
              <w:spacing w:after="0" w:line="240" w:lineRule="auto"/>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F.- FACTOR DE SOBRE COSTO</w:t>
            </w:r>
          </w:p>
          <w:p w:rsidR="00257E0E" w:rsidRPr="00257E0E" w:rsidRDefault="00257E0E" w:rsidP="00257E0E">
            <w:pPr>
              <w:spacing w:after="0" w:line="240" w:lineRule="auto"/>
              <w:rPr>
                <w:rFonts w:ascii="Times New Roman" w:eastAsia="Times New Roman" w:hAnsi="Times New Roman" w:cs="Times New Roman"/>
                <w:b/>
                <w:sz w:val="20"/>
                <w:szCs w:val="24"/>
                <w:lang w:eastAsia="es-ES"/>
              </w:rPr>
            </w:pPr>
            <w:r w:rsidRPr="00257E0E">
              <w:rPr>
                <w:rFonts w:ascii="Times New Roman" w:eastAsia="Times New Roman" w:hAnsi="Times New Roman" w:cs="Times New Roman"/>
                <w:b/>
                <w:sz w:val="20"/>
                <w:szCs w:val="24"/>
                <w:lang w:val="es-ES" w:eastAsia="es-ES"/>
              </w:rPr>
              <w:t xml:space="preserve"> </w:t>
            </w:r>
            <w:r w:rsidRPr="00257E0E">
              <w:rPr>
                <w:rFonts w:ascii="Times New Roman" w:eastAsia="Times New Roman" w:hAnsi="Times New Roman" w:cs="Times New Roman"/>
                <w:b/>
                <w:sz w:val="20"/>
                <w:szCs w:val="24"/>
                <w:lang w:eastAsia="es-ES"/>
              </w:rPr>
              <w:t>FACTOR = ((1+FI/100) (1+FF/100) (1+FU/100) -1) 100</w:t>
            </w:r>
          </w:p>
          <w:p w:rsidR="00257E0E" w:rsidRPr="00257E0E" w:rsidRDefault="00257E0E" w:rsidP="00257E0E">
            <w:pPr>
              <w:spacing w:after="0" w:line="240" w:lineRule="auto"/>
              <w:rPr>
                <w:rFonts w:ascii="Times New Roman" w:eastAsia="Times New Roman" w:hAnsi="Times New Roman" w:cs="Times New Roman"/>
                <w:b/>
                <w:sz w:val="20"/>
                <w:szCs w:val="24"/>
                <w:lang w:eastAsia="es-ES"/>
              </w:rPr>
            </w:pPr>
          </w:p>
        </w:tc>
        <w:tc>
          <w:tcPr>
            <w:tcW w:w="1571" w:type="dxa"/>
            <w:tcBorders>
              <w:top w:val="single" w:sz="6" w:space="0" w:color="auto"/>
              <w:bottom w:val="single" w:sz="6" w:space="0" w:color="auto"/>
            </w:tcBorders>
          </w:tcPr>
          <w:p w:rsidR="00257E0E" w:rsidRPr="00257E0E" w:rsidRDefault="00257E0E" w:rsidP="00257E0E">
            <w:pPr>
              <w:spacing w:after="0" w:line="240" w:lineRule="auto"/>
              <w:rPr>
                <w:rFonts w:ascii="Times New Roman" w:eastAsia="Times New Roman" w:hAnsi="Times New Roman" w:cs="Times New Roman"/>
                <w:b/>
                <w:sz w:val="20"/>
                <w:szCs w:val="24"/>
                <w:lang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FACTOR =</w:t>
            </w:r>
          </w:p>
        </w:tc>
        <w:tc>
          <w:tcPr>
            <w:tcW w:w="1571" w:type="dxa"/>
            <w:tcBorders>
              <w:top w:val="single" w:sz="6" w:space="0" w:color="auto"/>
              <w:bottom w:val="single" w:sz="6" w:space="0" w:color="auto"/>
              <w:right w:val="single" w:sz="6" w:space="0" w:color="auto"/>
            </w:tcBorders>
          </w:tcPr>
          <w:p w:rsidR="00257E0E" w:rsidRPr="00257E0E" w:rsidRDefault="00257E0E" w:rsidP="00257E0E">
            <w:pPr>
              <w:spacing w:after="0" w:line="240" w:lineRule="auto"/>
              <w:jc w:val="right"/>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w:t>
            </w: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257E0E" w:rsidRPr="00257E0E" w:rsidTr="00257E0E">
        <w:trPr>
          <w:trHeight w:val="350"/>
        </w:trPr>
        <w:tc>
          <w:tcPr>
            <w:tcW w:w="9387" w:type="dxa"/>
          </w:tcPr>
          <w:p w:rsidR="00257E0E" w:rsidRPr="00257E0E" w:rsidRDefault="00257E0E" w:rsidP="00257E0E">
            <w:pPr>
              <w:spacing w:after="0" w:line="240" w:lineRule="auto"/>
              <w:jc w:val="center"/>
              <w:rPr>
                <w:rFonts w:ascii="Times New Roman" w:eastAsia="Times New Roman" w:hAnsi="Times New Roman" w:cs="Times New Roman"/>
                <w:b/>
                <w:sz w:val="20"/>
                <w:szCs w:val="24"/>
                <w:lang w:val="es-ES" w:eastAsia="es-ES"/>
              </w:rPr>
            </w:pPr>
            <w:r w:rsidRPr="00257E0E">
              <w:rPr>
                <w:rFonts w:ascii="Times New Roman" w:eastAsia="Times New Roman" w:hAnsi="Times New Roman" w:cs="Times New Roman"/>
                <w:b/>
                <w:sz w:val="20"/>
                <w:szCs w:val="24"/>
                <w:lang w:val="es-ES" w:eastAsia="es-ES"/>
              </w:rPr>
              <w:t>LOS PORCENTAJES DE LOS CARGOS SE CALCULARAN COMO SE INDICA A CONTINUACION:</w:t>
            </w:r>
          </w:p>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xml:space="preserve">FACTOR DE INDIRECTOS:                      (FI) = </w:t>
            </w:r>
            <w:r w:rsidRPr="00257E0E">
              <w:rPr>
                <w:rFonts w:ascii="Times New Roman" w:eastAsia="Times New Roman" w:hAnsi="Times New Roman" w:cs="Times New Roman"/>
                <w:sz w:val="20"/>
                <w:szCs w:val="24"/>
                <w:lang w:val="es-ES" w:eastAsia="es-ES"/>
              </w:rPr>
              <w:sym w:font="Symbol" w:char="F05B"/>
            </w:r>
            <w:r w:rsidRPr="00257E0E">
              <w:rPr>
                <w:rFonts w:ascii="Times New Roman" w:eastAsia="Times New Roman" w:hAnsi="Times New Roman" w:cs="Times New Roman"/>
                <w:sz w:val="20"/>
                <w:szCs w:val="24"/>
                <w:lang w:val="es-ES" w:eastAsia="es-ES"/>
              </w:rPr>
              <w:t>CI/CD</w:t>
            </w:r>
            <w:r w:rsidRPr="00257E0E">
              <w:rPr>
                <w:rFonts w:ascii="Times New Roman" w:eastAsia="Times New Roman" w:hAnsi="Times New Roman" w:cs="Times New Roman"/>
                <w:sz w:val="20"/>
                <w:szCs w:val="24"/>
                <w:lang w:val="es-ES" w:eastAsia="es-ES"/>
              </w:rPr>
              <w:sym w:font="Symbol" w:char="F05D"/>
            </w:r>
            <w:r w:rsidRPr="00257E0E">
              <w:rPr>
                <w:rFonts w:ascii="Times New Roman" w:eastAsia="Times New Roman" w:hAnsi="Times New Roman" w:cs="Times New Roman"/>
                <w:sz w:val="20"/>
                <w:szCs w:val="24"/>
                <w:lang w:val="es-ES" w:eastAsia="es-ES"/>
              </w:rPr>
              <w:t xml:space="preserve"> X 100 =                           %</w:t>
            </w: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xml:space="preserve">FACTOR DE FINANCIAMIENTO:              (FF) = </w:t>
            </w:r>
            <w:r w:rsidRPr="00257E0E">
              <w:rPr>
                <w:rFonts w:ascii="Times New Roman" w:eastAsia="Times New Roman" w:hAnsi="Times New Roman" w:cs="Times New Roman"/>
                <w:sz w:val="20"/>
                <w:szCs w:val="24"/>
                <w:lang w:val="es-ES" w:eastAsia="es-ES"/>
              </w:rPr>
              <w:sym w:font="Symbol" w:char="F05B"/>
            </w:r>
            <w:r w:rsidRPr="00257E0E">
              <w:rPr>
                <w:rFonts w:ascii="Times New Roman" w:eastAsia="Times New Roman" w:hAnsi="Times New Roman" w:cs="Times New Roman"/>
                <w:sz w:val="20"/>
                <w:szCs w:val="24"/>
                <w:lang w:val="es-ES" w:eastAsia="es-ES"/>
              </w:rPr>
              <w:t>CF/CD+CI)</w:t>
            </w:r>
            <w:r w:rsidRPr="00257E0E">
              <w:rPr>
                <w:rFonts w:ascii="Times New Roman" w:eastAsia="Times New Roman" w:hAnsi="Times New Roman" w:cs="Times New Roman"/>
                <w:sz w:val="20"/>
                <w:szCs w:val="24"/>
                <w:lang w:val="es-ES" w:eastAsia="es-ES"/>
              </w:rPr>
              <w:sym w:font="Symbol" w:char="F05D"/>
            </w:r>
            <w:r w:rsidRPr="00257E0E">
              <w:rPr>
                <w:rFonts w:ascii="Times New Roman" w:eastAsia="Times New Roman" w:hAnsi="Times New Roman" w:cs="Times New Roman"/>
                <w:sz w:val="20"/>
                <w:szCs w:val="24"/>
                <w:lang w:val="es-ES" w:eastAsia="es-ES"/>
              </w:rPr>
              <w:t xml:space="preserve"> X 100 =                  %</w:t>
            </w: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 xml:space="preserve">FACTOR DE UTILIDAD:                            (FU)= </w:t>
            </w:r>
            <w:r w:rsidRPr="00257E0E">
              <w:rPr>
                <w:rFonts w:ascii="Times New Roman" w:eastAsia="Times New Roman" w:hAnsi="Times New Roman" w:cs="Times New Roman"/>
                <w:sz w:val="20"/>
                <w:szCs w:val="24"/>
                <w:lang w:val="es-ES" w:eastAsia="es-ES"/>
              </w:rPr>
              <w:sym w:font="Symbol" w:char="F05B"/>
            </w:r>
            <w:r w:rsidRPr="00257E0E">
              <w:rPr>
                <w:rFonts w:ascii="Times New Roman" w:eastAsia="Times New Roman" w:hAnsi="Times New Roman" w:cs="Times New Roman"/>
                <w:sz w:val="20"/>
                <w:szCs w:val="24"/>
                <w:lang w:val="es-ES" w:eastAsia="es-ES"/>
              </w:rPr>
              <w:t>CU/(CD+CI+CF)</w:t>
            </w:r>
            <w:r w:rsidRPr="00257E0E">
              <w:rPr>
                <w:rFonts w:ascii="Times New Roman" w:eastAsia="Times New Roman" w:hAnsi="Times New Roman" w:cs="Times New Roman"/>
                <w:sz w:val="20"/>
                <w:szCs w:val="24"/>
                <w:lang w:val="es-ES" w:eastAsia="es-ES"/>
              </w:rPr>
              <w:sym w:font="Symbol" w:char="F05D"/>
            </w:r>
            <w:r w:rsidRPr="00257E0E">
              <w:rPr>
                <w:rFonts w:ascii="Times New Roman" w:eastAsia="Times New Roman" w:hAnsi="Times New Roman" w:cs="Times New Roman"/>
                <w:sz w:val="20"/>
                <w:szCs w:val="24"/>
                <w:lang w:val="es-ES" w:eastAsia="es-ES"/>
              </w:rPr>
              <w:t xml:space="preserve"> X 100 =          %</w:t>
            </w: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NOTA:  CD = COSTO DIRECTO</w:t>
            </w: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tc>
      </w:tr>
    </w:tbl>
    <w:p w:rsidR="00257E0E" w:rsidRPr="00257E0E" w:rsidRDefault="00257E0E" w:rsidP="00257E0E">
      <w:pPr>
        <w:spacing w:after="0" w:line="240" w:lineRule="auto"/>
        <w:rPr>
          <w:rFonts w:ascii="Times New Roman" w:eastAsia="Times New Roman" w:hAnsi="Times New Roman" w:cs="Times New Roman"/>
          <w:sz w:val="10"/>
          <w:szCs w:val="10"/>
          <w:lang w:val="es-ES" w:eastAsia="es-ES"/>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257E0E" w:rsidRPr="00257E0E" w:rsidTr="00257E0E">
        <w:trPr>
          <w:trHeight w:val="1099"/>
        </w:trPr>
        <w:tc>
          <w:tcPr>
            <w:tcW w:w="5032" w:type="dxa"/>
          </w:tcPr>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NOMBRE O RAZON SOCIAL DEL LICITANTE</w:t>
            </w:r>
          </w:p>
        </w:tc>
        <w:tc>
          <w:tcPr>
            <w:tcW w:w="4394" w:type="dxa"/>
          </w:tcPr>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r w:rsidRPr="00257E0E">
              <w:rPr>
                <w:rFonts w:ascii="Times New Roman" w:eastAsia="Times New Roman" w:hAnsi="Times New Roman" w:cs="Times New Roman"/>
                <w:sz w:val="20"/>
                <w:szCs w:val="24"/>
                <w:lang w:val="es-ES" w:eastAsia="es-ES"/>
              </w:rPr>
              <w:t>FIRMA DEL REPRESENTANTE LEGAL</w:t>
            </w:r>
          </w:p>
          <w:p w:rsidR="00257E0E" w:rsidRPr="00257E0E" w:rsidRDefault="00257E0E" w:rsidP="00257E0E">
            <w:pPr>
              <w:spacing w:after="0" w:line="240" w:lineRule="auto"/>
              <w:jc w:val="center"/>
              <w:rPr>
                <w:rFonts w:ascii="Times New Roman" w:eastAsia="Times New Roman" w:hAnsi="Times New Roman" w:cs="Times New Roman"/>
                <w:sz w:val="20"/>
                <w:szCs w:val="24"/>
                <w:lang w:val="es-ES" w:eastAsia="es-ES"/>
              </w:rPr>
            </w:pPr>
          </w:p>
          <w:p w:rsidR="00257E0E" w:rsidRPr="00257E0E" w:rsidRDefault="00257E0E" w:rsidP="00257E0E">
            <w:pPr>
              <w:spacing w:after="0" w:line="240" w:lineRule="auto"/>
              <w:rPr>
                <w:rFonts w:ascii="Times New Roman" w:eastAsia="Times New Roman" w:hAnsi="Times New Roman" w:cs="Times New Roman"/>
                <w:sz w:val="20"/>
                <w:szCs w:val="24"/>
                <w:lang w:val="es-ES" w:eastAsia="es-ES"/>
              </w:rPr>
            </w:pPr>
          </w:p>
        </w:tc>
      </w:tr>
    </w:tbl>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140CFB" w:rsidRPr="00257E0E" w:rsidRDefault="00140CFB" w:rsidP="00257E0E">
      <w:pPr>
        <w:spacing w:after="0" w:line="240" w:lineRule="auto"/>
        <w:jc w:val="center"/>
        <w:rPr>
          <w:rFonts w:ascii="Times New Roman" w:eastAsia="Times New Roman" w:hAnsi="Times New Roman" w:cs="Times New Roman"/>
          <w:b/>
          <w:sz w:val="20"/>
          <w:szCs w:val="24"/>
          <w:lang w:val="es-ES_tradnl" w:eastAsia="es-ES"/>
        </w:rPr>
      </w:pPr>
    </w:p>
    <w:p w:rsidR="004E2BC0" w:rsidRPr="00257E0E" w:rsidRDefault="004E2BC0" w:rsidP="004E2BC0">
      <w:pPr>
        <w:spacing w:after="0" w:line="240" w:lineRule="auto"/>
        <w:jc w:val="center"/>
        <w:rPr>
          <w:rFonts w:ascii="Antique Olive" w:eastAsia="Times New Roman" w:hAnsi="Antique Olive" w:cs="Times New Roman"/>
          <w:b/>
          <w:sz w:val="48"/>
          <w:szCs w:val="24"/>
          <w:lang w:val="es-ES" w:eastAsia="es-ES"/>
        </w:rPr>
      </w:pPr>
      <w:r w:rsidRPr="00257E0E">
        <w:rPr>
          <w:rFonts w:ascii="Antique Olive" w:eastAsia="Times New Roman" w:hAnsi="Antique Olive" w:cs="Times New Roman"/>
          <w:b/>
          <w:sz w:val="48"/>
          <w:szCs w:val="24"/>
          <w:lang w:val="es-ES" w:eastAsia="es-ES"/>
        </w:rPr>
        <w:t xml:space="preserve">ANEXO  </w:t>
      </w:r>
      <w:r>
        <w:rPr>
          <w:rFonts w:ascii="Antique Olive" w:eastAsia="Times New Roman" w:hAnsi="Antique Olive" w:cs="Times New Roman"/>
          <w:b/>
          <w:sz w:val="48"/>
          <w:szCs w:val="24"/>
          <w:lang w:val="es-ES" w:eastAsia="es-ES"/>
        </w:rPr>
        <w:t>12</w:t>
      </w:r>
    </w:p>
    <w:p w:rsidR="004E2BC0" w:rsidRDefault="004E2BC0" w:rsidP="00140CFB">
      <w:pPr>
        <w:spacing w:after="0" w:line="240" w:lineRule="auto"/>
        <w:jc w:val="both"/>
        <w:rPr>
          <w:rFonts w:ascii="Times New Roman" w:eastAsia="Times New Roman" w:hAnsi="Times New Roman" w:cs="Times New Roman"/>
          <w:b/>
          <w:sz w:val="20"/>
          <w:szCs w:val="24"/>
          <w:lang w:val="es-ES_tradnl" w:eastAsia="es-ES"/>
        </w:rPr>
      </w:pPr>
      <w:r>
        <w:rPr>
          <w:rFonts w:ascii="Antique Olive" w:eastAsia="Arial" w:hAnsi="Antique Olive" w:cstheme="majorHAnsi"/>
          <w:sz w:val="32"/>
          <w:szCs w:val="32"/>
          <w:lang w:val="es-ES" w:eastAsia="es-ES"/>
        </w:rPr>
        <w:t>REGISTRO DE LA DOCUMENTACION RECIBIDA QUE EL LICITANTE, ENTREGA EN EL ACTO DE PRESENTACION Y APERTURA</w:t>
      </w:r>
      <w:r w:rsidR="00140CFB">
        <w:rPr>
          <w:rFonts w:ascii="Antique Olive" w:eastAsia="Arial" w:hAnsi="Antique Olive" w:cstheme="majorHAnsi"/>
          <w:sz w:val="32"/>
          <w:szCs w:val="32"/>
          <w:lang w:val="es-ES" w:eastAsia="es-ES"/>
        </w:rPr>
        <w:t xml:space="preserve"> DE PROPOSICIONES, EN RELACION A LOS DOCUMENTOS REQUERIDOS EN LA CONVOCATORIA (PROPUESTA ECONOMICA).</w:t>
      </w: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0"/>
          <w:szCs w:val="24"/>
          <w:lang w:val="es-ES_tradnl" w:eastAsia="es-ES"/>
        </w:rPr>
      </w:pPr>
    </w:p>
    <w:p w:rsidR="00257E0E" w:rsidRPr="00257E0E" w:rsidRDefault="00257E0E" w:rsidP="00257E0E">
      <w:pPr>
        <w:spacing w:after="0" w:line="240" w:lineRule="auto"/>
        <w:jc w:val="center"/>
        <w:rPr>
          <w:rFonts w:ascii="Times New Roman" w:eastAsia="Times New Roman" w:hAnsi="Times New Roman" w:cs="Times New Roman"/>
          <w:b/>
          <w:sz w:val="24"/>
          <w:szCs w:val="24"/>
          <w:lang w:val="es-ES" w:eastAsia="es-ES"/>
        </w:rPr>
        <w:sectPr w:rsidR="00257E0E" w:rsidRPr="00257E0E" w:rsidSect="00A11D89">
          <w:pgSz w:w="12242" w:h="15842" w:code="1"/>
          <w:pgMar w:top="1134" w:right="1610" w:bottom="1134" w:left="1134" w:header="720" w:footer="720" w:gutter="0"/>
          <w:cols w:space="720"/>
        </w:sectPr>
      </w:pPr>
    </w:p>
    <w:p w:rsidR="00257E0E" w:rsidRPr="00257E0E" w:rsidRDefault="00257E0E" w:rsidP="00257E0E">
      <w:pPr>
        <w:spacing w:after="0" w:line="240" w:lineRule="auto"/>
        <w:jc w:val="center"/>
        <w:rPr>
          <w:rFonts w:ascii="Times New Roman" w:eastAsia="Times New Roman" w:hAnsi="Times New Roman" w:cs="Times New Roman"/>
          <w:b/>
          <w:sz w:val="20"/>
          <w:szCs w:val="20"/>
          <w:lang w:val="es-ES" w:eastAsia="es-ES"/>
        </w:rPr>
      </w:pPr>
    </w:p>
    <w:tbl>
      <w:tblPr>
        <w:tblW w:w="17556" w:type="dxa"/>
        <w:tblInd w:w="70" w:type="dxa"/>
        <w:tblCellMar>
          <w:left w:w="70" w:type="dxa"/>
          <w:right w:w="70" w:type="dxa"/>
        </w:tblCellMar>
        <w:tblLook w:val="0000" w:firstRow="0" w:lastRow="0" w:firstColumn="0" w:lastColumn="0" w:noHBand="0" w:noVBand="0"/>
      </w:tblPr>
      <w:tblGrid>
        <w:gridCol w:w="2105"/>
        <w:gridCol w:w="1167"/>
        <w:gridCol w:w="1250"/>
        <w:gridCol w:w="1450"/>
        <w:gridCol w:w="1313"/>
        <w:gridCol w:w="1540"/>
        <w:gridCol w:w="2988"/>
        <w:gridCol w:w="1200"/>
        <w:gridCol w:w="1276"/>
        <w:gridCol w:w="1244"/>
        <w:gridCol w:w="288"/>
        <w:gridCol w:w="1161"/>
        <w:gridCol w:w="574"/>
      </w:tblGrid>
      <w:tr w:rsidR="00257E0E" w:rsidRPr="00257E0E" w:rsidTr="00140CFB">
        <w:trPr>
          <w:trHeight w:val="225"/>
        </w:trPr>
        <w:tc>
          <w:tcPr>
            <w:tcW w:w="2105" w:type="dxa"/>
            <w:tcBorders>
              <w:top w:val="nil"/>
              <w:left w:val="nil"/>
              <w:bottom w:val="nil"/>
              <w:right w:val="nil"/>
            </w:tcBorders>
            <w:shd w:val="clear" w:color="auto" w:fill="auto"/>
            <w:noWrap/>
            <w:vAlign w:val="bottom"/>
          </w:tcPr>
          <w:p w:rsidR="00257E0E" w:rsidRPr="00257E0E" w:rsidRDefault="00257E0E" w:rsidP="00140CFB">
            <w:pPr>
              <w:rPr>
                <w:rFonts w:ascii="Arial" w:eastAsia="Times New Roman" w:hAnsi="Arial" w:cs="Arial"/>
                <w:sz w:val="12"/>
                <w:szCs w:val="12"/>
                <w:lang w:val="es-ES" w:eastAsia="es-ES"/>
              </w:rPr>
            </w:pPr>
          </w:p>
        </w:tc>
        <w:tc>
          <w:tcPr>
            <w:tcW w:w="1167"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250"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450"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313"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540"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2988"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200"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276"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244"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288"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1161"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c>
          <w:tcPr>
            <w:tcW w:w="574" w:type="dxa"/>
            <w:tcBorders>
              <w:top w:val="nil"/>
              <w:left w:val="nil"/>
              <w:bottom w:val="nil"/>
              <w:right w:val="nil"/>
            </w:tcBorders>
            <w:shd w:val="clear" w:color="auto" w:fill="auto"/>
            <w:noWrap/>
            <w:vAlign w:val="bottom"/>
          </w:tcPr>
          <w:p w:rsidR="00257E0E" w:rsidRPr="00257E0E" w:rsidRDefault="00257E0E" w:rsidP="00257E0E">
            <w:pPr>
              <w:spacing w:after="0" w:line="240" w:lineRule="auto"/>
              <w:rPr>
                <w:rFonts w:ascii="Arial" w:eastAsia="Times New Roman" w:hAnsi="Arial" w:cs="Arial"/>
                <w:sz w:val="12"/>
                <w:szCs w:val="12"/>
                <w:lang w:val="es-ES" w:eastAsia="es-ES"/>
              </w:rPr>
            </w:pPr>
          </w:p>
        </w:tc>
      </w:tr>
    </w:tbl>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r w:rsidRPr="00257E0E">
        <w:rPr>
          <w:rFonts w:ascii="Times New Roman" w:eastAsia="Times New Roman" w:hAnsi="Times New Roman" w:cs="Times New Roman"/>
          <w:noProof/>
          <w:sz w:val="20"/>
          <w:szCs w:val="24"/>
          <w:lang w:eastAsia="es-MX"/>
        </w:rPr>
        <mc:AlternateContent>
          <mc:Choice Requires="wps">
            <w:drawing>
              <wp:anchor distT="0" distB="0" distL="114300" distR="114300" simplePos="0" relativeHeight="251665408" behindDoc="0" locked="0" layoutInCell="1" allowOverlap="1" wp14:anchorId="6CD80FDD" wp14:editId="37E59529">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7F542"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sidRPr="00257E0E">
        <w:rPr>
          <w:rFonts w:ascii="Times New Roman" w:eastAsia="Times New Roman" w:hAnsi="Times New Roman" w:cs="Times New Roman"/>
          <w:noProof/>
          <w:sz w:val="20"/>
          <w:szCs w:val="24"/>
          <w:lang w:eastAsia="es-MX"/>
        </w:rPr>
        <mc:AlternateContent>
          <mc:Choice Requires="wps">
            <w:drawing>
              <wp:anchor distT="0" distB="0" distL="114300" distR="114300" simplePos="0" relativeHeight="251666432" behindDoc="0" locked="0" layoutInCell="1" allowOverlap="1" wp14:anchorId="7D9813BE" wp14:editId="4E3A55A9">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116B19"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sidRPr="00257E0E">
        <w:rPr>
          <w:rFonts w:ascii="Times New Roman" w:eastAsia="Times New Roman" w:hAnsi="Times New Roman" w:cs="Times New Roman"/>
          <w:noProof/>
          <w:sz w:val="20"/>
          <w:szCs w:val="24"/>
          <w:lang w:eastAsia="es-MX"/>
        </w:rPr>
        <mc:AlternateContent>
          <mc:Choice Requires="wps">
            <w:drawing>
              <wp:anchor distT="0" distB="0" distL="114300" distR="114300" simplePos="0" relativeHeight="251667456" behindDoc="0" locked="0" layoutInCell="1" allowOverlap="1" wp14:anchorId="2EF51521" wp14:editId="0B385993">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AF224"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sidRPr="00257E0E">
        <w:rPr>
          <w:rFonts w:ascii="Times New Roman" w:eastAsia="Times New Roman" w:hAnsi="Times New Roman" w:cs="Times New Roman"/>
          <w:noProof/>
          <w:sz w:val="20"/>
          <w:szCs w:val="24"/>
          <w:lang w:eastAsia="es-MX"/>
        </w:rPr>
        <mc:AlternateContent>
          <mc:Choice Requires="wps">
            <w:drawing>
              <wp:anchor distT="0" distB="0" distL="114300" distR="114300" simplePos="0" relativeHeight="251668480" behindDoc="0" locked="0" layoutInCell="1" allowOverlap="1" wp14:anchorId="0BD113ED" wp14:editId="6EF6356D">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B7BE7"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r w:rsidRPr="00257E0E">
        <w:rPr>
          <w:rFonts w:ascii="Antique Olive" w:eastAsia="Times New Roman" w:hAnsi="Antique Olive" w:cs="Times New Roman"/>
          <w:b/>
          <w:sz w:val="48"/>
          <w:szCs w:val="24"/>
          <w:lang w:val="es-ES" w:eastAsia="es-ES"/>
        </w:rPr>
        <w:t xml:space="preserve">                         </w:t>
      </w:r>
    </w:p>
    <w:p w:rsidR="00257E0E" w:rsidRPr="00257E0E" w:rsidRDefault="00257E0E" w:rsidP="00257E0E">
      <w:pPr>
        <w:spacing w:after="0" w:line="240" w:lineRule="auto"/>
        <w:rPr>
          <w:rFonts w:ascii="Times New Roman" w:eastAsia="Times New Roman" w:hAnsi="Times New Roman" w:cs="Times New Roman"/>
          <w:sz w:val="24"/>
          <w:szCs w:val="24"/>
          <w:lang w:val="es-ES_tradnl" w:eastAsia="es-ES"/>
        </w:rPr>
      </w:pPr>
    </w:p>
    <w:p w:rsidR="00257E0E" w:rsidRPr="00257E0E" w:rsidRDefault="00257E0E" w:rsidP="00257E0E">
      <w:pPr>
        <w:spacing w:after="0" w:line="240" w:lineRule="auto"/>
        <w:rPr>
          <w:rFonts w:ascii="Times New Roman" w:eastAsia="Times New Roman" w:hAnsi="Times New Roman" w:cs="Times New Roman"/>
          <w:sz w:val="24"/>
          <w:szCs w:val="24"/>
          <w:lang w:val="es-ES" w:eastAsia="es-ES"/>
        </w:rPr>
      </w:pPr>
    </w:p>
    <w:p w:rsidR="00257E0E" w:rsidRPr="00257E0E" w:rsidRDefault="00257E0E" w:rsidP="00257E0E">
      <w:pPr>
        <w:tabs>
          <w:tab w:val="left" w:pos="7250"/>
        </w:tabs>
        <w:spacing w:after="0" w:line="240" w:lineRule="auto"/>
        <w:rPr>
          <w:rFonts w:ascii="Times New Roman" w:eastAsia="Times New Roman" w:hAnsi="Times New Roman" w:cs="Times New Roman"/>
          <w:sz w:val="24"/>
          <w:szCs w:val="24"/>
          <w:lang w:val="es-ES" w:eastAsia="es-ES"/>
        </w:rPr>
      </w:pPr>
      <w:r w:rsidRPr="00257E0E">
        <w:rPr>
          <w:rFonts w:ascii="Times New Roman" w:eastAsia="Times New Roman" w:hAnsi="Times New Roman" w:cs="Times New Roman"/>
          <w:sz w:val="24"/>
          <w:szCs w:val="24"/>
          <w:lang w:val="es-ES" w:eastAsia="es-ES"/>
        </w:rPr>
        <w:tab/>
      </w:r>
    </w:p>
    <w:p w:rsidR="00984C49" w:rsidRDefault="00984C49"/>
    <w:sectPr w:rsidR="00984C49" w:rsidSect="00257E0E">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9D2" w:rsidRDefault="006909D2" w:rsidP="00257E0E">
      <w:pPr>
        <w:spacing w:after="0" w:line="240" w:lineRule="auto"/>
      </w:pPr>
      <w:r>
        <w:separator/>
      </w:r>
    </w:p>
  </w:endnote>
  <w:endnote w:type="continuationSeparator" w:id="0">
    <w:p w:rsidR="006909D2" w:rsidRDefault="006909D2" w:rsidP="00257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ntique Olive">
    <w:altName w:val="Tw Cen MT Condensed Extra Bold"/>
    <w:panose1 w:val="020B0803020204030204"/>
    <w:charset w:val="00"/>
    <w:family w:val="swiss"/>
    <w:pitch w:val="variable"/>
    <w:sig w:usb0="00000003" w:usb1="00000000" w:usb2="00000000" w:usb3="00000000" w:csb0="00000001" w:csb1="00000000"/>
  </w:font>
  <w:font w:name="Clarendon Extended">
    <w:altName w:val="Cambria"/>
    <w:charset w:val="00"/>
    <w:family w:val="roman"/>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Leelawadee UI">
    <w:panose1 w:val="020B0502040204020203"/>
    <w:charset w:val="00"/>
    <w:family w:val="swiss"/>
    <w:pitch w:val="variable"/>
    <w:sig w:usb0="A3000003" w:usb1="00000000" w:usb2="00010000" w:usb3="00000000" w:csb0="000101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Default="00A3065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30657" w:rsidRDefault="00A3065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Pr="004678B8" w:rsidRDefault="00A30657">
    <w:pPr>
      <w:pStyle w:val="Piedepgina"/>
      <w:ind w:right="360"/>
      <w:rPr>
        <w:rFonts w:ascii="Arial" w:hAnsi="Arial" w:cs="Arial"/>
        <w:sz w:val="16"/>
        <w:szCs w:val="16"/>
      </w:rPr>
    </w:pPr>
    <w:r w:rsidRPr="001D30F1">
      <w:rPr>
        <w:color w:val="auto"/>
        <w:sz w:val="20"/>
      </w:rPr>
      <w:t></w:t>
    </w:r>
    <w:r w:rsidRPr="001D30F1">
      <w:rPr>
        <w:color w:val="auto"/>
        <w:sz w:val="20"/>
        <w:lang w:val="es-MX"/>
      </w:rPr>
      <w:fldChar w:fldCharType="begin"/>
    </w:r>
    <w:r w:rsidRPr="001D30F1">
      <w:rPr>
        <w:color w:val="auto"/>
        <w:sz w:val="20"/>
        <w:lang w:val="es-MX"/>
      </w:rPr>
      <w:instrText>PAGE  \* Arabic  \* MERGEFORMAT</w:instrText>
    </w:r>
    <w:r w:rsidRPr="001D30F1">
      <w:rPr>
        <w:color w:val="auto"/>
        <w:sz w:val="20"/>
        <w:lang w:val="es-MX"/>
      </w:rPr>
      <w:fldChar w:fldCharType="separate"/>
    </w:r>
    <w:r w:rsidR="00426147">
      <w:rPr>
        <w:noProof/>
        <w:color w:val="auto"/>
        <w:sz w:val="20"/>
        <w:lang w:val="es-MX"/>
      </w:rPr>
      <w:t>1</w:t>
    </w:r>
    <w:r w:rsidRPr="001D30F1">
      <w:rPr>
        <w:color w:val="auto"/>
        <w:sz w:val="20"/>
      </w:rPr>
      <w:fldChar w:fldCharType="end"/>
    </w:r>
    <w:r w:rsidRPr="001D30F1">
      <w:rPr>
        <w:color w:val="auto"/>
        <w:sz w:val="20"/>
      </w:rPr>
      <w:t></w:t>
    </w:r>
    <w:r w:rsidRPr="001D30F1">
      <w:rPr>
        <w:color w:val="auto"/>
        <w:sz w:val="20"/>
        <w:lang w:val="es-MX"/>
      </w:rPr>
      <w:fldChar w:fldCharType="begin"/>
    </w:r>
    <w:r w:rsidRPr="001D30F1">
      <w:rPr>
        <w:color w:val="auto"/>
        <w:sz w:val="20"/>
        <w:lang w:val="es-MX"/>
      </w:rPr>
      <w:instrText>NUMPAGES  \* Arabic  \* MERGEFORMAT</w:instrText>
    </w:r>
    <w:r w:rsidRPr="001D30F1">
      <w:rPr>
        <w:color w:val="auto"/>
        <w:sz w:val="20"/>
        <w:lang w:val="es-MX"/>
      </w:rPr>
      <w:fldChar w:fldCharType="separate"/>
    </w:r>
    <w:r w:rsidR="00426147">
      <w:rPr>
        <w:noProof/>
        <w:color w:val="auto"/>
        <w:sz w:val="20"/>
        <w:lang w:val="es-MX"/>
      </w:rPr>
      <w:t>90</w:t>
    </w:r>
    <w:r w:rsidRPr="001D30F1">
      <w:rPr>
        <w:color w:val="auto"/>
        <w:sz w:val="20"/>
      </w:rPr>
      <w:fldChar w:fldCharType="end"/>
    </w:r>
    <w:r w:rsidRPr="001D30F1">
      <w:rPr>
        <w:color w:val="auto"/>
        <w:sz w:val="20"/>
      </w:rPr>
      <w:t></w:t>
    </w:r>
    <w:r>
      <w:rPr>
        <w:noProof/>
        <w:color w:val="auto"/>
        <w:sz w:val="20"/>
        <w:lang w:val="es-MX" w:eastAsia="es-MX"/>
      </w:rPr>
      <w:drawing>
        <wp:anchor distT="0" distB="0" distL="114300" distR="114300" simplePos="0" relativeHeight="251660800" behindDoc="0" locked="0" layoutInCell="1" allowOverlap="1" wp14:anchorId="63B7DF58" wp14:editId="20001FC4">
          <wp:simplePos x="0" y="0"/>
          <wp:positionH relativeFrom="margin">
            <wp:align>right</wp:align>
          </wp:positionH>
          <wp:positionV relativeFrom="paragraph">
            <wp:posOffset>-359</wp:posOffset>
          </wp:positionV>
          <wp:extent cx="2723515" cy="409575"/>
          <wp:effectExtent l="0" t="0" r="635" b="952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sz w:val="16"/>
        <w:szCs w:val="16"/>
        <w:lang w:val="es-MX" w:eastAsia="es-MX"/>
      </w:rPr>
      <w:drawing>
        <wp:anchor distT="0" distB="0" distL="114300" distR="114300" simplePos="0" relativeHeight="251658752" behindDoc="1" locked="0" layoutInCell="1" allowOverlap="1" wp14:anchorId="3FCF7227" wp14:editId="145B14BE">
          <wp:simplePos x="0" y="0"/>
          <wp:positionH relativeFrom="column">
            <wp:posOffset>896620</wp:posOffset>
          </wp:positionH>
          <wp:positionV relativeFrom="paragraph">
            <wp:posOffset>9121140</wp:posOffset>
          </wp:positionV>
          <wp:extent cx="3796030" cy="720725"/>
          <wp:effectExtent l="0" t="0" r="0" b="3175"/>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6030" cy="720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6"/>
        <w:szCs w:val="16"/>
        <w:lang w:val="es-MX" w:eastAsia="es-MX"/>
      </w:rPr>
      <w:drawing>
        <wp:anchor distT="0" distB="0" distL="114300" distR="114300" simplePos="0" relativeHeight="251656704" behindDoc="1" locked="0" layoutInCell="1" allowOverlap="1" wp14:anchorId="053776F2" wp14:editId="3BDAE50D">
          <wp:simplePos x="0" y="0"/>
          <wp:positionH relativeFrom="column">
            <wp:posOffset>896620</wp:posOffset>
          </wp:positionH>
          <wp:positionV relativeFrom="paragraph">
            <wp:posOffset>9121140</wp:posOffset>
          </wp:positionV>
          <wp:extent cx="3796030" cy="720725"/>
          <wp:effectExtent l="0" t="0" r="0" b="317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6030" cy="720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6"/>
        <w:szCs w:val="16"/>
        <w:lang w:val="es-MX" w:eastAsia="es-MX"/>
      </w:rPr>
      <w:drawing>
        <wp:anchor distT="0" distB="0" distL="114300" distR="114300" simplePos="0" relativeHeight="251654656" behindDoc="1" locked="0" layoutInCell="1" allowOverlap="1" wp14:anchorId="5791F3F8" wp14:editId="15495F8A">
          <wp:simplePos x="0" y="0"/>
          <wp:positionH relativeFrom="column">
            <wp:posOffset>896620</wp:posOffset>
          </wp:positionH>
          <wp:positionV relativeFrom="paragraph">
            <wp:posOffset>9121140</wp:posOffset>
          </wp:positionV>
          <wp:extent cx="3796030" cy="720725"/>
          <wp:effectExtent l="0" t="0" r="0" b="317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6030" cy="7207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Default="00A3065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30657" w:rsidRDefault="00A30657">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Default="00A30657" w:rsidP="00257E0E">
    <w:pPr>
      <w:pStyle w:val="Piedepgina"/>
      <w:ind w:right="335"/>
    </w:pPr>
    <w:r w:rsidRPr="001D30F1">
      <w:rPr>
        <w:color w:val="auto"/>
        <w:sz w:val="20"/>
      </w:rPr>
      <w:t></w:t>
    </w:r>
    <w:r w:rsidRPr="001D30F1">
      <w:rPr>
        <w:color w:val="auto"/>
        <w:sz w:val="20"/>
        <w:lang w:val="es-MX"/>
      </w:rPr>
      <w:fldChar w:fldCharType="begin"/>
    </w:r>
    <w:r w:rsidRPr="001D30F1">
      <w:rPr>
        <w:color w:val="auto"/>
        <w:sz w:val="20"/>
        <w:lang w:val="es-MX"/>
      </w:rPr>
      <w:instrText>PAGE  \* Arabic  \* MERGEFORMAT</w:instrText>
    </w:r>
    <w:r w:rsidRPr="001D30F1">
      <w:rPr>
        <w:color w:val="auto"/>
        <w:sz w:val="20"/>
        <w:lang w:val="es-MX"/>
      </w:rPr>
      <w:fldChar w:fldCharType="separate"/>
    </w:r>
    <w:r w:rsidR="00426147">
      <w:rPr>
        <w:noProof/>
        <w:color w:val="auto"/>
        <w:sz w:val="20"/>
        <w:lang w:val="es-MX"/>
      </w:rPr>
      <w:t>23</w:t>
    </w:r>
    <w:r w:rsidRPr="001D30F1">
      <w:rPr>
        <w:color w:val="auto"/>
        <w:sz w:val="20"/>
      </w:rPr>
      <w:fldChar w:fldCharType="end"/>
    </w:r>
    <w:r w:rsidRPr="001D30F1">
      <w:rPr>
        <w:color w:val="auto"/>
        <w:sz w:val="20"/>
      </w:rPr>
      <w:t></w:t>
    </w:r>
    <w:r w:rsidRPr="001D30F1">
      <w:rPr>
        <w:color w:val="auto"/>
        <w:sz w:val="20"/>
        <w:lang w:val="es-MX"/>
      </w:rPr>
      <w:fldChar w:fldCharType="begin"/>
    </w:r>
    <w:r w:rsidRPr="001D30F1">
      <w:rPr>
        <w:color w:val="auto"/>
        <w:sz w:val="20"/>
        <w:lang w:val="es-MX"/>
      </w:rPr>
      <w:instrText>NUMPAGES  \* Arabic  \* MERGEFORMAT</w:instrText>
    </w:r>
    <w:r w:rsidRPr="001D30F1">
      <w:rPr>
        <w:color w:val="auto"/>
        <w:sz w:val="20"/>
        <w:lang w:val="es-MX"/>
      </w:rPr>
      <w:fldChar w:fldCharType="separate"/>
    </w:r>
    <w:r w:rsidR="00426147">
      <w:rPr>
        <w:noProof/>
        <w:color w:val="auto"/>
        <w:sz w:val="20"/>
        <w:lang w:val="es-MX"/>
      </w:rPr>
      <w:t>90</w:t>
    </w:r>
    <w:r w:rsidRPr="001D30F1">
      <w:rPr>
        <w:color w:val="auto"/>
        <w:sz w:val="20"/>
      </w:rPr>
      <w:fldChar w:fldCharType="end"/>
    </w:r>
    <w:r w:rsidRPr="001D30F1">
      <w:rPr>
        <w:color w:val="auto"/>
        <w:sz w:val="20"/>
      </w:rPr>
      <w:t></w:t>
    </w:r>
    <w:r>
      <w:rPr>
        <w:noProof/>
        <w:lang w:val="es-MX" w:eastAsia="es-MX"/>
      </w:rPr>
      <w:drawing>
        <wp:anchor distT="0" distB="0" distL="114300" distR="114300" simplePos="0" relativeHeight="251662848" behindDoc="0" locked="0" layoutInCell="1" allowOverlap="1" wp14:anchorId="094F4409" wp14:editId="40F1C1A5">
          <wp:simplePos x="0" y="0"/>
          <wp:positionH relativeFrom="column">
            <wp:posOffset>3969579</wp:posOffset>
          </wp:positionH>
          <wp:positionV relativeFrom="paragraph">
            <wp:posOffset>50938</wp:posOffset>
          </wp:positionV>
          <wp:extent cx="2723515" cy="409575"/>
          <wp:effectExtent l="0" t="0" r="0" b="0"/>
          <wp:wrapNone/>
          <wp:docPr id="1378" name="Imagen 1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Default="00A3065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30657" w:rsidRDefault="00A30657">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Default="00A30657" w:rsidP="00257E0E">
    <w:pPr>
      <w:pStyle w:val="Piedepgina"/>
      <w:ind w:right="335"/>
    </w:pPr>
    <w:r w:rsidRPr="001D30F1">
      <w:rPr>
        <w:color w:val="auto"/>
        <w:sz w:val="20"/>
      </w:rPr>
      <w:t></w:t>
    </w:r>
    <w:r w:rsidRPr="001D30F1">
      <w:rPr>
        <w:color w:val="auto"/>
        <w:sz w:val="20"/>
        <w:lang w:val="es-MX"/>
      </w:rPr>
      <w:fldChar w:fldCharType="begin"/>
    </w:r>
    <w:r w:rsidRPr="001D30F1">
      <w:rPr>
        <w:color w:val="auto"/>
        <w:sz w:val="20"/>
        <w:lang w:val="es-MX"/>
      </w:rPr>
      <w:instrText>PAGE  \* Arabic  \* MERGEFORMAT</w:instrText>
    </w:r>
    <w:r w:rsidRPr="001D30F1">
      <w:rPr>
        <w:color w:val="auto"/>
        <w:sz w:val="20"/>
        <w:lang w:val="es-MX"/>
      </w:rPr>
      <w:fldChar w:fldCharType="separate"/>
    </w:r>
    <w:r w:rsidR="00426147">
      <w:rPr>
        <w:noProof/>
        <w:color w:val="auto"/>
        <w:sz w:val="20"/>
        <w:lang w:val="es-MX"/>
      </w:rPr>
      <w:t>90</w:t>
    </w:r>
    <w:r w:rsidRPr="001D30F1">
      <w:rPr>
        <w:color w:val="auto"/>
        <w:sz w:val="20"/>
      </w:rPr>
      <w:fldChar w:fldCharType="end"/>
    </w:r>
    <w:r w:rsidRPr="001D30F1">
      <w:rPr>
        <w:color w:val="auto"/>
        <w:sz w:val="20"/>
      </w:rPr>
      <w:t></w:t>
    </w:r>
    <w:r w:rsidRPr="001D30F1">
      <w:rPr>
        <w:color w:val="auto"/>
        <w:sz w:val="20"/>
        <w:lang w:val="es-MX"/>
      </w:rPr>
      <w:fldChar w:fldCharType="begin"/>
    </w:r>
    <w:r w:rsidRPr="001D30F1">
      <w:rPr>
        <w:color w:val="auto"/>
        <w:sz w:val="20"/>
        <w:lang w:val="es-MX"/>
      </w:rPr>
      <w:instrText>NUMPAGES  \* Arabic  \* MERGEFORMAT</w:instrText>
    </w:r>
    <w:r w:rsidRPr="001D30F1">
      <w:rPr>
        <w:color w:val="auto"/>
        <w:sz w:val="20"/>
        <w:lang w:val="es-MX"/>
      </w:rPr>
      <w:fldChar w:fldCharType="separate"/>
    </w:r>
    <w:r w:rsidR="00426147">
      <w:rPr>
        <w:noProof/>
        <w:color w:val="auto"/>
        <w:sz w:val="20"/>
        <w:lang w:val="es-MX"/>
      </w:rPr>
      <w:t>90</w:t>
    </w:r>
    <w:r w:rsidRPr="001D30F1">
      <w:rPr>
        <w:color w:val="auto"/>
        <w:sz w:val="20"/>
      </w:rPr>
      <w:fldChar w:fldCharType="end"/>
    </w:r>
    <w:r w:rsidRPr="001D30F1">
      <w:rPr>
        <w:color w:val="auto"/>
        <w:sz w:val="20"/>
      </w:rPr>
      <w:t></w:t>
    </w:r>
    <w:r>
      <w:rPr>
        <w:noProof/>
        <w:lang w:val="es-MX" w:eastAsia="es-MX"/>
      </w:rPr>
      <w:drawing>
        <wp:anchor distT="0" distB="0" distL="114300" distR="114300" simplePos="0" relativeHeight="251652608" behindDoc="0" locked="0" layoutInCell="1" allowOverlap="1" wp14:anchorId="660D4CD0" wp14:editId="2748B350">
          <wp:simplePos x="0" y="0"/>
          <wp:positionH relativeFrom="column">
            <wp:posOffset>3969579</wp:posOffset>
          </wp:positionH>
          <wp:positionV relativeFrom="paragraph">
            <wp:posOffset>50938</wp:posOffset>
          </wp:positionV>
          <wp:extent cx="2723515" cy="409575"/>
          <wp:effectExtent l="0" t="0" r="0" b="0"/>
          <wp:wrapNone/>
          <wp:docPr id="3119" name="Imagen 3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Pr="007673D1" w:rsidRDefault="00A30657">
    <w:pPr>
      <w:pStyle w:val="Piedepgina"/>
      <w:rPr>
        <w:color w:val="auto"/>
        <w:sz w:val="20"/>
      </w:rPr>
    </w:pPr>
    <w:r>
      <w:rPr>
        <w:noProof/>
        <w:color w:val="auto"/>
        <w:sz w:val="20"/>
        <w:lang w:val="es-MX" w:eastAsia="es-MX"/>
      </w:rPr>
      <w:drawing>
        <wp:anchor distT="0" distB="0" distL="114300" distR="114300" simplePos="0" relativeHeight="251659264" behindDoc="0" locked="0" layoutInCell="1" allowOverlap="1" wp14:anchorId="0409787C" wp14:editId="7A5FEEC1">
          <wp:simplePos x="0" y="0"/>
          <wp:positionH relativeFrom="column">
            <wp:posOffset>3852545</wp:posOffset>
          </wp:positionH>
          <wp:positionV relativeFrom="paragraph">
            <wp:posOffset>10795</wp:posOffset>
          </wp:positionV>
          <wp:extent cx="2723515" cy="409575"/>
          <wp:effectExtent l="0" t="0" r="0" b="0"/>
          <wp:wrapNone/>
          <wp:docPr id="312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9D2" w:rsidRDefault="006909D2" w:rsidP="00257E0E">
      <w:pPr>
        <w:spacing w:after="0" w:line="240" w:lineRule="auto"/>
      </w:pPr>
      <w:r>
        <w:separator/>
      </w:r>
    </w:p>
  </w:footnote>
  <w:footnote w:type="continuationSeparator" w:id="0">
    <w:p w:rsidR="006909D2" w:rsidRDefault="006909D2" w:rsidP="00257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Pr="004B37CE" w:rsidRDefault="00A30657" w:rsidP="00257E0E">
    <w:pPr>
      <w:rPr>
        <w:b/>
      </w:rPr>
    </w:pPr>
    <w:bookmarkStart w:id="1" w:name="_Hlk66109149"/>
    <w:r>
      <w:rPr>
        <w:noProof/>
        <w:sz w:val="36"/>
        <w:lang w:eastAsia="es-MX"/>
      </w:rPr>
      <w:drawing>
        <wp:anchor distT="0" distB="0" distL="114300" distR="114300" simplePos="0" relativeHeight="251649536" behindDoc="1" locked="0" layoutInCell="1" allowOverlap="1" wp14:anchorId="2659CD05" wp14:editId="5E1B0CBD">
          <wp:simplePos x="0" y="0"/>
          <wp:positionH relativeFrom="margin">
            <wp:align>left</wp:align>
          </wp:positionH>
          <wp:positionV relativeFrom="paragraph">
            <wp:posOffset>-139148</wp:posOffset>
          </wp:positionV>
          <wp:extent cx="3408275" cy="485030"/>
          <wp:effectExtent l="0" t="0" r="1905"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0930" cy="48683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nguiat Bk BT" w:hAnsi="Benguiat Bk BT"/>
      </w:rPr>
      <w:t xml:space="preserve">                                                                                   </w:t>
    </w:r>
    <w:r w:rsidRPr="004B37CE">
      <w:rPr>
        <w:rFonts w:ascii="Benguiat Bk BT" w:hAnsi="Benguiat Bk BT"/>
        <w:b/>
      </w:rPr>
      <w:t>GOBIERNO DEL ESTADO DE OAXACA</w:t>
    </w:r>
    <w:r w:rsidRPr="004B37CE">
      <w:rPr>
        <w:b/>
        <w:noProof/>
        <w:sz w:val="36"/>
        <w:lang w:eastAsia="es-MX"/>
      </w:rPr>
      <w:t xml:space="preserve"> </w:t>
    </w:r>
    <w:r w:rsidRPr="004B37CE">
      <w:rPr>
        <w:b/>
        <w:noProof/>
        <w:lang w:eastAsia="es-MX"/>
      </w:rPr>
      <w:drawing>
        <wp:anchor distT="0" distB="0" distL="114300" distR="114300" simplePos="0" relativeHeight="251647488" behindDoc="1" locked="0" layoutInCell="1" allowOverlap="1" wp14:anchorId="4EC489EC" wp14:editId="64EC05B6">
          <wp:simplePos x="0" y="0"/>
          <wp:positionH relativeFrom="page">
            <wp:align>right</wp:align>
          </wp:positionH>
          <wp:positionV relativeFrom="paragraph">
            <wp:posOffset>-461176</wp:posOffset>
          </wp:positionV>
          <wp:extent cx="2066925" cy="10134600"/>
          <wp:effectExtent l="0" t="0" r="9525" b="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6925" cy="10134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10206"/>
    </w:tblGrid>
    <w:tr w:rsidR="00A30657" w:rsidRPr="00780AD0" w:rsidTr="00257E0E">
      <w:trPr>
        <w:trHeight w:val="426"/>
      </w:trPr>
      <w:tc>
        <w:tcPr>
          <w:tcW w:w="10206" w:type="dxa"/>
          <w:tcBorders>
            <w:bottom w:val="single" w:sz="4" w:space="0" w:color="auto"/>
          </w:tcBorders>
        </w:tcPr>
        <w:p w:rsidR="00A30657" w:rsidRPr="004B37CE" w:rsidRDefault="00A30657" w:rsidP="00257E0E">
          <w:pPr>
            <w:pStyle w:val="Encabezado"/>
            <w:rPr>
              <w:rFonts w:ascii="Benguiat Bk BT" w:hAnsi="Benguiat Bk BT"/>
              <w:color w:val="auto"/>
              <w:sz w:val="24"/>
            </w:rPr>
          </w:pPr>
          <w:r>
            <w:rPr>
              <w:rFonts w:ascii="Benguiat Bk BT" w:hAnsi="Benguiat Bk BT"/>
              <w:color w:val="auto"/>
              <w:sz w:val="16"/>
              <w:szCs w:val="16"/>
            </w:rPr>
            <w:t xml:space="preserve">                         </w:t>
          </w:r>
          <w:r w:rsidRPr="004B37CE">
            <w:rPr>
              <w:rFonts w:ascii="Benguiat Bk BT" w:hAnsi="Benguiat Bk BT"/>
              <w:color w:val="auto"/>
              <w:sz w:val="16"/>
              <w:szCs w:val="16"/>
            </w:rPr>
            <w:t>“2023 AÑO DE LA INTERCULTURALIDAD”</w:t>
          </w:r>
          <w:r>
            <w:rPr>
              <w:rFonts w:ascii="Benguiat Bk BT" w:hAnsi="Benguiat Bk BT"/>
              <w:color w:val="auto"/>
              <w:sz w:val="24"/>
            </w:rPr>
            <w:t xml:space="preserve">                               (IOCIED)</w:t>
          </w:r>
        </w:p>
      </w:tc>
    </w:tr>
  </w:tbl>
  <w:p w:rsidR="00A30657" w:rsidRDefault="00A30657" w:rsidP="00257E0E">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43392" behindDoc="0" locked="0" layoutInCell="1" allowOverlap="1" wp14:anchorId="4DA4154C" wp14:editId="2AD1D9F4">
              <wp:simplePos x="0" y="0"/>
              <wp:positionH relativeFrom="margin">
                <wp:posOffset>20017</wp:posOffset>
              </wp:positionH>
              <wp:positionV relativeFrom="paragraph">
                <wp:posOffset>32717</wp:posOffset>
              </wp:positionV>
              <wp:extent cx="6537960" cy="270345"/>
              <wp:effectExtent l="0" t="0" r="0" b="0"/>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2703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A663CA" w:rsidRDefault="00A30657" w:rsidP="00257E0E">
                          <w:pPr>
                            <w:jc w:val="center"/>
                            <w:rPr>
                              <w:rFonts w:ascii="Clarendon Extended" w:hAnsi="Clarendon Extended"/>
                              <w:b/>
                              <w:szCs w:val="20"/>
                            </w:rPr>
                          </w:pPr>
                          <w:r>
                            <w:rPr>
                              <w:rFonts w:ascii="Clarendon Extended" w:hAnsi="Clarendon Extended"/>
                              <w:b/>
                              <w:szCs w:val="20"/>
                            </w:rPr>
                            <w:t xml:space="preserve">GUIA DE LLENADO A LAS   </w:t>
                          </w:r>
                          <w:r w:rsidR="00426147" w:rsidRPr="00A663CA">
                            <w:rPr>
                              <w:rFonts w:ascii="Clarendon Extended" w:hAnsi="Clarendon Extended"/>
                              <w:b/>
                              <w:szCs w:val="20"/>
                            </w:rPr>
                            <w:t>BASES</w:t>
                          </w:r>
                          <w:r w:rsidR="00426147">
                            <w:rPr>
                              <w:rFonts w:ascii="Clarendon Extended" w:hAnsi="Clarendon Extended"/>
                              <w:b/>
                              <w:szCs w:val="20"/>
                            </w:rPr>
                            <w:t xml:space="preserve"> DE</w:t>
                          </w:r>
                          <w:r>
                            <w:rPr>
                              <w:rFonts w:ascii="Clarendon Extended" w:hAnsi="Clarendon Extended"/>
                              <w:b/>
                              <w:szCs w:val="20"/>
                            </w:rPr>
                            <w:t xml:space="preserv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4154C" id="Rectangle 8" o:spid="_x0000_s3190" style="position:absolute;left:0;text-align:left;margin-left:1.6pt;margin-top:2.6pt;width:514.8pt;height:21.3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" fillcolor="black" stroked="f">
              <v:textbox>
                <w:txbxContent>
                  <w:p w:rsidR="00A30657" w:rsidRPr="00A663CA" w:rsidRDefault="00A30657" w:rsidP="00257E0E">
                    <w:pPr>
                      <w:jc w:val="center"/>
                      <w:rPr>
                        <w:rFonts w:ascii="Clarendon Extended" w:hAnsi="Clarendon Extended"/>
                        <w:b/>
                        <w:szCs w:val="20"/>
                      </w:rPr>
                    </w:pPr>
                    <w:r>
                      <w:rPr>
                        <w:rFonts w:ascii="Clarendon Extended" w:hAnsi="Clarendon Extended"/>
                        <w:b/>
                        <w:szCs w:val="20"/>
                      </w:rPr>
                      <w:t xml:space="preserve">GUIA DE LLENADO A LAS   </w:t>
                    </w:r>
                    <w:r w:rsidR="00426147" w:rsidRPr="00A663CA">
                      <w:rPr>
                        <w:rFonts w:ascii="Clarendon Extended" w:hAnsi="Clarendon Extended"/>
                        <w:b/>
                        <w:szCs w:val="20"/>
                      </w:rPr>
                      <w:t>BASES</w:t>
                    </w:r>
                    <w:r w:rsidR="00426147">
                      <w:rPr>
                        <w:rFonts w:ascii="Clarendon Extended" w:hAnsi="Clarendon Extended"/>
                        <w:b/>
                        <w:szCs w:val="20"/>
                      </w:rPr>
                      <w:t xml:space="preserve"> DE</w:t>
                    </w:r>
                    <w:r>
                      <w:rPr>
                        <w:rFonts w:ascii="Clarendon Extended" w:hAnsi="Clarendon Extended"/>
                        <w:b/>
                        <w:szCs w:val="20"/>
                      </w:rPr>
                      <w:t xml:space="preserve">  INVITACION</w:t>
                    </w:r>
                  </w:p>
                </w:txbxContent>
              </v:textbox>
              <w10:wrap anchorx="margin"/>
            </v:rect>
          </w:pict>
        </mc:Fallback>
      </mc:AlternateContent>
    </w:r>
  </w:p>
  <w:p w:rsidR="00A30657" w:rsidRDefault="00A30657" w:rsidP="00257E0E">
    <w:pPr>
      <w:pStyle w:val="Encabezado"/>
      <w:ind w:right="-233"/>
      <w:jc w:val="right"/>
      <w:rPr>
        <w:rFonts w:ascii="Albertus Extra Bold" w:hAnsi="Albertus Extra Bold"/>
        <w:color w:val="996633"/>
        <w:sz w:val="20"/>
      </w:rPr>
    </w:pPr>
  </w:p>
  <w:p w:rsidR="00A30657" w:rsidRPr="007B13F6" w:rsidRDefault="00A30657" w:rsidP="00257E0E">
    <w:pPr>
      <w:pStyle w:val="Encabezado"/>
      <w:ind w:right="-91"/>
      <w:rPr>
        <w:rFonts w:ascii="Albertus Extra Bold" w:hAnsi="Albertus Extra Bold"/>
        <w:color w:val="auto"/>
        <w:sz w:val="18"/>
        <w:szCs w:val="18"/>
      </w:rPr>
    </w:pPr>
    <w:r>
      <w:rPr>
        <w:rFonts w:ascii="Antique Olive" w:hAnsi="Antique Olive"/>
        <w:noProof/>
        <w:color w:val="auto"/>
        <w:sz w:val="18"/>
        <w:lang w:val="es-MX" w:eastAsia="es-MX"/>
      </w:rPr>
      <mc:AlternateContent>
        <mc:Choice Requires="wps">
          <w:drawing>
            <wp:anchor distT="0" distB="0" distL="114300" distR="114300" simplePos="0" relativeHeight="251645440" behindDoc="0" locked="0" layoutInCell="1" allowOverlap="1" wp14:anchorId="4FA33B35" wp14:editId="44234ABA">
              <wp:simplePos x="0" y="0"/>
              <wp:positionH relativeFrom="column">
                <wp:posOffset>4058285</wp:posOffset>
              </wp:positionH>
              <wp:positionV relativeFrom="paragraph">
                <wp:posOffset>131832</wp:posOffset>
              </wp:positionV>
              <wp:extent cx="2453005" cy="194310"/>
              <wp:effectExtent l="0" t="0" r="4445" b="0"/>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BA4EB4" w:rsidRDefault="00A30657" w:rsidP="00257E0E">
                          <w:pPr>
                            <w:jc w:val="right"/>
                            <w:rPr>
                              <w:rFonts w:ascii="Eras Demi ITC" w:hAnsi="Eras Demi ITC" w:cs="Calibri"/>
                              <w:sz w:val="14"/>
                            </w:rPr>
                          </w:pPr>
                          <w:r w:rsidRPr="00B31AB6">
                            <w:rPr>
                              <w:rFonts w:cstheme="minorHAnsi"/>
                              <w:sz w:val="11"/>
                              <w:szCs w:val="11"/>
                            </w:rPr>
                            <w:t xml:space="preserve">FECHA DE </w:t>
                          </w:r>
                          <w:r>
                            <w:rPr>
                              <w:rFonts w:cstheme="minorHAnsi"/>
                              <w:sz w:val="11"/>
                              <w:szCs w:val="11"/>
                            </w:rPr>
                            <w:t>INVITACION</w:t>
                          </w:r>
                          <w:r w:rsidRPr="00BA4EB4">
                            <w:rPr>
                              <w:rFonts w:ascii="Arial" w:hAnsi="Arial" w:cs="Arial"/>
                              <w:sz w:val="11"/>
                              <w:szCs w:val="11"/>
                            </w:rPr>
                            <w:t xml:space="preserve">:   </w:t>
                          </w:r>
                          <w:r>
                            <w:rPr>
                              <w:rFonts w:ascii="Arial" w:hAnsi="Arial" w:cs="Arial"/>
                              <w:sz w:val="11"/>
                              <w:szCs w:val="11"/>
                            </w:rPr>
                            <w:t>______________________________</w:t>
                          </w:r>
                          <w:r w:rsidRPr="00354EFD">
                            <w:rPr>
                              <w:rFonts w:ascii="Arial" w:hAnsi="Arial" w:cs="Arial"/>
                              <w:b/>
                              <w:sz w:val="11"/>
                              <w:szCs w:val="1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33B35" id="Rectangle 7" o:spid="_x0000_s3191" style="position:absolute;margin-left:319.55pt;margin-top:10.4pt;width:193.15pt;height:15.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H+0cHjfAAAACgEAAA8AAAAAAAAAAAAAAAAA4AQAAGRycy9kb3ducmV2LnhtbFBLBQYAAAAA&#10;BAAEAPMAAADsBQAAAAA=&#10;" stroked="f">
              <v:textbox>
                <w:txbxContent>
                  <w:p w:rsidR="00A30657" w:rsidRPr="00BA4EB4" w:rsidRDefault="00A30657" w:rsidP="00257E0E">
                    <w:pPr>
                      <w:jc w:val="right"/>
                      <w:rPr>
                        <w:rFonts w:ascii="Eras Demi ITC" w:hAnsi="Eras Demi ITC" w:cs="Calibri"/>
                        <w:sz w:val="14"/>
                      </w:rPr>
                    </w:pPr>
                    <w:r w:rsidRPr="00B31AB6">
                      <w:rPr>
                        <w:rFonts w:cstheme="minorHAnsi"/>
                        <w:sz w:val="11"/>
                        <w:szCs w:val="11"/>
                      </w:rPr>
                      <w:t xml:space="preserve">FECHA DE </w:t>
                    </w:r>
                    <w:r>
                      <w:rPr>
                        <w:rFonts w:cstheme="minorHAnsi"/>
                        <w:sz w:val="11"/>
                        <w:szCs w:val="11"/>
                      </w:rPr>
                      <w:t>INVITACION</w:t>
                    </w:r>
                    <w:r w:rsidRPr="00BA4EB4">
                      <w:rPr>
                        <w:rFonts w:ascii="Arial" w:hAnsi="Arial" w:cs="Arial"/>
                        <w:sz w:val="11"/>
                        <w:szCs w:val="11"/>
                      </w:rPr>
                      <w:t xml:space="preserve">:   </w:t>
                    </w:r>
                    <w:r>
                      <w:rPr>
                        <w:rFonts w:ascii="Arial" w:hAnsi="Arial" w:cs="Arial"/>
                        <w:sz w:val="11"/>
                        <w:szCs w:val="11"/>
                      </w:rPr>
                      <w:t>______________________________</w:t>
                    </w:r>
                    <w:r w:rsidRPr="00354EFD">
                      <w:rPr>
                        <w:rFonts w:ascii="Arial" w:hAnsi="Arial" w:cs="Arial"/>
                        <w:b/>
                        <w:sz w:val="11"/>
                        <w:szCs w:val="11"/>
                      </w:rPr>
                      <w:t>.</w:t>
                    </w:r>
                  </w:p>
                </w:txbxContent>
              </v:textbox>
            </v:rect>
          </w:pict>
        </mc:Fallback>
      </mc:AlternateContent>
    </w:r>
    <w:r>
      <w:rPr>
        <w:rFonts w:ascii="Antique Olive" w:hAnsi="Antique Olive"/>
        <w:sz w:val="18"/>
      </w:rPr>
      <w:t xml:space="preserve">                                                                                     </w:t>
    </w:r>
    <w:r>
      <w:rPr>
        <w:rFonts w:ascii="Albertus Extra Bold" w:hAnsi="Albertus Extra Bold"/>
        <w:color w:val="auto"/>
        <w:sz w:val="18"/>
        <w:szCs w:val="18"/>
      </w:rPr>
      <w:t xml:space="preserve">       </w:t>
    </w:r>
    <w:r w:rsidRPr="007B13F6">
      <w:rPr>
        <w:rFonts w:ascii="Albertus Extra Bold" w:hAnsi="Albertus Extra Bold"/>
        <w:color w:val="auto"/>
        <w:sz w:val="18"/>
        <w:szCs w:val="18"/>
      </w:rPr>
      <w:t xml:space="preserve"> </w:t>
    </w:r>
    <w:r>
      <w:rPr>
        <w:rFonts w:ascii="Albertus Extra Bold" w:hAnsi="Albertus Extra Bold"/>
        <w:color w:val="auto"/>
        <w:sz w:val="18"/>
        <w:szCs w:val="18"/>
      </w:rPr>
      <w:t>INV</w:t>
    </w:r>
    <w:r w:rsidRPr="007B13F6">
      <w:rPr>
        <w:rFonts w:ascii="Albertus Extra Bold" w:hAnsi="Albertus Extra Bold"/>
        <w:color w:val="auto"/>
        <w:sz w:val="18"/>
        <w:szCs w:val="18"/>
      </w:rPr>
      <w:t>ITACION PÚBLICA ESTATAL No.</w:t>
    </w:r>
    <w:r>
      <w:rPr>
        <w:rFonts w:ascii="Albertus Extra Bold" w:hAnsi="Albertus Extra Bold"/>
        <w:color w:val="auto"/>
        <w:sz w:val="18"/>
        <w:szCs w:val="18"/>
      </w:rPr>
      <w:t xml:space="preserve"> I</w:t>
    </w:r>
    <w:r w:rsidRPr="007B13F6">
      <w:rPr>
        <w:rFonts w:ascii="Albertus Extra Bold" w:hAnsi="Albertus Extra Bold"/>
        <w:color w:val="auto"/>
        <w:sz w:val="18"/>
        <w:szCs w:val="18"/>
      </w:rPr>
      <w:t xml:space="preserve">O-920039998-  </w:t>
    </w:r>
    <w:r>
      <w:rPr>
        <w:rFonts w:ascii="Albertus Extra Bold" w:hAnsi="Albertus Extra Bold"/>
        <w:color w:val="auto"/>
        <w:sz w:val="18"/>
        <w:szCs w:val="18"/>
      </w:rPr>
      <w:t>_____</w:t>
    </w:r>
    <w:r w:rsidRPr="007B13F6">
      <w:rPr>
        <w:rFonts w:ascii="Albertus Extra Bold" w:hAnsi="Albertus Extra Bold"/>
        <w:color w:val="auto"/>
        <w:sz w:val="18"/>
        <w:szCs w:val="18"/>
      </w:rPr>
      <w:t xml:space="preserve">  -202</w:t>
    </w:r>
    <w:r>
      <w:rPr>
        <w:rFonts w:ascii="Albertus Extra Bold" w:hAnsi="Albertus Extra Bold"/>
        <w:color w:val="auto"/>
        <w:sz w:val="18"/>
        <w:szCs w:val="18"/>
      </w:rPr>
      <w:t>3</w:t>
    </w:r>
  </w:p>
  <w:bookmarkEnd w:id="1"/>
  <w:p w:rsidR="00A30657" w:rsidRPr="00277420" w:rsidRDefault="00A30657" w:rsidP="00257E0E">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Pr="004B37CE" w:rsidRDefault="00A30657" w:rsidP="00257E0E">
    <w:pPr>
      <w:rPr>
        <w:b/>
      </w:rPr>
    </w:pPr>
    <w:r>
      <w:rPr>
        <w:noProof/>
        <w:sz w:val="36"/>
        <w:lang w:eastAsia="es-MX"/>
      </w:rPr>
      <w:drawing>
        <wp:anchor distT="0" distB="0" distL="114300" distR="114300" simplePos="0" relativeHeight="251673088" behindDoc="1" locked="0" layoutInCell="1" allowOverlap="1" wp14:anchorId="28517532" wp14:editId="5809B603">
          <wp:simplePos x="0" y="0"/>
          <wp:positionH relativeFrom="margin">
            <wp:align>left</wp:align>
          </wp:positionH>
          <wp:positionV relativeFrom="paragraph">
            <wp:posOffset>-139148</wp:posOffset>
          </wp:positionV>
          <wp:extent cx="3164619" cy="484505"/>
          <wp:effectExtent l="0" t="0" r="0" b="0"/>
          <wp:wrapNone/>
          <wp:docPr id="1376" name="Imagen 1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4619" cy="4845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nguiat Bk BT" w:hAnsi="Benguiat Bk BT"/>
        <w:b/>
      </w:rPr>
      <w:t xml:space="preserve">                                                     </w:t>
    </w:r>
    <w:r>
      <w:rPr>
        <w:rFonts w:ascii="Benguiat Bk BT" w:hAnsi="Benguiat Bk BT"/>
      </w:rPr>
      <w:t xml:space="preserve">                </w:t>
    </w:r>
    <w:r w:rsidRPr="004B37CE">
      <w:rPr>
        <w:rFonts w:ascii="Benguiat Bk BT" w:hAnsi="Benguiat Bk BT"/>
        <w:b/>
      </w:rPr>
      <w:t>GOBIERNO DEL ESTADO DE OAXACA</w:t>
    </w:r>
    <w:r w:rsidRPr="004B37CE">
      <w:rPr>
        <w:b/>
        <w:noProof/>
        <w:sz w:val="36"/>
        <w:lang w:eastAsia="es-MX"/>
      </w:rPr>
      <w:t xml:space="preserve"> </w:t>
    </w:r>
    <w:r w:rsidRPr="004B37CE">
      <w:rPr>
        <w:b/>
        <w:noProof/>
        <w:lang w:eastAsia="es-MX"/>
      </w:rPr>
      <w:drawing>
        <wp:anchor distT="0" distB="0" distL="114300" distR="114300" simplePos="0" relativeHeight="251671040" behindDoc="1" locked="0" layoutInCell="1" allowOverlap="1" wp14:anchorId="0798696F" wp14:editId="7D1180B7">
          <wp:simplePos x="0" y="0"/>
          <wp:positionH relativeFrom="page">
            <wp:align>right</wp:align>
          </wp:positionH>
          <wp:positionV relativeFrom="paragraph">
            <wp:posOffset>-461176</wp:posOffset>
          </wp:positionV>
          <wp:extent cx="2066925" cy="10134600"/>
          <wp:effectExtent l="0" t="0" r="9525" b="0"/>
          <wp:wrapNone/>
          <wp:docPr id="1377" name="Imagen 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6925" cy="10134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10206"/>
    </w:tblGrid>
    <w:tr w:rsidR="00A30657" w:rsidRPr="00780AD0" w:rsidTr="00257E0E">
      <w:trPr>
        <w:trHeight w:val="426"/>
      </w:trPr>
      <w:tc>
        <w:tcPr>
          <w:tcW w:w="10206" w:type="dxa"/>
          <w:tcBorders>
            <w:bottom w:val="single" w:sz="4" w:space="0" w:color="auto"/>
          </w:tcBorders>
        </w:tcPr>
        <w:p w:rsidR="00A30657" w:rsidRPr="004B37CE" w:rsidRDefault="00A30657" w:rsidP="00257E0E">
          <w:pPr>
            <w:pStyle w:val="Encabezado"/>
            <w:rPr>
              <w:rFonts w:ascii="Benguiat Bk BT" w:hAnsi="Benguiat Bk BT"/>
              <w:color w:val="auto"/>
              <w:sz w:val="24"/>
            </w:rPr>
          </w:pPr>
          <w:r>
            <w:rPr>
              <w:rFonts w:ascii="Benguiat Bk BT" w:hAnsi="Benguiat Bk BT"/>
              <w:color w:val="auto"/>
              <w:sz w:val="16"/>
              <w:szCs w:val="16"/>
            </w:rPr>
            <w:t xml:space="preserve">                     </w:t>
          </w:r>
          <w:r w:rsidRPr="004B37CE">
            <w:rPr>
              <w:rFonts w:ascii="Benguiat Bk BT" w:hAnsi="Benguiat Bk BT"/>
              <w:color w:val="auto"/>
              <w:sz w:val="16"/>
              <w:szCs w:val="16"/>
            </w:rPr>
            <w:t>“2023 AÑO DE LA INTERCULTURALIDAD”</w:t>
          </w:r>
          <w:r>
            <w:rPr>
              <w:rFonts w:ascii="Benguiat Bk BT" w:hAnsi="Benguiat Bk BT"/>
              <w:color w:val="auto"/>
              <w:sz w:val="24"/>
            </w:rPr>
            <w:t xml:space="preserve">                       (IOCIED)</w:t>
          </w:r>
        </w:p>
      </w:tc>
    </w:tr>
  </w:tbl>
  <w:p w:rsidR="00A30657" w:rsidRDefault="00A30657" w:rsidP="00257E0E">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6944" behindDoc="0" locked="0" layoutInCell="1" allowOverlap="1" wp14:anchorId="2383F1EE" wp14:editId="17E4FE45">
              <wp:simplePos x="0" y="0"/>
              <wp:positionH relativeFrom="margin">
                <wp:posOffset>20017</wp:posOffset>
              </wp:positionH>
              <wp:positionV relativeFrom="paragraph">
                <wp:posOffset>32717</wp:posOffset>
              </wp:positionV>
              <wp:extent cx="6537960" cy="270345"/>
              <wp:effectExtent l="0" t="0" r="0" b="0"/>
              <wp:wrapNone/>
              <wp:docPr id="6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2703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A663CA" w:rsidRDefault="00426147" w:rsidP="00257E0E">
                          <w:pPr>
                            <w:jc w:val="center"/>
                            <w:rPr>
                              <w:rFonts w:ascii="Clarendon Extended" w:hAnsi="Clarendon Extended"/>
                              <w:b/>
                              <w:szCs w:val="20"/>
                            </w:rPr>
                          </w:pPr>
                          <w:r>
                            <w:rPr>
                              <w:rFonts w:ascii="Clarendon Extended" w:hAnsi="Clarendon Extended"/>
                              <w:b/>
                              <w:szCs w:val="20"/>
                            </w:rPr>
                            <w:t xml:space="preserve">GUIA DE LLENADO DE LAS </w:t>
                          </w:r>
                          <w:r w:rsidR="00A30657" w:rsidRPr="00A663CA">
                            <w:rPr>
                              <w:rFonts w:ascii="Clarendon Extended" w:hAnsi="Clarendon Extended"/>
                              <w:b/>
                              <w:szCs w:val="20"/>
                            </w:rPr>
                            <w:t>BASES</w:t>
                          </w:r>
                          <w:r w:rsidR="00A30657">
                            <w:rPr>
                              <w:rFonts w:ascii="Clarendon Extended" w:hAnsi="Clarendon Extended"/>
                              <w:b/>
                              <w:szCs w:val="20"/>
                            </w:rPr>
                            <w:t xml:space="preserve">   DE   </w:t>
                          </w:r>
                          <w:r w:rsidR="00580E35">
                            <w:rPr>
                              <w:rFonts w:ascii="Clarendon Extended" w:hAnsi="Clarendon Extended"/>
                              <w:b/>
                              <w:szCs w:val="20"/>
                            </w:rPr>
                            <w:t>INVI</w:t>
                          </w:r>
                          <w:r w:rsidR="00A30657">
                            <w:rPr>
                              <w:rFonts w:ascii="Clarendon Extended" w:hAnsi="Clarendon Extended"/>
                              <w:b/>
                              <w:szCs w:val="20"/>
                            </w:rPr>
                            <w:t>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3F1EE" id="_x0000_s3192" style="position:absolute;left:0;text-align:left;margin-left:1.6pt;margin-top:2.6pt;width:514.8pt;height:21.3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" fillcolor="black" stroked="f">
              <v:textbox>
                <w:txbxContent>
                  <w:p w:rsidR="00A30657" w:rsidRPr="00A663CA" w:rsidRDefault="00426147" w:rsidP="00257E0E">
                    <w:pPr>
                      <w:jc w:val="center"/>
                      <w:rPr>
                        <w:rFonts w:ascii="Clarendon Extended" w:hAnsi="Clarendon Extended"/>
                        <w:b/>
                        <w:szCs w:val="20"/>
                      </w:rPr>
                    </w:pPr>
                    <w:r>
                      <w:rPr>
                        <w:rFonts w:ascii="Clarendon Extended" w:hAnsi="Clarendon Extended"/>
                        <w:b/>
                        <w:szCs w:val="20"/>
                      </w:rPr>
                      <w:t xml:space="preserve">GUIA DE LLENADO DE LAS </w:t>
                    </w:r>
                    <w:r w:rsidR="00A30657" w:rsidRPr="00A663CA">
                      <w:rPr>
                        <w:rFonts w:ascii="Clarendon Extended" w:hAnsi="Clarendon Extended"/>
                        <w:b/>
                        <w:szCs w:val="20"/>
                      </w:rPr>
                      <w:t>BASES</w:t>
                    </w:r>
                    <w:r w:rsidR="00A30657">
                      <w:rPr>
                        <w:rFonts w:ascii="Clarendon Extended" w:hAnsi="Clarendon Extended"/>
                        <w:b/>
                        <w:szCs w:val="20"/>
                      </w:rPr>
                      <w:t xml:space="preserve">   DE   </w:t>
                    </w:r>
                    <w:r w:rsidR="00580E35">
                      <w:rPr>
                        <w:rFonts w:ascii="Clarendon Extended" w:hAnsi="Clarendon Extended"/>
                        <w:b/>
                        <w:szCs w:val="20"/>
                      </w:rPr>
                      <w:t>INVI</w:t>
                    </w:r>
                    <w:r w:rsidR="00A30657">
                      <w:rPr>
                        <w:rFonts w:ascii="Clarendon Extended" w:hAnsi="Clarendon Extended"/>
                        <w:b/>
                        <w:szCs w:val="20"/>
                      </w:rPr>
                      <w:t>TACION</w:t>
                    </w:r>
                  </w:p>
                </w:txbxContent>
              </v:textbox>
              <w10:wrap anchorx="margin"/>
            </v:rect>
          </w:pict>
        </mc:Fallback>
      </mc:AlternateContent>
    </w:r>
  </w:p>
  <w:p w:rsidR="00A30657" w:rsidRDefault="00A30657" w:rsidP="00257E0E">
    <w:pPr>
      <w:pStyle w:val="Encabezado"/>
      <w:ind w:right="-233"/>
      <w:jc w:val="right"/>
      <w:rPr>
        <w:rFonts w:ascii="Albertus Extra Bold" w:hAnsi="Albertus Extra Bold"/>
        <w:color w:val="996633"/>
        <w:sz w:val="20"/>
      </w:rPr>
    </w:pPr>
  </w:p>
  <w:p w:rsidR="00A30657" w:rsidRPr="005647C9" w:rsidRDefault="00A30657" w:rsidP="00257E0E">
    <w:pPr>
      <w:rPr>
        <w:rFonts w:ascii="Albertus Extra Bold" w:hAnsi="Albertus Extra Bold"/>
        <w:sz w:val="18"/>
        <w:szCs w:val="18"/>
      </w:rPr>
    </w:pPr>
    <w:r>
      <w:rPr>
        <w:rFonts w:ascii="Antique Olive" w:hAnsi="Antique Olive"/>
        <w:noProof/>
        <w:sz w:val="18"/>
        <w:lang w:eastAsia="es-MX"/>
      </w:rPr>
      <mc:AlternateContent>
        <mc:Choice Requires="wps">
          <w:drawing>
            <wp:anchor distT="0" distB="0" distL="114300" distR="114300" simplePos="0" relativeHeight="251668992" behindDoc="0" locked="0" layoutInCell="1" allowOverlap="1" wp14:anchorId="46FB697E" wp14:editId="360AEB1A">
              <wp:simplePos x="0" y="0"/>
              <wp:positionH relativeFrom="column">
                <wp:posOffset>4138295</wp:posOffset>
              </wp:positionH>
              <wp:positionV relativeFrom="paragraph">
                <wp:posOffset>143510</wp:posOffset>
              </wp:positionV>
              <wp:extent cx="2453005" cy="194310"/>
              <wp:effectExtent l="635" t="3810" r="3810" b="1905"/>
              <wp:wrapNone/>
              <wp:docPr id="6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BA4EB4" w:rsidRDefault="00A30657" w:rsidP="00257E0E">
                          <w:pPr>
                            <w:jc w:val="right"/>
                            <w:rPr>
                              <w:rFonts w:ascii="Eras Demi ITC" w:hAnsi="Eras Demi ITC" w:cs="Calibri"/>
                              <w:sz w:val="14"/>
                            </w:rPr>
                          </w:pPr>
                          <w:r w:rsidRPr="00B31AB6">
                            <w:rPr>
                              <w:rFonts w:cstheme="minorHAnsi"/>
                              <w:sz w:val="11"/>
                              <w:szCs w:val="11"/>
                            </w:rPr>
                            <w:t xml:space="preserve">FECHA DE </w:t>
                          </w:r>
                          <w:r w:rsidR="00580E35">
                            <w:rPr>
                              <w:rFonts w:cstheme="minorHAnsi"/>
                              <w:sz w:val="11"/>
                              <w:szCs w:val="11"/>
                            </w:rPr>
                            <w:t>INVIT</w:t>
                          </w:r>
                          <w:r w:rsidRPr="00B31AB6">
                            <w:rPr>
                              <w:rFonts w:cstheme="minorHAnsi"/>
                              <w:sz w:val="11"/>
                              <w:szCs w:val="11"/>
                            </w:rPr>
                            <w:t>ACION:</w:t>
                          </w:r>
                          <w:r w:rsidRPr="00BA4EB4">
                            <w:rPr>
                              <w:rFonts w:ascii="Arial" w:hAnsi="Arial" w:cs="Arial"/>
                              <w:sz w:val="11"/>
                              <w:szCs w:val="11"/>
                            </w:rPr>
                            <w:t xml:space="preserve">   </w:t>
                          </w:r>
                          <w:r>
                            <w:rPr>
                              <w:rFonts w:ascii="Arial" w:hAnsi="Arial" w:cs="Arial"/>
                              <w:sz w:val="11"/>
                              <w:szCs w:val="11"/>
                            </w:rPr>
                            <w:t>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B697E" id="_x0000_s3193" style="position:absolute;margin-left:325.85pt;margin-top:11.3pt;width:193.15pt;height:15.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Ab2BAGGAgAADgUAAA4AAAAAAAAAAAAAAAAALgIAAGRycy9lMm9Eb2MueG1sUEsBAi0AFAAGAAgA&#10;AAAhABSkshTfAAAACgEAAA8AAAAAAAAAAAAAAAAA4AQAAGRycy9kb3ducmV2LnhtbFBLBQYAAAAA&#10;BAAEAPMAAADsBQAAAAA=&#10;" stroked="f">
              <v:textbox>
                <w:txbxContent>
                  <w:p w:rsidR="00A30657" w:rsidRPr="00BA4EB4" w:rsidRDefault="00A30657" w:rsidP="00257E0E">
                    <w:pPr>
                      <w:jc w:val="right"/>
                      <w:rPr>
                        <w:rFonts w:ascii="Eras Demi ITC" w:hAnsi="Eras Demi ITC" w:cs="Calibri"/>
                        <w:sz w:val="14"/>
                      </w:rPr>
                    </w:pPr>
                    <w:r w:rsidRPr="00B31AB6">
                      <w:rPr>
                        <w:rFonts w:cstheme="minorHAnsi"/>
                        <w:sz w:val="11"/>
                        <w:szCs w:val="11"/>
                      </w:rPr>
                      <w:t xml:space="preserve">FECHA DE </w:t>
                    </w:r>
                    <w:r w:rsidR="00580E35">
                      <w:rPr>
                        <w:rFonts w:cstheme="minorHAnsi"/>
                        <w:sz w:val="11"/>
                        <w:szCs w:val="11"/>
                      </w:rPr>
                      <w:t>INVIT</w:t>
                    </w:r>
                    <w:r w:rsidRPr="00B31AB6">
                      <w:rPr>
                        <w:rFonts w:cstheme="minorHAnsi"/>
                        <w:sz w:val="11"/>
                        <w:szCs w:val="11"/>
                      </w:rPr>
                      <w:t>ACION:</w:t>
                    </w:r>
                    <w:r w:rsidRPr="00BA4EB4">
                      <w:rPr>
                        <w:rFonts w:ascii="Arial" w:hAnsi="Arial" w:cs="Arial"/>
                        <w:sz w:val="11"/>
                        <w:szCs w:val="11"/>
                      </w:rPr>
                      <w:t xml:space="preserve">   </w:t>
                    </w:r>
                    <w:r>
                      <w:rPr>
                        <w:rFonts w:ascii="Arial" w:hAnsi="Arial" w:cs="Arial"/>
                        <w:sz w:val="11"/>
                        <w:szCs w:val="11"/>
                      </w:rPr>
                      <w:t>_________________________.</w:t>
                    </w:r>
                  </w:p>
                </w:txbxContent>
              </v:textbox>
            </v:rect>
          </w:pict>
        </mc:Fallback>
      </mc:AlternateContent>
    </w:r>
    <w:r>
      <w:rPr>
        <w:rFonts w:ascii="Antique Olive" w:hAnsi="Antique Olive"/>
        <w:sz w:val="18"/>
      </w:rPr>
      <w:t xml:space="preserve"> </w:t>
    </w:r>
    <w:r>
      <w:rPr>
        <w:rFonts w:ascii="Albertus Extra Bold" w:hAnsi="Albertus Extra Bold"/>
        <w:sz w:val="18"/>
        <w:szCs w:val="18"/>
      </w:rPr>
      <w:t xml:space="preserve"> </w:t>
    </w:r>
    <w:r w:rsidRPr="007B13F6">
      <w:rPr>
        <w:rFonts w:ascii="Albertus Extra Bold" w:hAnsi="Albertus Extra Bold"/>
        <w:sz w:val="18"/>
        <w:szCs w:val="18"/>
      </w:rPr>
      <w:t xml:space="preserve"> </w:t>
    </w:r>
    <w:r w:rsidR="00580E35">
      <w:rPr>
        <w:rFonts w:ascii="Albertus Extra Bold" w:hAnsi="Albertus Extra Bold"/>
        <w:sz w:val="18"/>
        <w:szCs w:val="18"/>
      </w:rPr>
      <w:t xml:space="preserve">                                                                                                           </w:t>
    </w:r>
    <w:r>
      <w:rPr>
        <w:rFonts w:ascii="Albertus Extra Bold" w:hAnsi="Albertus Extra Bold"/>
        <w:sz w:val="18"/>
        <w:szCs w:val="18"/>
      </w:rPr>
      <w:t>INVITACION</w:t>
    </w:r>
    <w:r w:rsidRPr="007B13F6">
      <w:rPr>
        <w:rFonts w:ascii="Albertus Extra Bold" w:hAnsi="Albertus Extra Bold"/>
        <w:sz w:val="18"/>
        <w:szCs w:val="18"/>
      </w:rPr>
      <w:t xml:space="preserve"> PÚBLICA ESTATAL No.</w:t>
    </w:r>
    <w:r>
      <w:rPr>
        <w:rFonts w:ascii="Albertus Extra Bold" w:hAnsi="Albertus Extra Bold"/>
        <w:sz w:val="18"/>
        <w:szCs w:val="18"/>
      </w:rPr>
      <w:t xml:space="preserve"> </w:t>
    </w:r>
    <w:r w:rsidR="00580E35">
      <w:rPr>
        <w:rFonts w:ascii="Albertus Extra Bold" w:hAnsi="Albertus Extra Bold"/>
        <w:sz w:val="18"/>
        <w:szCs w:val="18"/>
      </w:rPr>
      <w:t>I</w:t>
    </w:r>
    <w:r w:rsidRPr="007B13F6">
      <w:rPr>
        <w:rFonts w:ascii="Albertus Extra Bold" w:hAnsi="Albertus Extra Bold"/>
        <w:sz w:val="18"/>
        <w:szCs w:val="18"/>
      </w:rPr>
      <w:t xml:space="preserve">O-920039998-  </w:t>
    </w:r>
    <w:r>
      <w:rPr>
        <w:rFonts w:ascii="Albertus Extra Bold" w:hAnsi="Albertus Extra Bold"/>
        <w:sz w:val="18"/>
        <w:szCs w:val="18"/>
      </w:rPr>
      <w:t>_______</w:t>
    </w:r>
    <w:r w:rsidRPr="007B13F6">
      <w:rPr>
        <w:rFonts w:ascii="Albertus Extra Bold" w:hAnsi="Albertus Extra Bold"/>
        <w:sz w:val="18"/>
        <w:szCs w:val="18"/>
      </w:rPr>
      <w:t xml:space="preserve">  -202</w:t>
    </w:r>
    <w:r>
      <w:rPr>
        <w:rFonts w:ascii="Albertus Extra Bold" w:hAnsi="Albertus Extra Bold"/>
        <w:sz w:val="18"/>
        <w:szCs w:val="18"/>
      </w:rPr>
      <w:t>3</w:t>
    </w:r>
    <w:r>
      <w:rPr>
        <w:rFonts w:ascii="Benguiat Bk BT" w:hAnsi="Benguiat Bk BT"/>
        <w:b/>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657" w:rsidRPr="004B37CE" w:rsidRDefault="00A30657" w:rsidP="00257E0E">
    <w:pPr>
      <w:rPr>
        <w:b/>
      </w:rPr>
    </w:pPr>
    <w:r>
      <w:rPr>
        <w:noProof/>
        <w:sz w:val="36"/>
        <w:lang w:eastAsia="es-MX"/>
      </w:rPr>
      <w:drawing>
        <wp:anchor distT="0" distB="0" distL="114300" distR="114300" simplePos="0" relativeHeight="251664896" behindDoc="1" locked="0" layoutInCell="1" allowOverlap="1" wp14:anchorId="76F1B146" wp14:editId="312ABE1F">
          <wp:simplePos x="0" y="0"/>
          <wp:positionH relativeFrom="margin">
            <wp:align>left</wp:align>
          </wp:positionH>
          <wp:positionV relativeFrom="paragraph">
            <wp:posOffset>-139148</wp:posOffset>
          </wp:positionV>
          <wp:extent cx="3164619" cy="484505"/>
          <wp:effectExtent l="0" t="0" r="0" b="0"/>
          <wp:wrapNone/>
          <wp:docPr id="3117" name="Imagen 3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4619" cy="4845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enguiat Bk BT" w:hAnsi="Benguiat Bk BT"/>
        <w:b/>
      </w:rPr>
      <w:t xml:space="preserve">                                                     </w:t>
    </w:r>
    <w:r>
      <w:rPr>
        <w:rFonts w:ascii="Benguiat Bk BT" w:hAnsi="Benguiat Bk BT"/>
      </w:rPr>
      <w:t xml:space="preserve">                </w:t>
    </w:r>
    <w:r w:rsidRPr="004B37CE">
      <w:rPr>
        <w:rFonts w:ascii="Benguiat Bk BT" w:hAnsi="Benguiat Bk BT"/>
        <w:b/>
      </w:rPr>
      <w:t>GOBIERNO DEL ESTADO DE OAXACA</w:t>
    </w:r>
    <w:r w:rsidRPr="004B37CE">
      <w:rPr>
        <w:b/>
        <w:noProof/>
        <w:sz w:val="36"/>
        <w:lang w:eastAsia="es-MX"/>
      </w:rPr>
      <w:t xml:space="preserve"> </w:t>
    </w:r>
    <w:r w:rsidRPr="004B37CE">
      <w:rPr>
        <w:b/>
        <w:noProof/>
        <w:lang w:eastAsia="es-MX"/>
      </w:rPr>
      <w:drawing>
        <wp:anchor distT="0" distB="0" distL="114300" distR="114300" simplePos="0" relativeHeight="251663872" behindDoc="1" locked="0" layoutInCell="1" allowOverlap="1" wp14:anchorId="4FCC701F" wp14:editId="70F62C53">
          <wp:simplePos x="0" y="0"/>
          <wp:positionH relativeFrom="page">
            <wp:align>right</wp:align>
          </wp:positionH>
          <wp:positionV relativeFrom="paragraph">
            <wp:posOffset>-461176</wp:posOffset>
          </wp:positionV>
          <wp:extent cx="2066925" cy="10134600"/>
          <wp:effectExtent l="0" t="0" r="9525" b="0"/>
          <wp:wrapNone/>
          <wp:docPr id="3118" name="Imagen 3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66925" cy="101346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10206"/>
    </w:tblGrid>
    <w:tr w:rsidR="00A30657" w:rsidRPr="00780AD0" w:rsidTr="00257E0E">
      <w:trPr>
        <w:trHeight w:val="426"/>
      </w:trPr>
      <w:tc>
        <w:tcPr>
          <w:tcW w:w="10206" w:type="dxa"/>
          <w:tcBorders>
            <w:bottom w:val="single" w:sz="4" w:space="0" w:color="auto"/>
          </w:tcBorders>
        </w:tcPr>
        <w:p w:rsidR="00A30657" w:rsidRPr="004B37CE" w:rsidRDefault="00A30657" w:rsidP="00257E0E">
          <w:pPr>
            <w:pStyle w:val="Encabezado"/>
            <w:rPr>
              <w:rFonts w:ascii="Benguiat Bk BT" w:hAnsi="Benguiat Bk BT"/>
              <w:color w:val="auto"/>
              <w:sz w:val="24"/>
            </w:rPr>
          </w:pPr>
          <w:r>
            <w:rPr>
              <w:rFonts w:ascii="Benguiat Bk BT" w:hAnsi="Benguiat Bk BT"/>
              <w:color w:val="auto"/>
              <w:sz w:val="16"/>
              <w:szCs w:val="16"/>
            </w:rPr>
            <w:t xml:space="preserve">                     </w:t>
          </w:r>
          <w:r w:rsidRPr="004B37CE">
            <w:rPr>
              <w:rFonts w:ascii="Benguiat Bk BT" w:hAnsi="Benguiat Bk BT"/>
              <w:color w:val="auto"/>
              <w:sz w:val="16"/>
              <w:szCs w:val="16"/>
            </w:rPr>
            <w:t>“2023 AÑO DE LA INTERCULTURALIDAD”</w:t>
          </w:r>
          <w:r>
            <w:rPr>
              <w:rFonts w:ascii="Benguiat Bk BT" w:hAnsi="Benguiat Bk BT"/>
              <w:color w:val="auto"/>
              <w:sz w:val="24"/>
            </w:rPr>
            <w:t xml:space="preserve">                       (IOCIED)</w:t>
          </w:r>
        </w:p>
      </w:tc>
    </w:tr>
  </w:tbl>
  <w:p w:rsidR="00A30657" w:rsidRDefault="00A30657" w:rsidP="00257E0E">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0560" behindDoc="0" locked="0" layoutInCell="1" allowOverlap="1" wp14:anchorId="2F0F6EE7" wp14:editId="7E1E6C68">
              <wp:simplePos x="0" y="0"/>
              <wp:positionH relativeFrom="margin">
                <wp:posOffset>20017</wp:posOffset>
              </wp:positionH>
              <wp:positionV relativeFrom="paragraph">
                <wp:posOffset>32717</wp:posOffset>
              </wp:positionV>
              <wp:extent cx="6537960" cy="270345"/>
              <wp:effectExtent l="0" t="0" r="0" b="0"/>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2703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A663CA" w:rsidRDefault="00426147" w:rsidP="00257E0E">
                          <w:pPr>
                            <w:jc w:val="center"/>
                            <w:rPr>
                              <w:rFonts w:ascii="Clarendon Extended" w:hAnsi="Clarendon Extended"/>
                              <w:b/>
                              <w:szCs w:val="20"/>
                            </w:rPr>
                          </w:pPr>
                          <w:r>
                            <w:rPr>
                              <w:rFonts w:ascii="Clarendon Extended" w:hAnsi="Clarendon Extended"/>
                              <w:b/>
                              <w:szCs w:val="20"/>
                            </w:rPr>
                            <w:t>GUIA DE LLENADO A LAS</w:t>
                          </w:r>
                          <w:r w:rsidR="00A30657">
                            <w:rPr>
                              <w:rFonts w:ascii="Clarendon Extended" w:hAnsi="Clarendon Extended"/>
                              <w:b/>
                              <w:szCs w:val="20"/>
                            </w:rPr>
                            <w:t xml:space="preserve">   </w:t>
                          </w:r>
                          <w:r w:rsidR="00A30657" w:rsidRPr="00A663CA">
                            <w:rPr>
                              <w:rFonts w:ascii="Clarendon Extended" w:hAnsi="Clarendon Extended"/>
                              <w:b/>
                              <w:szCs w:val="20"/>
                            </w:rPr>
                            <w:t>BASES</w:t>
                          </w:r>
                          <w:r w:rsidR="00A30657">
                            <w:rPr>
                              <w:rFonts w:ascii="Clarendon Extended" w:hAnsi="Clarendon Extended"/>
                              <w:b/>
                              <w:szCs w:val="20"/>
                            </w:rPr>
                            <w:t xml:space="preserve">   DE   I</w:t>
                          </w:r>
                          <w:r w:rsidR="00EA37FB">
                            <w:rPr>
                              <w:rFonts w:ascii="Clarendon Extended" w:hAnsi="Clarendon Extended"/>
                              <w:b/>
                              <w:szCs w:val="20"/>
                            </w:rPr>
                            <w:t>NVI</w:t>
                          </w:r>
                          <w:r w:rsidR="00A30657">
                            <w:rPr>
                              <w:rFonts w:ascii="Clarendon Extended" w:hAnsi="Clarendon Extended"/>
                              <w:b/>
                              <w:szCs w:val="20"/>
                            </w:rPr>
                            <w:t>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F6EE7" id="_x0000_s3194" style="position:absolute;left:0;text-align:left;margin-left:1.6pt;margin-top:2.6pt;width:514.8pt;height:21.3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" fillcolor="black" stroked="f">
              <v:textbox>
                <w:txbxContent>
                  <w:p w:rsidR="00A30657" w:rsidRPr="00A663CA" w:rsidRDefault="00426147" w:rsidP="00257E0E">
                    <w:pPr>
                      <w:jc w:val="center"/>
                      <w:rPr>
                        <w:rFonts w:ascii="Clarendon Extended" w:hAnsi="Clarendon Extended"/>
                        <w:b/>
                        <w:szCs w:val="20"/>
                      </w:rPr>
                    </w:pPr>
                    <w:r>
                      <w:rPr>
                        <w:rFonts w:ascii="Clarendon Extended" w:hAnsi="Clarendon Extended"/>
                        <w:b/>
                        <w:szCs w:val="20"/>
                      </w:rPr>
                      <w:t>GUIA DE LLENADO A LAS</w:t>
                    </w:r>
                    <w:r w:rsidR="00A30657">
                      <w:rPr>
                        <w:rFonts w:ascii="Clarendon Extended" w:hAnsi="Clarendon Extended"/>
                        <w:b/>
                        <w:szCs w:val="20"/>
                      </w:rPr>
                      <w:t xml:space="preserve">   </w:t>
                    </w:r>
                    <w:r w:rsidR="00A30657" w:rsidRPr="00A663CA">
                      <w:rPr>
                        <w:rFonts w:ascii="Clarendon Extended" w:hAnsi="Clarendon Extended"/>
                        <w:b/>
                        <w:szCs w:val="20"/>
                      </w:rPr>
                      <w:t>BASES</w:t>
                    </w:r>
                    <w:r w:rsidR="00A30657">
                      <w:rPr>
                        <w:rFonts w:ascii="Clarendon Extended" w:hAnsi="Clarendon Extended"/>
                        <w:b/>
                        <w:szCs w:val="20"/>
                      </w:rPr>
                      <w:t xml:space="preserve">   DE   I</w:t>
                    </w:r>
                    <w:r w:rsidR="00EA37FB">
                      <w:rPr>
                        <w:rFonts w:ascii="Clarendon Extended" w:hAnsi="Clarendon Extended"/>
                        <w:b/>
                        <w:szCs w:val="20"/>
                      </w:rPr>
                      <w:t>NVI</w:t>
                    </w:r>
                    <w:r w:rsidR="00A30657">
                      <w:rPr>
                        <w:rFonts w:ascii="Clarendon Extended" w:hAnsi="Clarendon Extended"/>
                        <w:b/>
                        <w:szCs w:val="20"/>
                      </w:rPr>
                      <w:t>TACION</w:t>
                    </w:r>
                  </w:p>
                </w:txbxContent>
              </v:textbox>
              <w10:wrap anchorx="margin"/>
            </v:rect>
          </w:pict>
        </mc:Fallback>
      </mc:AlternateContent>
    </w:r>
  </w:p>
  <w:p w:rsidR="00A30657" w:rsidRDefault="00A30657" w:rsidP="00257E0E">
    <w:pPr>
      <w:pStyle w:val="Encabezado"/>
      <w:ind w:right="-233"/>
      <w:jc w:val="right"/>
      <w:rPr>
        <w:rFonts w:ascii="Albertus Extra Bold" w:hAnsi="Albertus Extra Bold"/>
        <w:color w:val="996633"/>
        <w:sz w:val="20"/>
      </w:rPr>
    </w:pPr>
  </w:p>
  <w:p w:rsidR="00A30657" w:rsidRPr="005647C9" w:rsidRDefault="00A30657" w:rsidP="00257E0E">
    <w:pPr>
      <w:rPr>
        <w:rFonts w:ascii="Albertus Extra Bold" w:hAnsi="Albertus Extra Bold"/>
        <w:sz w:val="18"/>
        <w:szCs w:val="18"/>
      </w:rPr>
    </w:pPr>
    <w:r>
      <w:rPr>
        <w:rFonts w:ascii="Antique Olive" w:hAnsi="Antique Olive"/>
        <w:noProof/>
        <w:sz w:val="18"/>
        <w:lang w:eastAsia="es-MX"/>
      </w:rPr>
      <mc:AlternateContent>
        <mc:Choice Requires="wps">
          <w:drawing>
            <wp:anchor distT="0" distB="0" distL="114300" distR="114300" simplePos="0" relativeHeight="251651584" behindDoc="0" locked="0" layoutInCell="1" allowOverlap="1" wp14:anchorId="7031BF79" wp14:editId="3F8B822A">
              <wp:simplePos x="0" y="0"/>
              <wp:positionH relativeFrom="column">
                <wp:posOffset>4138295</wp:posOffset>
              </wp:positionH>
              <wp:positionV relativeFrom="paragraph">
                <wp:posOffset>143510</wp:posOffset>
              </wp:positionV>
              <wp:extent cx="2453005" cy="194310"/>
              <wp:effectExtent l="635" t="3810" r="3810" b="1905"/>
              <wp:wrapNone/>
              <wp:docPr id="2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BA4EB4" w:rsidRDefault="00A30657" w:rsidP="00257E0E">
                          <w:pPr>
                            <w:jc w:val="right"/>
                            <w:rPr>
                              <w:rFonts w:ascii="Eras Demi ITC" w:hAnsi="Eras Demi ITC" w:cs="Calibri"/>
                              <w:sz w:val="14"/>
                            </w:rPr>
                          </w:pPr>
                          <w:r w:rsidRPr="00CA7CFD">
                            <w:rPr>
                              <w:rFonts w:cstheme="minorHAnsi"/>
                              <w:sz w:val="11"/>
                              <w:szCs w:val="11"/>
                            </w:rPr>
                            <w:t xml:space="preserve">FECHA DE </w:t>
                          </w:r>
                          <w:r w:rsidR="00EA37FB">
                            <w:rPr>
                              <w:rFonts w:cstheme="minorHAnsi"/>
                              <w:sz w:val="11"/>
                              <w:szCs w:val="11"/>
                            </w:rPr>
                            <w:t>INVIT</w:t>
                          </w:r>
                          <w:r w:rsidRPr="00CA7CFD">
                            <w:rPr>
                              <w:rFonts w:cstheme="minorHAnsi"/>
                              <w:sz w:val="11"/>
                              <w:szCs w:val="11"/>
                            </w:rPr>
                            <w:t>ACION</w:t>
                          </w:r>
                          <w:r w:rsidRPr="00BA4EB4">
                            <w:rPr>
                              <w:rFonts w:ascii="Arial" w:hAnsi="Arial" w:cs="Arial"/>
                              <w:sz w:val="11"/>
                              <w:szCs w:val="11"/>
                            </w:rPr>
                            <w:t xml:space="preserve">:   </w:t>
                          </w:r>
                          <w:r>
                            <w:rPr>
                              <w:rFonts w:ascii="Arial" w:hAnsi="Arial" w:cs="Arial"/>
                              <w:sz w:val="11"/>
                              <w:szCs w:val="11"/>
                            </w:rPr>
                            <w:t>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1BF79" id="_x0000_s3195" style="position:absolute;margin-left:325.85pt;margin-top:11.3pt;width:193.15pt;height:15.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TPghgIAAA4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LodM+CGAgAADgUAAA4AAAAAAAAAAAAAAAAALgIAAGRycy9lMm9Eb2MueG1sUEsBAi0AFAAGAAgA&#10;AAAhABSkshTfAAAACgEAAA8AAAAAAAAAAAAAAAAA4AQAAGRycy9kb3ducmV2LnhtbFBLBQYAAAAA&#10;BAAEAPMAAADsBQAAAAA=&#10;" stroked="f">
              <v:textbox>
                <w:txbxContent>
                  <w:p w:rsidR="00A30657" w:rsidRPr="00BA4EB4" w:rsidRDefault="00A30657" w:rsidP="00257E0E">
                    <w:pPr>
                      <w:jc w:val="right"/>
                      <w:rPr>
                        <w:rFonts w:ascii="Eras Demi ITC" w:hAnsi="Eras Demi ITC" w:cs="Calibri"/>
                        <w:sz w:val="14"/>
                      </w:rPr>
                    </w:pPr>
                    <w:r w:rsidRPr="00CA7CFD">
                      <w:rPr>
                        <w:rFonts w:cstheme="minorHAnsi"/>
                        <w:sz w:val="11"/>
                        <w:szCs w:val="11"/>
                      </w:rPr>
                      <w:t xml:space="preserve">FECHA DE </w:t>
                    </w:r>
                    <w:r w:rsidR="00EA37FB">
                      <w:rPr>
                        <w:rFonts w:cstheme="minorHAnsi"/>
                        <w:sz w:val="11"/>
                        <w:szCs w:val="11"/>
                      </w:rPr>
                      <w:t>INVIT</w:t>
                    </w:r>
                    <w:r w:rsidRPr="00CA7CFD">
                      <w:rPr>
                        <w:rFonts w:cstheme="minorHAnsi"/>
                        <w:sz w:val="11"/>
                        <w:szCs w:val="11"/>
                      </w:rPr>
                      <w:t>ACION</w:t>
                    </w:r>
                    <w:r w:rsidRPr="00BA4EB4">
                      <w:rPr>
                        <w:rFonts w:ascii="Arial" w:hAnsi="Arial" w:cs="Arial"/>
                        <w:sz w:val="11"/>
                        <w:szCs w:val="11"/>
                      </w:rPr>
                      <w:t xml:space="preserve">:   </w:t>
                    </w:r>
                    <w:r>
                      <w:rPr>
                        <w:rFonts w:ascii="Arial" w:hAnsi="Arial" w:cs="Arial"/>
                        <w:sz w:val="11"/>
                        <w:szCs w:val="11"/>
                      </w:rPr>
                      <w:t>_________________________.</w:t>
                    </w:r>
                  </w:p>
                </w:txbxContent>
              </v:textbox>
            </v:rect>
          </w:pict>
        </mc:Fallback>
      </mc:AlternateContent>
    </w:r>
    <w:r>
      <w:rPr>
        <w:rFonts w:ascii="Antique Olive" w:hAnsi="Antique Olive"/>
        <w:sz w:val="18"/>
      </w:rPr>
      <w:t xml:space="preserve"> </w:t>
    </w:r>
    <w:r w:rsidR="00EA37FB">
      <w:rPr>
        <w:rFonts w:ascii="Antique Olive" w:hAnsi="Antique Olive"/>
        <w:sz w:val="18"/>
      </w:rPr>
      <w:t xml:space="preserve">                                                                            </w:t>
    </w:r>
    <w:r>
      <w:rPr>
        <w:rFonts w:ascii="Albertus Extra Bold" w:hAnsi="Albertus Extra Bold"/>
        <w:sz w:val="18"/>
        <w:szCs w:val="18"/>
      </w:rPr>
      <w:t>INVITACION</w:t>
    </w:r>
    <w:r w:rsidRPr="007B13F6">
      <w:rPr>
        <w:rFonts w:ascii="Albertus Extra Bold" w:hAnsi="Albertus Extra Bold"/>
        <w:sz w:val="18"/>
        <w:szCs w:val="18"/>
      </w:rPr>
      <w:t xml:space="preserve"> PÚBLICA ESTATAL No.</w:t>
    </w:r>
    <w:r>
      <w:rPr>
        <w:rFonts w:ascii="Albertus Extra Bold" w:hAnsi="Albertus Extra Bold"/>
        <w:sz w:val="18"/>
        <w:szCs w:val="18"/>
      </w:rPr>
      <w:t xml:space="preserve"> </w:t>
    </w:r>
    <w:r w:rsidR="00426147">
      <w:rPr>
        <w:rFonts w:ascii="Albertus Extra Bold" w:hAnsi="Albertus Extra Bold"/>
        <w:sz w:val="18"/>
        <w:szCs w:val="18"/>
      </w:rPr>
      <w:t>I</w:t>
    </w:r>
    <w:r w:rsidRPr="007B13F6">
      <w:rPr>
        <w:rFonts w:ascii="Albertus Extra Bold" w:hAnsi="Albertus Extra Bold"/>
        <w:sz w:val="18"/>
        <w:szCs w:val="18"/>
      </w:rPr>
      <w:t xml:space="preserve">O-920039998-  </w:t>
    </w:r>
    <w:r>
      <w:rPr>
        <w:rFonts w:ascii="Albertus Extra Bold" w:hAnsi="Albertus Extra Bold"/>
        <w:sz w:val="18"/>
        <w:szCs w:val="18"/>
      </w:rPr>
      <w:t>___</w:t>
    </w:r>
    <w:r w:rsidRPr="007B13F6">
      <w:rPr>
        <w:rFonts w:ascii="Albertus Extra Bold" w:hAnsi="Albertus Extra Bold"/>
        <w:sz w:val="18"/>
        <w:szCs w:val="18"/>
      </w:rPr>
      <w:t xml:space="preserve">  -202</w:t>
    </w:r>
    <w:r>
      <w:rPr>
        <w:rFonts w:ascii="Albertus Extra Bold" w:hAnsi="Albertus Extra Bold"/>
        <w:sz w:val="18"/>
        <w:szCs w:val="18"/>
      </w:rPr>
      <w:t>3</w:t>
    </w:r>
    <w:r>
      <w:rPr>
        <w:rFonts w:ascii="Benguiat Bk BT" w:hAnsi="Benguiat Bk BT"/>
        <w:b/>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A30657" w:rsidRPr="00780AD0" w:rsidTr="00257E0E">
      <w:trPr>
        <w:trHeight w:val="426"/>
      </w:trPr>
      <w:tc>
        <w:tcPr>
          <w:tcW w:w="10490" w:type="dxa"/>
          <w:gridSpan w:val="2"/>
        </w:tcPr>
        <w:p w:rsidR="00A30657" w:rsidRDefault="00A30657" w:rsidP="00257E0E">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5952" behindDoc="0" locked="0" layoutInCell="1" allowOverlap="1" wp14:anchorId="14849E84" wp14:editId="3EC1ED1E">
                <wp:simplePos x="0" y="0"/>
                <wp:positionH relativeFrom="column">
                  <wp:posOffset>-567055</wp:posOffset>
                </wp:positionH>
                <wp:positionV relativeFrom="paragraph">
                  <wp:posOffset>-56515</wp:posOffset>
                </wp:positionV>
                <wp:extent cx="2869565" cy="649605"/>
                <wp:effectExtent l="0" t="0" r="0" b="0"/>
                <wp:wrapNone/>
                <wp:docPr id="312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8000" behindDoc="0" locked="0" layoutInCell="1" allowOverlap="1" wp14:anchorId="30B27676" wp14:editId="4977492F">
                <wp:simplePos x="0" y="0"/>
                <wp:positionH relativeFrom="column">
                  <wp:posOffset>5560060</wp:posOffset>
                </wp:positionH>
                <wp:positionV relativeFrom="paragraph">
                  <wp:posOffset>-205105</wp:posOffset>
                </wp:positionV>
                <wp:extent cx="1066800" cy="649605"/>
                <wp:effectExtent l="0" t="0" r="0" b="0"/>
                <wp:wrapNone/>
                <wp:docPr id="3121"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A30657" w:rsidRPr="00A663CA" w:rsidRDefault="00A30657" w:rsidP="00257E0E">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A30657" w:rsidRPr="00594911" w:rsidTr="00257E0E">
      <w:trPr>
        <w:trHeight w:val="1123"/>
      </w:trPr>
      <w:tc>
        <w:tcPr>
          <w:tcW w:w="4820" w:type="dxa"/>
        </w:tcPr>
        <w:p w:rsidR="00A30657" w:rsidRDefault="00A30657" w:rsidP="00257E0E">
          <w:pPr>
            <w:pStyle w:val="Encabezado"/>
            <w:rPr>
              <w:rFonts w:ascii="Antique Olive" w:hAnsi="Antique Olive"/>
              <w:b w:val="0"/>
              <w:color w:val="auto"/>
              <w:spacing w:val="20"/>
              <w:sz w:val="24"/>
              <w:lang w:val="es-MX"/>
            </w:rPr>
          </w:pPr>
        </w:p>
        <w:p w:rsidR="00A30657" w:rsidRPr="008971D6" w:rsidRDefault="00A30657" w:rsidP="00257E0E">
          <w:pPr>
            <w:tabs>
              <w:tab w:val="left" w:pos="1545"/>
            </w:tabs>
          </w:pPr>
          <w:r>
            <w:rPr>
              <w:rFonts w:ascii="Antique Olive" w:hAnsi="Antique Olive"/>
              <w:b/>
              <w:noProof/>
              <w:lang w:eastAsia="es-MX"/>
            </w:rPr>
            <mc:AlternateContent>
              <mc:Choice Requires="wps">
                <w:drawing>
                  <wp:anchor distT="0" distB="0" distL="114300" distR="114300" simplePos="0" relativeHeight="251650048" behindDoc="0" locked="0" layoutInCell="1" allowOverlap="1" wp14:anchorId="003F7262" wp14:editId="1D13D911">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A663CA" w:rsidRDefault="00A30657" w:rsidP="00257E0E">
                                <w:pPr>
                                  <w:jc w:val="center"/>
                                  <w:rPr>
                                    <w:rFonts w:ascii="Clarendon Extended" w:hAnsi="Clarendon Extended"/>
                                    <w:b/>
                                    <w:szCs w:val="20"/>
                                  </w:rPr>
                                </w:pPr>
                                <w:r w:rsidRPr="00A663CA">
                                  <w:rPr>
                                    <w:rFonts w:ascii="Clarendon Extended" w:hAnsi="Clarendon Extended"/>
                                    <w:b/>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F7262" id="Rectangle 2" o:spid="_x0000_s3196" style="position:absolute;margin-left:-36.2pt;margin-top:10.6pt;width:558pt;height:26.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" fillcolor="black" stroked="f">
                    <v:textbox>
                      <w:txbxContent>
                        <w:p w:rsidR="00A30657" w:rsidRPr="00A663CA" w:rsidRDefault="00A30657" w:rsidP="00257E0E">
                          <w:pPr>
                            <w:jc w:val="center"/>
                            <w:rPr>
                              <w:rFonts w:ascii="Clarendon Extended" w:hAnsi="Clarendon Extended"/>
                              <w:b/>
                              <w:szCs w:val="20"/>
                            </w:rPr>
                          </w:pPr>
                          <w:r w:rsidRPr="00A663CA">
                            <w:rPr>
                              <w:rFonts w:ascii="Clarendon Extended" w:hAnsi="Clarendon Extended"/>
                              <w:b/>
                              <w:szCs w:val="20"/>
                            </w:rPr>
                            <w:t>B A S E S</w:t>
                          </w:r>
                        </w:p>
                      </w:txbxContent>
                    </v:textbox>
                  </v:rect>
                </w:pict>
              </mc:Fallback>
            </mc:AlternateContent>
          </w:r>
          <w:r>
            <w:tab/>
          </w:r>
        </w:p>
      </w:tc>
      <w:tc>
        <w:tcPr>
          <w:tcW w:w="5670" w:type="dxa"/>
        </w:tcPr>
        <w:p w:rsidR="00A30657" w:rsidRPr="00594911" w:rsidRDefault="00A30657" w:rsidP="00257E0E">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1D7B3540" wp14:editId="1AB69279">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0657" w:rsidRPr="004D1386" w:rsidRDefault="00A30657" w:rsidP="00257E0E">
                                <w:pPr>
                                  <w:jc w:val="right"/>
                                  <w:rPr>
                                    <w:rFonts w:ascii="Eras Demi ITC" w:hAnsi="Eras Demi ITC" w:cs="Calibri"/>
                                    <w:sz w:val="14"/>
                                  </w:rPr>
                                </w:pPr>
                                <w:r w:rsidRPr="00CD2C13">
                                  <w:rPr>
                                    <w:rFonts w:ascii="Arial" w:hAnsi="Arial" w:cs="Arial"/>
                                    <w:color w:val="0000FF"/>
                                    <w:sz w:val="11"/>
                                    <w:szCs w:val="11"/>
                                  </w:rPr>
                                  <w:t>FECHA DE PUBLICACION:</w:t>
                                </w:r>
                                <w:r w:rsidRPr="002C1F6F">
                                  <w:rPr>
                                    <w:rFonts w:ascii="Eras Demi ITC" w:hAnsi="Eras Demi ITC" w:cs="Calibri"/>
                                    <w:noProof/>
                                    <w:sz w:val="14"/>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B3540" id="Rectangle 1" o:spid="_x0000_s3197" style="position:absolute;left:0;text-align:left;margin-left:93.45pt;margin-top:10.6pt;width:193.15pt;height:1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" stroked="f">
                    <v:textbox>
                      <w:txbxContent>
                        <w:p w:rsidR="00A30657" w:rsidRPr="004D1386" w:rsidRDefault="00A30657" w:rsidP="00257E0E">
                          <w:pPr>
                            <w:jc w:val="right"/>
                            <w:rPr>
                              <w:rFonts w:ascii="Eras Demi ITC" w:hAnsi="Eras Demi ITC" w:cs="Calibri"/>
                              <w:sz w:val="14"/>
                            </w:rPr>
                          </w:pPr>
                          <w:r w:rsidRPr="00CD2C13">
                            <w:rPr>
                              <w:rFonts w:ascii="Arial" w:hAnsi="Arial" w:cs="Arial"/>
                              <w:color w:val="0000FF"/>
                              <w:sz w:val="11"/>
                              <w:szCs w:val="11"/>
                            </w:rPr>
                            <w:t>FECHA DE PUBLICACION:</w:t>
                          </w:r>
                          <w:r w:rsidRPr="002C1F6F">
                            <w:rPr>
                              <w:rFonts w:ascii="Eras Demi ITC" w:hAnsi="Eras Demi ITC" w:cs="Calibri"/>
                              <w:noProof/>
                              <w:sz w:val="14"/>
                            </w:rPr>
                            <w:t>17 DE JULIO DE 2018</w:t>
                          </w:r>
                        </w:p>
                      </w:txbxContent>
                    </v:textbox>
                  </v:rect>
                </w:pict>
              </mc:Fallback>
            </mc:AlternateContent>
          </w:r>
        </w:p>
      </w:tc>
    </w:tr>
  </w:tbl>
  <w:p w:rsidR="00A30657" w:rsidRDefault="00A30657" w:rsidP="00257E0E">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A30657" w:rsidRDefault="00A30657" w:rsidP="00257E0E">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2096" behindDoc="0" locked="0" layoutInCell="1" allowOverlap="1" wp14:anchorId="691DE49A" wp14:editId="3AD7CE13">
          <wp:simplePos x="0" y="0"/>
          <wp:positionH relativeFrom="column">
            <wp:posOffset>6290310</wp:posOffset>
          </wp:positionH>
          <wp:positionV relativeFrom="paragraph">
            <wp:posOffset>445135</wp:posOffset>
          </wp:positionV>
          <wp:extent cx="501650" cy="7258050"/>
          <wp:effectExtent l="0" t="0" r="0" b="0"/>
          <wp:wrapNone/>
          <wp:docPr id="31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INVITACION </w:t>
    </w:r>
    <w:r w:rsidRPr="001E2D1E">
      <w:rPr>
        <w:rFonts w:ascii="Albertus Extra Bold" w:hAnsi="Albertus Extra Bold"/>
        <w:color w:val="996633"/>
        <w:sz w:val="20"/>
      </w:rPr>
      <w:t>PÚ</w:t>
    </w:r>
    <w:r>
      <w:rPr>
        <w:rFonts w:ascii="Albertus Extra Bold" w:hAnsi="Albertus Extra Bold"/>
        <w:color w:val="996633"/>
        <w:sz w:val="20"/>
      </w:rPr>
      <w:t>BLICA ESTATAL No.</w:t>
    </w:r>
    <w:r w:rsidRPr="001E2D1E">
      <w:rPr>
        <w:rFonts w:ascii="Albertus Extra Bold" w:hAnsi="Albertus Extra Bold"/>
        <w:color w:val="996633"/>
        <w:sz w:val="20"/>
      </w:rPr>
      <w:t>EO-920039998-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598C"/>
    <w:multiLevelType w:val="hybridMultilevel"/>
    <w:tmpl w:val="3D7890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6424AE5"/>
    <w:multiLevelType w:val="hybridMultilevel"/>
    <w:tmpl w:val="0A88471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9A5512"/>
    <w:multiLevelType w:val="hybridMultilevel"/>
    <w:tmpl w:val="5504F16A"/>
    <w:lvl w:ilvl="0" w:tplc="7F94CA98">
      <w:start w:val="1"/>
      <w:numFmt w:val="upperLetter"/>
      <w:lvlText w:val="%1."/>
      <w:lvlJc w:val="left"/>
      <w:pPr>
        <w:ind w:left="1068" w:hanging="360"/>
      </w:pPr>
      <w:rPr>
        <w:rFonts w:hint="default"/>
        <w:b/>
        <w:color w:val="auto"/>
      </w:rPr>
    </w:lvl>
    <w:lvl w:ilvl="1" w:tplc="080A0019">
      <w:start w:val="1"/>
      <w:numFmt w:val="lowerLetter"/>
      <w:lvlText w:val="%2."/>
      <w:lvlJc w:val="left"/>
      <w:pPr>
        <w:ind w:left="1788" w:hanging="360"/>
      </w:pPr>
    </w:lvl>
    <w:lvl w:ilvl="2" w:tplc="F3B86798">
      <w:start w:val="1"/>
      <w:numFmt w:val="decimal"/>
      <w:lvlText w:val="%3."/>
      <w:lvlJc w:val="left"/>
      <w:pPr>
        <w:ind w:left="2688" w:hanging="360"/>
      </w:pPr>
      <w:rPr>
        <w:rFonts w:hint="default"/>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087B06E0"/>
    <w:multiLevelType w:val="singleLevel"/>
    <w:tmpl w:val="16528EEE"/>
    <w:lvl w:ilvl="0">
      <w:start w:val="1"/>
      <w:numFmt w:val="upperLetter"/>
      <w:lvlText w:val="%1)"/>
      <w:legacy w:legacy="1" w:legacySpace="120" w:legacyIndent="360"/>
      <w:lvlJc w:val="left"/>
      <w:pPr>
        <w:ind w:left="2345" w:hanging="360"/>
      </w:pPr>
      <w:rPr>
        <w:rFonts w:ascii="Tahoma" w:hAnsi="Tahoma" w:cs="Tahoma" w:hint="default"/>
        <w:b/>
        <w:i w:val="0"/>
        <w:sz w:val="16"/>
        <w:szCs w:val="16"/>
      </w:rPr>
    </w:lvl>
  </w:abstractNum>
  <w:abstractNum w:abstractNumId="4"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5"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6" w15:restartNumberingAfterBreak="0">
    <w:nsid w:val="0BDE0073"/>
    <w:multiLevelType w:val="hybridMultilevel"/>
    <w:tmpl w:val="D500F668"/>
    <w:lvl w:ilvl="0" w:tplc="AB14B34A">
      <w:start w:val="2"/>
      <w:numFmt w:val="upperLetter"/>
      <w:lvlText w:val="%1)"/>
      <w:lvlJc w:val="left"/>
      <w:pPr>
        <w:tabs>
          <w:tab w:val="num" w:pos="720"/>
        </w:tabs>
        <w:ind w:left="720" w:hanging="360"/>
      </w:pPr>
      <w:rPr>
        <w:rFonts w:hint="default"/>
        <w:sz w:val="1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DAB012C"/>
    <w:multiLevelType w:val="hybridMultilevel"/>
    <w:tmpl w:val="5E10F0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0EE2DE0"/>
    <w:multiLevelType w:val="hybridMultilevel"/>
    <w:tmpl w:val="2566049E"/>
    <w:lvl w:ilvl="0" w:tplc="9C9A338A">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13E85847"/>
    <w:multiLevelType w:val="hybridMultilevel"/>
    <w:tmpl w:val="D31687C8"/>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7ED2304"/>
    <w:multiLevelType w:val="hybridMultilevel"/>
    <w:tmpl w:val="100E37B2"/>
    <w:lvl w:ilvl="0" w:tplc="1F2AF008">
      <w:start w:val="1"/>
      <w:numFmt w:val="upperRoman"/>
      <w:lvlText w:val="%1."/>
      <w:lvlJc w:val="left"/>
      <w:pPr>
        <w:ind w:hanging="567"/>
      </w:pPr>
      <w:rPr>
        <w:rFonts w:ascii="Arial" w:eastAsia="Arial" w:hAnsi="Arial" w:hint="default"/>
        <w:b/>
        <w:bCs/>
        <w:spacing w:val="1"/>
        <w:sz w:val="22"/>
        <w:szCs w:val="22"/>
      </w:rPr>
    </w:lvl>
    <w:lvl w:ilvl="1" w:tplc="FE8AA80A">
      <w:numFmt w:val="none"/>
      <w:lvlText w:val=""/>
      <w:lvlJc w:val="left"/>
      <w:pPr>
        <w:tabs>
          <w:tab w:val="num" w:pos="360"/>
        </w:tabs>
      </w:pPr>
    </w:lvl>
    <w:lvl w:ilvl="2" w:tplc="30A6B28E">
      <w:start w:val="1"/>
      <w:numFmt w:val="bullet"/>
      <w:lvlText w:val="•"/>
      <w:lvlJc w:val="left"/>
      <w:rPr>
        <w:rFonts w:hint="default"/>
      </w:rPr>
    </w:lvl>
    <w:lvl w:ilvl="3" w:tplc="5DBC8558">
      <w:start w:val="1"/>
      <w:numFmt w:val="bullet"/>
      <w:lvlText w:val="•"/>
      <w:lvlJc w:val="left"/>
      <w:rPr>
        <w:rFonts w:hint="default"/>
      </w:rPr>
    </w:lvl>
    <w:lvl w:ilvl="4" w:tplc="E93AEA2C">
      <w:start w:val="1"/>
      <w:numFmt w:val="bullet"/>
      <w:lvlText w:val="•"/>
      <w:lvlJc w:val="left"/>
      <w:rPr>
        <w:rFonts w:hint="default"/>
      </w:rPr>
    </w:lvl>
    <w:lvl w:ilvl="5" w:tplc="5EA4447A">
      <w:start w:val="1"/>
      <w:numFmt w:val="bullet"/>
      <w:lvlText w:val="•"/>
      <w:lvlJc w:val="left"/>
      <w:rPr>
        <w:rFonts w:hint="default"/>
      </w:rPr>
    </w:lvl>
    <w:lvl w:ilvl="6" w:tplc="566824C0">
      <w:start w:val="1"/>
      <w:numFmt w:val="bullet"/>
      <w:lvlText w:val="•"/>
      <w:lvlJc w:val="left"/>
      <w:rPr>
        <w:rFonts w:hint="default"/>
      </w:rPr>
    </w:lvl>
    <w:lvl w:ilvl="7" w:tplc="1F1E3706">
      <w:start w:val="1"/>
      <w:numFmt w:val="bullet"/>
      <w:lvlText w:val="•"/>
      <w:lvlJc w:val="left"/>
      <w:rPr>
        <w:rFonts w:hint="default"/>
      </w:rPr>
    </w:lvl>
    <w:lvl w:ilvl="8" w:tplc="3BBC2C94">
      <w:start w:val="1"/>
      <w:numFmt w:val="bullet"/>
      <w:lvlText w:val="•"/>
      <w:lvlJc w:val="left"/>
      <w:rPr>
        <w:rFonts w:hint="default"/>
      </w:rPr>
    </w:lvl>
  </w:abstractNum>
  <w:abstractNum w:abstractNumId="11" w15:restartNumberingAfterBreak="0">
    <w:nsid w:val="1BC32D22"/>
    <w:multiLevelType w:val="hybridMultilevel"/>
    <w:tmpl w:val="524CC45A"/>
    <w:lvl w:ilvl="0" w:tplc="0C0A0015">
      <w:start w:val="1"/>
      <w:numFmt w:val="upperLetter"/>
      <w:lvlText w:val="%1."/>
      <w:lvlJc w:val="left"/>
      <w:pPr>
        <w:ind w:left="1008" w:hanging="360"/>
      </w:pPr>
    </w:lvl>
    <w:lvl w:ilvl="1" w:tplc="0C0A0019" w:tentative="1">
      <w:start w:val="1"/>
      <w:numFmt w:val="lowerLetter"/>
      <w:lvlText w:val="%2."/>
      <w:lvlJc w:val="left"/>
      <w:pPr>
        <w:ind w:left="1728" w:hanging="360"/>
      </w:pPr>
    </w:lvl>
    <w:lvl w:ilvl="2" w:tplc="0C0A001B" w:tentative="1">
      <w:start w:val="1"/>
      <w:numFmt w:val="lowerRoman"/>
      <w:lvlText w:val="%3."/>
      <w:lvlJc w:val="right"/>
      <w:pPr>
        <w:ind w:left="2448" w:hanging="180"/>
      </w:pPr>
    </w:lvl>
    <w:lvl w:ilvl="3" w:tplc="0C0A000F" w:tentative="1">
      <w:start w:val="1"/>
      <w:numFmt w:val="decimal"/>
      <w:lvlText w:val="%4."/>
      <w:lvlJc w:val="left"/>
      <w:pPr>
        <w:ind w:left="3168" w:hanging="360"/>
      </w:pPr>
    </w:lvl>
    <w:lvl w:ilvl="4" w:tplc="0C0A0019" w:tentative="1">
      <w:start w:val="1"/>
      <w:numFmt w:val="lowerLetter"/>
      <w:lvlText w:val="%5."/>
      <w:lvlJc w:val="left"/>
      <w:pPr>
        <w:ind w:left="3888" w:hanging="360"/>
      </w:pPr>
    </w:lvl>
    <w:lvl w:ilvl="5" w:tplc="0C0A001B" w:tentative="1">
      <w:start w:val="1"/>
      <w:numFmt w:val="lowerRoman"/>
      <w:lvlText w:val="%6."/>
      <w:lvlJc w:val="right"/>
      <w:pPr>
        <w:ind w:left="4608" w:hanging="180"/>
      </w:pPr>
    </w:lvl>
    <w:lvl w:ilvl="6" w:tplc="0C0A000F" w:tentative="1">
      <w:start w:val="1"/>
      <w:numFmt w:val="decimal"/>
      <w:lvlText w:val="%7."/>
      <w:lvlJc w:val="left"/>
      <w:pPr>
        <w:ind w:left="5328" w:hanging="360"/>
      </w:pPr>
    </w:lvl>
    <w:lvl w:ilvl="7" w:tplc="0C0A0019" w:tentative="1">
      <w:start w:val="1"/>
      <w:numFmt w:val="lowerLetter"/>
      <w:lvlText w:val="%8."/>
      <w:lvlJc w:val="left"/>
      <w:pPr>
        <w:ind w:left="6048" w:hanging="360"/>
      </w:pPr>
    </w:lvl>
    <w:lvl w:ilvl="8" w:tplc="0C0A001B" w:tentative="1">
      <w:start w:val="1"/>
      <w:numFmt w:val="lowerRoman"/>
      <w:lvlText w:val="%9."/>
      <w:lvlJc w:val="right"/>
      <w:pPr>
        <w:ind w:left="6768" w:hanging="180"/>
      </w:pPr>
    </w:lvl>
  </w:abstractNum>
  <w:abstractNum w:abstractNumId="12"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F5065C8"/>
    <w:multiLevelType w:val="hybridMultilevel"/>
    <w:tmpl w:val="0EB2191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F942AF9"/>
    <w:multiLevelType w:val="hybridMultilevel"/>
    <w:tmpl w:val="59440952"/>
    <w:lvl w:ilvl="0" w:tplc="F9D88BAA">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203844DA"/>
    <w:multiLevelType w:val="hybridMultilevel"/>
    <w:tmpl w:val="2AE624F6"/>
    <w:lvl w:ilvl="0" w:tplc="7F94CA98">
      <w:start w:val="1"/>
      <w:numFmt w:val="upperLetter"/>
      <w:lvlText w:val="%1."/>
      <w:lvlJc w:val="left"/>
      <w:pPr>
        <w:ind w:left="1800" w:hanging="360"/>
      </w:pPr>
      <w:rPr>
        <w:rFonts w:hint="default"/>
        <w:b/>
        <w:color w:val="auto"/>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6"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7"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F99372B"/>
    <w:multiLevelType w:val="hybridMultilevel"/>
    <w:tmpl w:val="3E56DA00"/>
    <w:lvl w:ilvl="0" w:tplc="D200E3B6">
      <w:start w:val="1"/>
      <w:numFmt w:val="upperLetter"/>
      <w:lvlText w:val="%1)"/>
      <w:lvlJc w:val="left"/>
      <w:pPr>
        <w:tabs>
          <w:tab w:val="num" w:pos="2340"/>
        </w:tabs>
        <w:ind w:left="2340" w:hanging="360"/>
      </w:pPr>
      <w:rPr>
        <w:rFonts w:hint="default"/>
        <w:b w:val="0"/>
        <w:i w:val="0"/>
        <w:caps/>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04346E7"/>
    <w:multiLevelType w:val="hybridMultilevel"/>
    <w:tmpl w:val="BA445D52"/>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5361E0C"/>
    <w:multiLevelType w:val="hybridMultilevel"/>
    <w:tmpl w:val="B67E72A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2" w15:restartNumberingAfterBreak="0">
    <w:nsid w:val="3DE1112A"/>
    <w:multiLevelType w:val="hybridMultilevel"/>
    <w:tmpl w:val="3C62D734"/>
    <w:lvl w:ilvl="0" w:tplc="87707696">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E405AF8"/>
    <w:multiLevelType w:val="hybridMultilevel"/>
    <w:tmpl w:val="B928ADBE"/>
    <w:lvl w:ilvl="0" w:tplc="A3E0350E">
      <w:start w:val="6"/>
      <w:numFmt w:val="upperLetter"/>
      <w:lvlText w:val="%1)"/>
      <w:lvlJc w:val="left"/>
      <w:pPr>
        <w:tabs>
          <w:tab w:val="num" w:pos="3600"/>
        </w:tabs>
        <w:ind w:left="3600" w:hanging="360"/>
      </w:pPr>
      <w:rPr>
        <w:rFonts w:hint="default"/>
      </w:rPr>
    </w:lvl>
    <w:lvl w:ilvl="1" w:tplc="0C0A0019" w:tentative="1">
      <w:start w:val="1"/>
      <w:numFmt w:val="lowerLetter"/>
      <w:lvlText w:val="%2."/>
      <w:lvlJc w:val="left"/>
      <w:pPr>
        <w:tabs>
          <w:tab w:val="num" w:pos="4320"/>
        </w:tabs>
        <w:ind w:left="4320" w:hanging="360"/>
      </w:pPr>
    </w:lvl>
    <w:lvl w:ilvl="2" w:tplc="0C0A001B" w:tentative="1">
      <w:start w:val="1"/>
      <w:numFmt w:val="lowerRoman"/>
      <w:lvlText w:val="%3."/>
      <w:lvlJc w:val="right"/>
      <w:pPr>
        <w:tabs>
          <w:tab w:val="num" w:pos="5040"/>
        </w:tabs>
        <w:ind w:left="5040" w:hanging="180"/>
      </w:pPr>
    </w:lvl>
    <w:lvl w:ilvl="3" w:tplc="0C0A000F" w:tentative="1">
      <w:start w:val="1"/>
      <w:numFmt w:val="decimal"/>
      <w:lvlText w:val="%4."/>
      <w:lvlJc w:val="left"/>
      <w:pPr>
        <w:tabs>
          <w:tab w:val="num" w:pos="5760"/>
        </w:tabs>
        <w:ind w:left="5760" w:hanging="360"/>
      </w:pPr>
    </w:lvl>
    <w:lvl w:ilvl="4" w:tplc="0C0A0019" w:tentative="1">
      <w:start w:val="1"/>
      <w:numFmt w:val="lowerLetter"/>
      <w:lvlText w:val="%5."/>
      <w:lvlJc w:val="left"/>
      <w:pPr>
        <w:tabs>
          <w:tab w:val="num" w:pos="6480"/>
        </w:tabs>
        <w:ind w:left="6480" w:hanging="360"/>
      </w:pPr>
    </w:lvl>
    <w:lvl w:ilvl="5" w:tplc="0C0A001B" w:tentative="1">
      <w:start w:val="1"/>
      <w:numFmt w:val="lowerRoman"/>
      <w:lvlText w:val="%6."/>
      <w:lvlJc w:val="right"/>
      <w:pPr>
        <w:tabs>
          <w:tab w:val="num" w:pos="7200"/>
        </w:tabs>
        <w:ind w:left="7200" w:hanging="180"/>
      </w:pPr>
    </w:lvl>
    <w:lvl w:ilvl="6" w:tplc="0C0A000F" w:tentative="1">
      <w:start w:val="1"/>
      <w:numFmt w:val="decimal"/>
      <w:lvlText w:val="%7."/>
      <w:lvlJc w:val="left"/>
      <w:pPr>
        <w:tabs>
          <w:tab w:val="num" w:pos="7920"/>
        </w:tabs>
        <w:ind w:left="7920" w:hanging="360"/>
      </w:pPr>
    </w:lvl>
    <w:lvl w:ilvl="7" w:tplc="0C0A0019" w:tentative="1">
      <w:start w:val="1"/>
      <w:numFmt w:val="lowerLetter"/>
      <w:lvlText w:val="%8."/>
      <w:lvlJc w:val="left"/>
      <w:pPr>
        <w:tabs>
          <w:tab w:val="num" w:pos="8640"/>
        </w:tabs>
        <w:ind w:left="8640" w:hanging="360"/>
      </w:pPr>
    </w:lvl>
    <w:lvl w:ilvl="8" w:tplc="0C0A001B" w:tentative="1">
      <w:start w:val="1"/>
      <w:numFmt w:val="lowerRoman"/>
      <w:lvlText w:val="%9."/>
      <w:lvlJc w:val="right"/>
      <w:pPr>
        <w:tabs>
          <w:tab w:val="num" w:pos="9360"/>
        </w:tabs>
        <w:ind w:left="9360" w:hanging="180"/>
      </w:pPr>
    </w:lvl>
  </w:abstractNum>
  <w:abstractNum w:abstractNumId="24" w15:restartNumberingAfterBreak="0">
    <w:nsid w:val="3EE80A71"/>
    <w:multiLevelType w:val="singleLevel"/>
    <w:tmpl w:val="4B30DECC"/>
    <w:lvl w:ilvl="0">
      <w:start w:val="9"/>
      <w:numFmt w:val="upperLetter"/>
      <w:lvlText w:val="%1)"/>
      <w:lvlJc w:val="left"/>
      <w:pPr>
        <w:tabs>
          <w:tab w:val="num" w:pos="360"/>
        </w:tabs>
        <w:ind w:left="360" w:hanging="360"/>
      </w:pPr>
      <w:rPr>
        <w:rFonts w:hint="default"/>
      </w:rPr>
    </w:lvl>
  </w:abstractNum>
  <w:abstractNum w:abstractNumId="2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44B058A8"/>
    <w:multiLevelType w:val="hybridMultilevel"/>
    <w:tmpl w:val="F364DF78"/>
    <w:lvl w:ilvl="0" w:tplc="8BD014B8">
      <w:start w:val="1"/>
      <w:numFmt w:val="upp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44C15359"/>
    <w:multiLevelType w:val="hybridMultilevel"/>
    <w:tmpl w:val="A8CAC896"/>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29" w15:restartNumberingAfterBreak="0">
    <w:nsid w:val="52B05EE7"/>
    <w:multiLevelType w:val="singleLevel"/>
    <w:tmpl w:val="2EAAA512"/>
    <w:lvl w:ilvl="0">
      <w:start w:val="1"/>
      <w:numFmt w:val="upperRoman"/>
      <w:lvlText w:val="%1)"/>
      <w:lvlJc w:val="left"/>
      <w:pPr>
        <w:tabs>
          <w:tab w:val="num" w:pos="720"/>
        </w:tabs>
        <w:ind w:left="720" w:hanging="720"/>
      </w:pPr>
      <w:rPr>
        <w:rFonts w:hint="default"/>
      </w:rPr>
    </w:lvl>
  </w:abstractNum>
  <w:abstractNum w:abstractNumId="30" w15:restartNumberingAfterBreak="0">
    <w:nsid w:val="570367A4"/>
    <w:multiLevelType w:val="hybridMultilevel"/>
    <w:tmpl w:val="C85CEB10"/>
    <w:lvl w:ilvl="0" w:tplc="6012F742">
      <w:start w:val="1"/>
      <w:numFmt w:val="decimal"/>
      <w:lvlText w:val="%1."/>
      <w:lvlJc w:val="left"/>
      <w:pPr>
        <w:ind w:hanging="224"/>
      </w:pPr>
      <w:rPr>
        <w:rFonts w:ascii="Arial" w:eastAsia="Century Gothic" w:hAnsi="Arial" w:cs="Arial" w:hint="default"/>
        <w:b/>
        <w:bCs/>
        <w:color w:val="auto"/>
        <w:spacing w:val="1"/>
        <w:w w:val="99"/>
        <w:sz w:val="16"/>
        <w:szCs w:val="16"/>
      </w:rPr>
    </w:lvl>
    <w:lvl w:ilvl="1" w:tplc="5F140A60">
      <w:start w:val="1"/>
      <w:numFmt w:val="bullet"/>
      <w:lvlText w:val="•"/>
      <w:lvlJc w:val="left"/>
      <w:rPr>
        <w:rFonts w:hint="default"/>
      </w:rPr>
    </w:lvl>
    <w:lvl w:ilvl="2" w:tplc="6044939A">
      <w:start w:val="1"/>
      <w:numFmt w:val="bullet"/>
      <w:lvlText w:val="•"/>
      <w:lvlJc w:val="left"/>
      <w:rPr>
        <w:rFonts w:hint="default"/>
      </w:rPr>
    </w:lvl>
    <w:lvl w:ilvl="3" w:tplc="176E3564">
      <w:start w:val="1"/>
      <w:numFmt w:val="bullet"/>
      <w:lvlText w:val="•"/>
      <w:lvlJc w:val="left"/>
      <w:rPr>
        <w:rFonts w:hint="default"/>
      </w:rPr>
    </w:lvl>
    <w:lvl w:ilvl="4" w:tplc="B964B066">
      <w:start w:val="1"/>
      <w:numFmt w:val="bullet"/>
      <w:lvlText w:val="•"/>
      <w:lvlJc w:val="left"/>
      <w:rPr>
        <w:rFonts w:hint="default"/>
      </w:rPr>
    </w:lvl>
    <w:lvl w:ilvl="5" w:tplc="AD288DE2">
      <w:start w:val="1"/>
      <w:numFmt w:val="bullet"/>
      <w:lvlText w:val="•"/>
      <w:lvlJc w:val="left"/>
      <w:rPr>
        <w:rFonts w:hint="default"/>
      </w:rPr>
    </w:lvl>
    <w:lvl w:ilvl="6" w:tplc="A1E418E6">
      <w:start w:val="1"/>
      <w:numFmt w:val="bullet"/>
      <w:lvlText w:val="•"/>
      <w:lvlJc w:val="left"/>
      <w:rPr>
        <w:rFonts w:hint="default"/>
      </w:rPr>
    </w:lvl>
    <w:lvl w:ilvl="7" w:tplc="6F048952">
      <w:start w:val="1"/>
      <w:numFmt w:val="bullet"/>
      <w:lvlText w:val="•"/>
      <w:lvlJc w:val="left"/>
      <w:rPr>
        <w:rFonts w:hint="default"/>
      </w:rPr>
    </w:lvl>
    <w:lvl w:ilvl="8" w:tplc="8C84144C">
      <w:start w:val="1"/>
      <w:numFmt w:val="bullet"/>
      <w:lvlText w:val="•"/>
      <w:lvlJc w:val="left"/>
      <w:rPr>
        <w:rFonts w:hint="default"/>
      </w:rPr>
    </w:lvl>
  </w:abstractNum>
  <w:abstractNum w:abstractNumId="31" w15:restartNumberingAfterBreak="0">
    <w:nsid w:val="5B3E2A32"/>
    <w:multiLevelType w:val="hybridMultilevel"/>
    <w:tmpl w:val="2D00D9A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B675B03"/>
    <w:multiLevelType w:val="hybridMultilevel"/>
    <w:tmpl w:val="0002A8E4"/>
    <w:lvl w:ilvl="0" w:tplc="CAB407C2">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5D234BEA"/>
    <w:multiLevelType w:val="hybridMultilevel"/>
    <w:tmpl w:val="243A4BBE"/>
    <w:lvl w:ilvl="0" w:tplc="C688DB50">
      <w:start w:val="2"/>
      <w:numFmt w:val="upperLetter"/>
      <w:lvlText w:val="%1)"/>
      <w:lvlJc w:val="left"/>
      <w:pPr>
        <w:tabs>
          <w:tab w:val="num" w:pos="720"/>
        </w:tabs>
        <w:ind w:left="720" w:hanging="360"/>
      </w:pPr>
      <w:rPr>
        <w:rFonts w:hint="default"/>
        <w:sz w:val="1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5F0C1A66"/>
    <w:multiLevelType w:val="hybridMultilevel"/>
    <w:tmpl w:val="4644FFAC"/>
    <w:lvl w:ilvl="0" w:tplc="2F3A3B04">
      <w:start w:val="1"/>
      <w:numFmt w:val="decimal"/>
      <w:lvlText w:val="%1."/>
      <w:lvlJc w:val="left"/>
      <w:pPr>
        <w:ind w:hanging="709"/>
      </w:pPr>
      <w:rPr>
        <w:rFonts w:ascii="Arial" w:eastAsia="Century Gothic" w:hAnsi="Arial" w:cs="Arial" w:hint="default"/>
        <w:b/>
        <w:bCs/>
        <w:spacing w:val="-2"/>
        <w:w w:val="99"/>
        <w:sz w:val="16"/>
        <w:szCs w:val="16"/>
      </w:rPr>
    </w:lvl>
    <w:lvl w:ilvl="1" w:tplc="0E2E7F56">
      <w:start w:val="1"/>
      <w:numFmt w:val="bullet"/>
      <w:lvlText w:val="•"/>
      <w:lvlJc w:val="left"/>
      <w:rPr>
        <w:rFonts w:hint="default"/>
      </w:rPr>
    </w:lvl>
    <w:lvl w:ilvl="2" w:tplc="933CEBC4">
      <w:start w:val="1"/>
      <w:numFmt w:val="bullet"/>
      <w:lvlText w:val="•"/>
      <w:lvlJc w:val="left"/>
      <w:rPr>
        <w:rFonts w:hint="default"/>
      </w:rPr>
    </w:lvl>
    <w:lvl w:ilvl="3" w:tplc="7C60E9F6">
      <w:start w:val="1"/>
      <w:numFmt w:val="bullet"/>
      <w:lvlText w:val="•"/>
      <w:lvlJc w:val="left"/>
      <w:rPr>
        <w:rFonts w:hint="default"/>
      </w:rPr>
    </w:lvl>
    <w:lvl w:ilvl="4" w:tplc="371CAE18">
      <w:start w:val="1"/>
      <w:numFmt w:val="bullet"/>
      <w:lvlText w:val="•"/>
      <w:lvlJc w:val="left"/>
      <w:rPr>
        <w:rFonts w:hint="default"/>
      </w:rPr>
    </w:lvl>
    <w:lvl w:ilvl="5" w:tplc="4B72BDAC">
      <w:start w:val="1"/>
      <w:numFmt w:val="bullet"/>
      <w:lvlText w:val="•"/>
      <w:lvlJc w:val="left"/>
      <w:rPr>
        <w:rFonts w:hint="default"/>
      </w:rPr>
    </w:lvl>
    <w:lvl w:ilvl="6" w:tplc="1F845846">
      <w:start w:val="1"/>
      <w:numFmt w:val="bullet"/>
      <w:lvlText w:val="•"/>
      <w:lvlJc w:val="left"/>
      <w:rPr>
        <w:rFonts w:hint="default"/>
      </w:rPr>
    </w:lvl>
    <w:lvl w:ilvl="7" w:tplc="C6E268F4">
      <w:start w:val="1"/>
      <w:numFmt w:val="bullet"/>
      <w:lvlText w:val="•"/>
      <w:lvlJc w:val="left"/>
      <w:rPr>
        <w:rFonts w:hint="default"/>
      </w:rPr>
    </w:lvl>
    <w:lvl w:ilvl="8" w:tplc="EC1688B4">
      <w:start w:val="1"/>
      <w:numFmt w:val="bullet"/>
      <w:lvlText w:val="•"/>
      <w:lvlJc w:val="left"/>
      <w:rPr>
        <w:rFonts w:hint="default"/>
      </w:rPr>
    </w:lvl>
  </w:abstractNum>
  <w:abstractNum w:abstractNumId="35" w15:restartNumberingAfterBreak="0">
    <w:nsid w:val="61C34962"/>
    <w:multiLevelType w:val="hybridMultilevel"/>
    <w:tmpl w:val="2E92DC8C"/>
    <w:lvl w:ilvl="0" w:tplc="93466A34">
      <w:start w:val="1"/>
      <w:numFmt w:val="bullet"/>
      <w:lvlText w:val=""/>
      <w:lvlJc w:val="left"/>
      <w:pPr>
        <w:ind w:hanging="361"/>
      </w:pPr>
      <w:rPr>
        <w:rFonts w:ascii="Wingdings" w:eastAsia="Wingdings" w:hAnsi="Wingdings" w:hint="default"/>
        <w:w w:val="99"/>
        <w:sz w:val="20"/>
        <w:szCs w:val="20"/>
      </w:rPr>
    </w:lvl>
    <w:lvl w:ilvl="1" w:tplc="BA6A040C">
      <w:start w:val="1"/>
      <w:numFmt w:val="bullet"/>
      <w:lvlText w:val="•"/>
      <w:lvlJc w:val="left"/>
      <w:rPr>
        <w:rFonts w:hint="default"/>
      </w:rPr>
    </w:lvl>
    <w:lvl w:ilvl="2" w:tplc="9DFAF1B8">
      <w:start w:val="1"/>
      <w:numFmt w:val="bullet"/>
      <w:lvlText w:val="•"/>
      <w:lvlJc w:val="left"/>
      <w:rPr>
        <w:rFonts w:hint="default"/>
      </w:rPr>
    </w:lvl>
    <w:lvl w:ilvl="3" w:tplc="A7224E78">
      <w:start w:val="1"/>
      <w:numFmt w:val="bullet"/>
      <w:lvlText w:val="•"/>
      <w:lvlJc w:val="left"/>
      <w:rPr>
        <w:rFonts w:hint="default"/>
      </w:rPr>
    </w:lvl>
    <w:lvl w:ilvl="4" w:tplc="A6F0E512">
      <w:start w:val="1"/>
      <w:numFmt w:val="bullet"/>
      <w:lvlText w:val="•"/>
      <w:lvlJc w:val="left"/>
      <w:rPr>
        <w:rFonts w:hint="default"/>
      </w:rPr>
    </w:lvl>
    <w:lvl w:ilvl="5" w:tplc="816ECC8A">
      <w:start w:val="1"/>
      <w:numFmt w:val="bullet"/>
      <w:lvlText w:val="•"/>
      <w:lvlJc w:val="left"/>
      <w:rPr>
        <w:rFonts w:hint="default"/>
      </w:rPr>
    </w:lvl>
    <w:lvl w:ilvl="6" w:tplc="73E48074">
      <w:start w:val="1"/>
      <w:numFmt w:val="bullet"/>
      <w:lvlText w:val="•"/>
      <w:lvlJc w:val="left"/>
      <w:rPr>
        <w:rFonts w:hint="default"/>
      </w:rPr>
    </w:lvl>
    <w:lvl w:ilvl="7" w:tplc="472CE9F4">
      <w:start w:val="1"/>
      <w:numFmt w:val="bullet"/>
      <w:lvlText w:val="•"/>
      <w:lvlJc w:val="left"/>
      <w:rPr>
        <w:rFonts w:hint="default"/>
      </w:rPr>
    </w:lvl>
    <w:lvl w:ilvl="8" w:tplc="C142A35C">
      <w:start w:val="1"/>
      <w:numFmt w:val="bullet"/>
      <w:lvlText w:val="•"/>
      <w:lvlJc w:val="left"/>
      <w:rPr>
        <w:rFonts w:hint="default"/>
      </w:rPr>
    </w:lvl>
  </w:abstractNum>
  <w:abstractNum w:abstractNumId="36"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37" w15:restartNumberingAfterBreak="0">
    <w:nsid w:val="6FC05E8E"/>
    <w:multiLevelType w:val="hybridMultilevel"/>
    <w:tmpl w:val="632895C8"/>
    <w:lvl w:ilvl="0" w:tplc="080A0015">
      <w:start w:val="1"/>
      <w:numFmt w:val="upp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39B54DA"/>
    <w:multiLevelType w:val="hybridMultilevel"/>
    <w:tmpl w:val="E34EA53C"/>
    <w:lvl w:ilvl="0" w:tplc="F658472C">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7A1E252B"/>
    <w:multiLevelType w:val="hybridMultilevel"/>
    <w:tmpl w:val="125A73BC"/>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41" w15:restartNumberingAfterBreak="0">
    <w:nsid w:val="7E2D45FA"/>
    <w:multiLevelType w:val="hybridMultilevel"/>
    <w:tmpl w:val="2416A6D4"/>
    <w:lvl w:ilvl="0" w:tplc="7F346272">
      <w:start w:val="1"/>
      <w:numFmt w:val="decimal"/>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7EB005CC"/>
    <w:multiLevelType w:val="hybridMultilevel"/>
    <w:tmpl w:val="26FE52F6"/>
    <w:lvl w:ilvl="0" w:tplc="C3D2069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25"/>
  </w:num>
  <w:num w:numId="3">
    <w:abstractNumId w:val="2"/>
  </w:num>
  <w:num w:numId="4">
    <w:abstractNumId w:val="37"/>
  </w:num>
  <w:num w:numId="5">
    <w:abstractNumId w:val="15"/>
  </w:num>
  <w:num w:numId="6">
    <w:abstractNumId w:val="42"/>
  </w:num>
  <w:num w:numId="7">
    <w:abstractNumId w:val="7"/>
  </w:num>
  <w:num w:numId="8">
    <w:abstractNumId w:val="31"/>
  </w:num>
  <w:num w:numId="9">
    <w:abstractNumId w:val="28"/>
  </w:num>
  <w:num w:numId="10">
    <w:abstractNumId w:val="18"/>
  </w:num>
  <w:num w:numId="11">
    <w:abstractNumId w:val="12"/>
  </w:num>
  <w:num w:numId="12">
    <w:abstractNumId w:val="11"/>
  </w:num>
  <w:num w:numId="13">
    <w:abstractNumId w:val="14"/>
  </w:num>
  <w:num w:numId="14">
    <w:abstractNumId w:val="28"/>
    <w:lvlOverride w:ilvl="0">
      <w:startOverride w:val="1"/>
    </w:lvlOverride>
  </w:num>
  <w:num w:numId="15">
    <w:abstractNumId w:val="9"/>
  </w:num>
  <w:num w:numId="16">
    <w:abstractNumId w:val="27"/>
  </w:num>
  <w:num w:numId="17">
    <w:abstractNumId w:val="39"/>
  </w:num>
  <w:num w:numId="18">
    <w:abstractNumId w:val="40"/>
  </w:num>
  <w:num w:numId="19">
    <w:abstractNumId w:val="29"/>
  </w:num>
  <w:num w:numId="20">
    <w:abstractNumId w:val="4"/>
  </w:num>
  <w:num w:numId="21">
    <w:abstractNumId w:val="24"/>
  </w:num>
  <w:num w:numId="22">
    <w:abstractNumId w:val="5"/>
  </w:num>
  <w:num w:numId="23">
    <w:abstractNumId w:val="21"/>
  </w:num>
  <w:num w:numId="24">
    <w:abstractNumId w:val="23"/>
  </w:num>
  <w:num w:numId="25">
    <w:abstractNumId w:val="36"/>
  </w:num>
  <w:num w:numId="26">
    <w:abstractNumId w:val="3"/>
  </w:num>
  <w:num w:numId="27">
    <w:abstractNumId w:val="6"/>
  </w:num>
  <w:num w:numId="28">
    <w:abstractNumId w:val="33"/>
  </w:num>
  <w:num w:numId="29">
    <w:abstractNumId w:val="32"/>
  </w:num>
  <w:num w:numId="30">
    <w:abstractNumId w:val="38"/>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30"/>
  </w:num>
  <w:num w:numId="34">
    <w:abstractNumId w:val="34"/>
  </w:num>
  <w:num w:numId="35">
    <w:abstractNumId w:val="13"/>
  </w:num>
  <w:num w:numId="36">
    <w:abstractNumId w:val="1"/>
  </w:num>
  <w:num w:numId="37">
    <w:abstractNumId w:val="41"/>
  </w:num>
  <w:num w:numId="38">
    <w:abstractNumId w:val="26"/>
  </w:num>
  <w:num w:numId="39">
    <w:abstractNumId w:val="22"/>
  </w:num>
  <w:num w:numId="40">
    <w:abstractNumId w:val="35"/>
  </w:num>
  <w:num w:numId="41">
    <w:abstractNumId w:val="0"/>
  </w:num>
  <w:num w:numId="42">
    <w:abstractNumId w:val="8"/>
  </w:num>
  <w:num w:numId="43">
    <w:abstractNumId w:val="19"/>
  </w:num>
  <w:num w:numId="44">
    <w:abstractNumId w:val="20"/>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E0E"/>
    <w:rsid w:val="00005C11"/>
    <w:rsid w:val="00064403"/>
    <w:rsid w:val="000C23B6"/>
    <w:rsid w:val="000D063F"/>
    <w:rsid w:val="00140CFB"/>
    <w:rsid w:val="001910F3"/>
    <w:rsid w:val="001E749D"/>
    <w:rsid w:val="00257E0E"/>
    <w:rsid w:val="002A1EF7"/>
    <w:rsid w:val="002B5705"/>
    <w:rsid w:val="003139FD"/>
    <w:rsid w:val="0034289F"/>
    <w:rsid w:val="00381ECF"/>
    <w:rsid w:val="004164D7"/>
    <w:rsid w:val="00426147"/>
    <w:rsid w:val="004E2BC0"/>
    <w:rsid w:val="00560EB6"/>
    <w:rsid w:val="00580E35"/>
    <w:rsid w:val="005C06A4"/>
    <w:rsid w:val="006909D2"/>
    <w:rsid w:val="00793CDA"/>
    <w:rsid w:val="008923BF"/>
    <w:rsid w:val="0092773B"/>
    <w:rsid w:val="00952E86"/>
    <w:rsid w:val="009655BB"/>
    <w:rsid w:val="00984C49"/>
    <w:rsid w:val="00A03FC6"/>
    <w:rsid w:val="00A11D89"/>
    <w:rsid w:val="00A24A62"/>
    <w:rsid w:val="00A30657"/>
    <w:rsid w:val="00B31AB6"/>
    <w:rsid w:val="00BA5284"/>
    <w:rsid w:val="00BE1E28"/>
    <w:rsid w:val="00CA1A70"/>
    <w:rsid w:val="00CA7CFD"/>
    <w:rsid w:val="00E84B0D"/>
    <w:rsid w:val="00E86928"/>
    <w:rsid w:val="00EA37FB"/>
    <w:rsid w:val="00FA481E"/>
    <w:rsid w:val="00FD39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D55C0"/>
  <w15:docId w15:val="{81AA2A8C-6F89-40D5-80A6-DB5140EC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Designación"/>
    <w:basedOn w:val="Normal"/>
    <w:next w:val="Normal"/>
    <w:link w:val="Ttulo1Car"/>
    <w:qFormat/>
    <w:rsid w:val="00257E0E"/>
    <w:pPr>
      <w:keepNext/>
      <w:spacing w:after="0" w:line="240" w:lineRule="auto"/>
      <w:jc w:val="center"/>
      <w:outlineLvl w:val="0"/>
    </w:pPr>
    <w:rPr>
      <w:rFonts w:ascii="Times New Roman" w:eastAsia="Times New Roman" w:hAnsi="Times New Roman" w:cs="Times New Roman"/>
      <w:b/>
      <w:sz w:val="36"/>
      <w:szCs w:val="20"/>
      <w:lang w:val="es-ES" w:eastAsia="es-ES"/>
    </w:rPr>
  </w:style>
  <w:style w:type="paragraph" w:styleId="Ttulo2">
    <w:name w:val="heading 2"/>
    <w:basedOn w:val="Normal"/>
    <w:next w:val="Normal"/>
    <w:link w:val="Ttulo2Car"/>
    <w:qFormat/>
    <w:rsid w:val="00257E0E"/>
    <w:pPr>
      <w:keepNext/>
      <w:spacing w:after="0" w:line="240" w:lineRule="auto"/>
      <w:jc w:val="center"/>
      <w:outlineLvl w:val="1"/>
    </w:pPr>
    <w:rPr>
      <w:rFonts w:ascii="Times New Roman" w:eastAsia="Times New Roman" w:hAnsi="Times New Roman" w:cs="Times New Roman"/>
      <w:b/>
      <w:sz w:val="50"/>
      <w:szCs w:val="20"/>
      <w:lang w:val="es-ES" w:eastAsia="es-ES"/>
    </w:rPr>
  </w:style>
  <w:style w:type="paragraph" w:styleId="Ttulo3">
    <w:name w:val="heading 3"/>
    <w:basedOn w:val="Normal"/>
    <w:next w:val="Normal"/>
    <w:link w:val="Ttulo3Car"/>
    <w:qFormat/>
    <w:rsid w:val="00257E0E"/>
    <w:pPr>
      <w:keepNext/>
      <w:spacing w:after="0" w:line="240" w:lineRule="auto"/>
      <w:jc w:val="center"/>
      <w:outlineLvl w:val="2"/>
    </w:pPr>
    <w:rPr>
      <w:rFonts w:ascii="Times New Roman" w:eastAsia="Times New Roman" w:hAnsi="Times New Roman" w:cs="Times New Roman"/>
      <w:b/>
      <w:sz w:val="32"/>
      <w:szCs w:val="20"/>
      <w:lang w:val="es-ES" w:eastAsia="es-ES"/>
    </w:rPr>
  </w:style>
  <w:style w:type="paragraph" w:styleId="Ttulo4">
    <w:name w:val="heading 4"/>
    <w:basedOn w:val="Normal"/>
    <w:next w:val="Normal"/>
    <w:link w:val="Ttulo4Car"/>
    <w:qFormat/>
    <w:rsid w:val="00257E0E"/>
    <w:pPr>
      <w:keepNext/>
      <w:spacing w:before="160" w:line="240" w:lineRule="auto"/>
      <w:jc w:val="center"/>
      <w:outlineLvl w:val="3"/>
    </w:pPr>
    <w:rPr>
      <w:rFonts w:ascii="Times New Roman" w:eastAsia="Times New Roman" w:hAnsi="Times New Roman" w:cs="Times New Roman"/>
      <w:b/>
      <w:sz w:val="20"/>
      <w:szCs w:val="20"/>
      <w:lang w:val="es-ES" w:eastAsia="es-ES"/>
    </w:rPr>
  </w:style>
  <w:style w:type="paragraph" w:styleId="Ttulo5">
    <w:name w:val="heading 5"/>
    <w:basedOn w:val="Normal"/>
    <w:next w:val="Normal"/>
    <w:link w:val="Ttulo5Car"/>
    <w:qFormat/>
    <w:rsid w:val="00257E0E"/>
    <w:pPr>
      <w:keepNext/>
      <w:spacing w:before="160" w:line="240" w:lineRule="auto"/>
      <w:outlineLvl w:val="4"/>
    </w:pPr>
    <w:rPr>
      <w:rFonts w:ascii="Times New Roman" w:eastAsia="Times New Roman" w:hAnsi="Times New Roman" w:cs="Times New Roman"/>
      <w:b/>
      <w:sz w:val="20"/>
      <w:szCs w:val="20"/>
      <w:lang w:val="es-ES" w:eastAsia="es-ES"/>
    </w:rPr>
  </w:style>
  <w:style w:type="paragraph" w:styleId="Ttulo6">
    <w:name w:val="heading 6"/>
    <w:basedOn w:val="Normal"/>
    <w:next w:val="Normal"/>
    <w:link w:val="Ttulo6Car"/>
    <w:qFormat/>
    <w:rsid w:val="00257E0E"/>
    <w:pPr>
      <w:keepNext/>
      <w:spacing w:after="0" w:line="240" w:lineRule="auto"/>
      <w:jc w:val="center"/>
      <w:outlineLvl w:val="5"/>
    </w:pPr>
    <w:rPr>
      <w:rFonts w:ascii="Times New Roman" w:eastAsia="Times New Roman" w:hAnsi="Times New Roman" w:cs="Times New Roman"/>
      <w:b/>
      <w:sz w:val="24"/>
      <w:szCs w:val="20"/>
      <w:lang w:val="es-ES_tradnl" w:eastAsia="es-ES"/>
    </w:rPr>
  </w:style>
  <w:style w:type="paragraph" w:styleId="Ttulo7">
    <w:name w:val="heading 7"/>
    <w:basedOn w:val="Normal"/>
    <w:next w:val="Normal"/>
    <w:link w:val="Ttulo7Car"/>
    <w:qFormat/>
    <w:rsid w:val="00257E0E"/>
    <w:pPr>
      <w:keepNext/>
      <w:spacing w:before="160" w:line="240" w:lineRule="auto"/>
      <w:outlineLvl w:val="6"/>
    </w:pPr>
    <w:rPr>
      <w:rFonts w:ascii="Times New Roman" w:eastAsia="Times New Roman" w:hAnsi="Times New Roman" w:cs="Times New Roman"/>
      <w:b/>
      <w:sz w:val="24"/>
      <w:szCs w:val="20"/>
      <w:lang w:val="es-ES" w:eastAsia="es-ES"/>
    </w:rPr>
  </w:style>
  <w:style w:type="paragraph" w:styleId="Ttulo8">
    <w:name w:val="heading 8"/>
    <w:basedOn w:val="Normal"/>
    <w:next w:val="Normal"/>
    <w:link w:val="Ttulo8Car"/>
    <w:qFormat/>
    <w:rsid w:val="00257E0E"/>
    <w:pPr>
      <w:keepNext/>
      <w:spacing w:after="0" w:line="240" w:lineRule="auto"/>
      <w:ind w:left="851" w:hanging="851"/>
      <w:jc w:val="both"/>
      <w:outlineLvl w:val="7"/>
    </w:pPr>
    <w:rPr>
      <w:rFonts w:ascii="Times New Roman" w:eastAsia="Times New Roman" w:hAnsi="Times New Roman" w:cs="Times New Roman"/>
      <w:b/>
      <w:sz w:val="26"/>
      <w:szCs w:val="20"/>
      <w:lang w:val="es-ES_tradnl" w:eastAsia="es-ES"/>
    </w:rPr>
  </w:style>
  <w:style w:type="paragraph" w:styleId="Ttulo9">
    <w:name w:val="heading 9"/>
    <w:basedOn w:val="Normal"/>
    <w:next w:val="Normal"/>
    <w:link w:val="Ttulo9Car"/>
    <w:qFormat/>
    <w:rsid w:val="00257E0E"/>
    <w:pPr>
      <w:keepNext/>
      <w:spacing w:after="0" w:line="240" w:lineRule="auto"/>
      <w:jc w:val="both"/>
      <w:outlineLvl w:val="8"/>
    </w:pPr>
    <w:rPr>
      <w:rFonts w:ascii="Times New Roman" w:eastAsia="Times New Roman" w:hAnsi="Times New Roman" w:cs="Times New Roman"/>
      <w:b/>
      <w:sz w:val="26"/>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257E0E"/>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257E0E"/>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257E0E"/>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257E0E"/>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257E0E"/>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257E0E"/>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257E0E"/>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257E0E"/>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257E0E"/>
    <w:rPr>
      <w:rFonts w:ascii="Times New Roman" w:eastAsia="Times New Roman" w:hAnsi="Times New Roman" w:cs="Times New Roman"/>
      <w:b/>
      <w:sz w:val="26"/>
      <w:szCs w:val="20"/>
      <w:lang w:val="es-ES_tradnl" w:eastAsia="es-ES"/>
    </w:rPr>
  </w:style>
  <w:style w:type="numbering" w:customStyle="1" w:styleId="Sinlista1">
    <w:name w:val="Sin lista1"/>
    <w:next w:val="Sinlista"/>
    <w:uiPriority w:val="99"/>
    <w:semiHidden/>
    <w:unhideWhenUsed/>
    <w:rsid w:val="00257E0E"/>
  </w:style>
  <w:style w:type="paragraph" w:styleId="Textoindependiente3">
    <w:name w:val="Body Text 3"/>
    <w:basedOn w:val="Normal"/>
    <w:link w:val="Textoindependiente3Car"/>
    <w:rsid w:val="00257E0E"/>
    <w:pPr>
      <w:spacing w:after="0" w:line="240" w:lineRule="auto"/>
      <w:jc w:val="center"/>
    </w:pPr>
    <w:rPr>
      <w:rFonts w:ascii="Times New Roman" w:eastAsia="Times New Roman" w:hAnsi="Times New Roman" w:cs="Times New Roman"/>
      <w:sz w:val="28"/>
      <w:szCs w:val="20"/>
      <w:lang w:val="es-ES" w:eastAsia="es-ES"/>
    </w:rPr>
  </w:style>
  <w:style w:type="character" w:customStyle="1" w:styleId="Textoindependiente3Car">
    <w:name w:val="Texto independiente 3 Car"/>
    <w:basedOn w:val="Fuentedeprrafopredeter"/>
    <w:link w:val="Textoindependiente3"/>
    <w:rsid w:val="00257E0E"/>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257E0E"/>
    <w:pPr>
      <w:spacing w:after="0" w:line="240" w:lineRule="auto"/>
      <w:jc w:val="center"/>
    </w:pPr>
    <w:rPr>
      <w:rFonts w:ascii="Arial Narrow" w:eastAsia="Times New Roman" w:hAnsi="Arial Narrow" w:cs="Times New Roman"/>
      <w:b/>
      <w:sz w:val="32"/>
      <w:szCs w:val="20"/>
      <w:lang w:val="es-ES" w:eastAsia="es-ES"/>
    </w:rPr>
  </w:style>
  <w:style w:type="character" w:customStyle="1" w:styleId="TextoindependienteCar">
    <w:name w:val="Texto independiente Car"/>
    <w:basedOn w:val="Fuentedeprrafopredeter"/>
    <w:link w:val="Textoindependiente"/>
    <w:rsid w:val="00257E0E"/>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257E0E"/>
    <w:pPr>
      <w:spacing w:after="0" w:line="240" w:lineRule="auto"/>
      <w:ind w:left="1418"/>
      <w:jc w:val="both"/>
    </w:pPr>
    <w:rPr>
      <w:rFonts w:ascii="Times New Roman" w:eastAsia="Times New Roman" w:hAnsi="Times New Roman" w:cs="Times New Roman"/>
      <w:szCs w:val="20"/>
      <w:lang w:val="es-ES_tradnl" w:eastAsia="es-ES"/>
    </w:rPr>
  </w:style>
  <w:style w:type="paragraph" w:styleId="Encabezado">
    <w:name w:val="header"/>
    <w:basedOn w:val="Normal"/>
    <w:link w:val="EncabezadoCar"/>
    <w:rsid w:val="00257E0E"/>
    <w:pPr>
      <w:tabs>
        <w:tab w:val="center" w:pos="4252"/>
        <w:tab w:val="right" w:pos="8504"/>
      </w:tabs>
      <w:spacing w:after="0" w:line="240" w:lineRule="auto"/>
    </w:pPr>
    <w:rPr>
      <w:rFonts w:ascii="Romantic" w:eastAsia="Times New Roman" w:hAnsi="Romantic" w:cs="Times New Roman"/>
      <w:b/>
      <w:color w:val="008000"/>
      <w:sz w:val="40"/>
      <w:szCs w:val="20"/>
      <w:lang w:val="es-ES" w:eastAsia="es-ES"/>
    </w:rPr>
  </w:style>
  <w:style w:type="character" w:customStyle="1" w:styleId="EncabezadoCar">
    <w:name w:val="Encabezado Car"/>
    <w:basedOn w:val="Fuentedeprrafopredeter"/>
    <w:link w:val="Encabezado"/>
    <w:rsid w:val="00257E0E"/>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257E0E"/>
    <w:pPr>
      <w:spacing w:after="0" w:line="240" w:lineRule="auto"/>
      <w:ind w:left="1418"/>
      <w:jc w:val="both"/>
    </w:pPr>
    <w:rPr>
      <w:rFonts w:ascii="Times New Roman" w:eastAsia="Times New Roman" w:hAnsi="Times New Roman" w:cs="Times New Roman"/>
      <w:sz w:val="24"/>
      <w:szCs w:val="20"/>
      <w:lang w:val="es-ES" w:eastAsia="es-ES"/>
    </w:rPr>
  </w:style>
  <w:style w:type="character" w:customStyle="1" w:styleId="Sangra3detindependienteCar">
    <w:name w:val="Sangría 3 de t. independiente Car"/>
    <w:basedOn w:val="Fuentedeprrafopredeter"/>
    <w:link w:val="Sangra3detindependiente"/>
    <w:rsid w:val="00257E0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257E0E"/>
    <w:pPr>
      <w:spacing w:after="0" w:line="240" w:lineRule="auto"/>
      <w:ind w:left="1843"/>
      <w:jc w:val="both"/>
    </w:pPr>
    <w:rPr>
      <w:rFonts w:ascii="Times New Roman" w:eastAsia="Times New Roman" w:hAnsi="Times New Roman" w:cs="Times New Roman"/>
      <w:szCs w:val="20"/>
      <w:lang w:val="es-ES" w:eastAsia="es-ES"/>
    </w:rPr>
  </w:style>
  <w:style w:type="character" w:customStyle="1" w:styleId="Sangra2detindependienteCar">
    <w:name w:val="Sangría 2 de t. independiente Car"/>
    <w:basedOn w:val="Fuentedeprrafopredeter"/>
    <w:link w:val="Sangra2detindependiente"/>
    <w:rsid w:val="00257E0E"/>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257E0E"/>
    <w:pPr>
      <w:tabs>
        <w:tab w:val="left" w:pos="1814"/>
      </w:tabs>
      <w:spacing w:after="0" w:line="240" w:lineRule="auto"/>
      <w:ind w:left="1814" w:hanging="396"/>
      <w:jc w:val="both"/>
    </w:pPr>
    <w:rPr>
      <w:rFonts w:ascii="Times New Roman" w:eastAsia="Times New Roman" w:hAnsi="Times New Roman" w:cs="Times New Roman"/>
      <w:szCs w:val="20"/>
      <w:lang w:val="es-ES" w:eastAsia="es-ES"/>
    </w:rPr>
  </w:style>
  <w:style w:type="character" w:customStyle="1" w:styleId="SangradetextonormalCar">
    <w:name w:val="Sangría de texto normal Car"/>
    <w:basedOn w:val="Fuentedeprrafopredeter"/>
    <w:link w:val="Sangradetextonormal"/>
    <w:rsid w:val="00257E0E"/>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257E0E"/>
    <w:pPr>
      <w:spacing w:after="0" w:line="240" w:lineRule="auto"/>
      <w:jc w:val="both"/>
    </w:pPr>
    <w:rPr>
      <w:rFonts w:ascii="Times New Roman" w:eastAsia="Times New Roman" w:hAnsi="Times New Roman" w:cs="Times New Roman"/>
      <w:szCs w:val="20"/>
      <w:lang w:val="es-ES" w:eastAsia="es-ES"/>
    </w:rPr>
  </w:style>
  <w:style w:type="character" w:customStyle="1" w:styleId="Textoindependiente2Car">
    <w:name w:val="Texto independiente 2 Car"/>
    <w:basedOn w:val="Fuentedeprrafopredeter"/>
    <w:link w:val="Textoindependiente2"/>
    <w:rsid w:val="00257E0E"/>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257E0E"/>
    <w:pPr>
      <w:spacing w:after="0" w:line="240" w:lineRule="auto"/>
      <w:jc w:val="center"/>
    </w:pPr>
    <w:rPr>
      <w:rFonts w:ascii="Times New Roman" w:eastAsia="Times New Roman" w:hAnsi="Times New Roman" w:cs="Times New Roman"/>
      <w:b/>
      <w:sz w:val="28"/>
      <w:szCs w:val="20"/>
      <w:lang w:val="es-ES_tradnl" w:eastAsia="es-ES"/>
    </w:rPr>
  </w:style>
  <w:style w:type="paragraph" w:styleId="Textocomentario">
    <w:name w:val="annotation text"/>
    <w:basedOn w:val="Normal"/>
    <w:link w:val="TextocomentarioCar"/>
    <w:semiHidden/>
    <w:rsid w:val="00257E0E"/>
    <w:pPr>
      <w:spacing w:after="0" w:line="240" w:lineRule="auto"/>
    </w:pPr>
    <w:rPr>
      <w:rFonts w:ascii="Times New Roman" w:eastAsia="Times New Roman" w:hAnsi="Times New Roman" w:cs="Times New Roman"/>
      <w:sz w:val="20"/>
      <w:szCs w:val="20"/>
      <w:lang w:val="es-ES_tradnl" w:eastAsia="es-ES"/>
    </w:rPr>
  </w:style>
  <w:style w:type="character" w:customStyle="1" w:styleId="TextocomentarioCar">
    <w:name w:val="Texto comentario Car"/>
    <w:basedOn w:val="Fuentedeprrafopredeter"/>
    <w:link w:val="Textocomentario"/>
    <w:semiHidden/>
    <w:rsid w:val="00257E0E"/>
    <w:rPr>
      <w:rFonts w:ascii="Times New Roman" w:eastAsia="Times New Roman" w:hAnsi="Times New Roman" w:cs="Times New Roman"/>
      <w:sz w:val="20"/>
      <w:szCs w:val="20"/>
      <w:lang w:val="es-ES_tradnl" w:eastAsia="es-ES"/>
    </w:rPr>
  </w:style>
  <w:style w:type="paragraph" w:styleId="Textodebloque">
    <w:name w:val="Block Text"/>
    <w:basedOn w:val="Normal"/>
    <w:rsid w:val="00257E0E"/>
    <w:pPr>
      <w:spacing w:after="0" w:line="240" w:lineRule="auto"/>
      <w:ind w:left="567" w:right="759" w:hanging="567"/>
      <w:jc w:val="both"/>
    </w:pPr>
    <w:rPr>
      <w:rFonts w:ascii="Times New Roman" w:eastAsia="Times New Roman" w:hAnsi="Times New Roman" w:cs="Times New Roman"/>
      <w:b/>
      <w:sz w:val="20"/>
      <w:szCs w:val="20"/>
      <w:lang w:val="es-ES" w:eastAsia="es-ES"/>
    </w:rPr>
  </w:style>
  <w:style w:type="paragraph" w:styleId="Descripcin">
    <w:name w:val="caption"/>
    <w:basedOn w:val="Normal"/>
    <w:next w:val="Normal"/>
    <w:qFormat/>
    <w:rsid w:val="00257E0E"/>
    <w:pPr>
      <w:widowControl w:val="0"/>
      <w:spacing w:after="0" w:line="240" w:lineRule="auto"/>
    </w:pPr>
    <w:rPr>
      <w:rFonts w:ascii="Arial" w:eastAsia="Times New Roman" w:hAnsi="Arial" w:cs="Times New Roman"/>
      <w:b/>
      <w:color w:val="000000"/>
      <w:sz w:val="16"/>
      <w:szCs w:val="20"/>
      <w:lang w:val="es-ES_tradnl" w:eastAsia="es-ES"/>
    </w:rPr>
  </w:style>
  <w:style w:type="character" w:styleId="Nmerodepgina">
    <w:name w:val="page number"/>
    <w:basedOn w:val="Fuentedeprrafopredeter"/>
    <w:rsid w:val="00257E0E"/>
  </w:style>
  <w:style w:type="paragraph" w:styleId="Piedepgina">
    <w:name w:val="footer"/>
    <w:aliases w:val=" Car3,Pie de página1,footer odd,footer odd1,footer odd2,footer odd3,footer odd4,footer odd5,footer Car,Car3"/>
    <w:basedOn w:val="Normal"/>
    <w:link w:val="PiedepginaCar"/>
    <w:rsid w:val="00257E0E"/>
    <w:pPr>
      <w:tabs>
        <w:tab w:val="center" w:pos="4252"/>
        <w:tab w:val="right" w:pos="8504"/>
      </w:tabs>
      <w:spacing w:after="0" w:line="240" w:lineRule="auto"/>
    </w:pPr>
    <w:rPr>
      <w:rFonts w:ascii="Romantic" w:eastAsia="Times New Roman" w:hAnsi="Romantic" w:cs="Times New Roman"/>
      <w:b/>
      <w:color w:val="008000"/>
      <w:sz w:val="40"/>
      <w:szCs w:val="20"/>
      <w:lang w:val="es-ES" w:eastAsia="es-ES"/>
    </w:rPr>
  </w:style>
  <w:style w:type="character" w:customStyle="1" w:styleId="PiedepginaCar">
    <w:name w:val="Pie de página Car"/>
    <w:aliases w:val=" Car3 Car,Pie de página1 Car,footer odd Car,footer odd1 Car,footer odd2 Car,footer odd3 Car,footer odd4 Car,footer odd5 Car,footer Car Car,Car3 Car"/>
    <w:basedOn w:val="Fuentedeprrafopredeter"/>
    <w:link w:val="Piedepgina"/>
    <w:rsid w:val="00257E0E"/>
    <w:rPr>
      <w:rFonts w:ascii="Romantic" w:eastAsia="Times New Roman" w:hAnsi="Romantic" w:cs="Times New Roman"/>
      <w:b/>
      <w:color w:val="008000"/>
      <w:sz w:val="40"/>
      <w:szCs w:val="20"/>
      <w:lang w:val="es-ES" w:eastAsia="es-ES"/>
    </w:rPr>
  </w:style>
  <w:style w:type="table" w:styleId="Tablaclsica1">
    <w:name w:val="Table Classic 1"/>
    <w:basedOn w:val="Tablanormal"/>
    <w:rsid w:val="00257E0E"/>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257E0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257E0E"/>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257E0E"/>
    <w:pPr>
      <w:spacing w:after="0" w:line="240" w:lineRule="auto"/>
    </w:pPr>
    <w:rPr>
      <w:rFonts w:ascii="Courier New" w:eastAsia="Times New Roman" w:hAnsi="Courier New" w:cs="Times New Roman"/>
      <w:sz w:val="20"/>
      <w:szCs w:val="20"/>
      <w:lang w:val="es-ES" w:eastAsia="es-ES"/>
    </w:rPr>
  </w:style>
  <w:style w:type="table" w:styleId="Tablaconcuadrcula">
    <w:name w:val="Table Grid"/>
    <w:basedOn w:val="Tablanormal"/>
    <w:rsid w:val="00257E0E"/>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257E0E"/>
    <w:rPr>
      <w:color w:val="0000FF"/>
      <w:u w:val="single"/>
    </w:rPr>
  </w:style>
  <w:style w:type="table" w:styleId="Tablabsica2">
    <w:name w:val="Table Simple 2"/>
    <w:basedOn w:val="Tablanormal"/>
    <w:rsid w:val="00257E0E"/>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257E0E"/>
    <w:rPr>
      <w:sz w:val="16"/>
    </w:rPr>
  </w:style>
  <w:style w:type="paragraph" w:styleId="Prrafodelista">
    <w:name w:val="List Paragraph"/>
    <w:basedOn w:val="Normal"/>
    <w:qFormat/>
    <w:rsid w:val="00257E0E"/>
    <w:pPr>
      <w:spacing w:after="0" w:line="240" w:lineRule="auto"/>
      <w:ind w:left="708"/>
    </w:pPr>
    <w:rPr>
      <w:rFonts w:ascii="Times New Roman" w:eastAsia="Times New Roman" w:hAnsi="Times New Roman" w:cs="Times New Roman"/>
      <w:sz w:val="24"/>
      <w:szCs w:val="24"/>
      <w:lang w:val="es-ES" w:eastAsia="es-ES"/>
    </w:rPr>
  </w:style>
  <w:style w:type="paragraph" w:styleId="NormalWeb">
    <w:name w:val="Normal (Web)"/>
    <w:basedOn w:val="Normal"/>
    <w:uiPriority w:val="99"/>
    <w:rsid w:val="00257E0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nhideWhenUsed/>
    <w:rsid w:val="00257E0E"/>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rsid w:val="00257E0E"/>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257E0E"/>
    <w:rPr>
      <w:color w:val="605E5C"/>
      <w:shd w:val="clear" w:color="auto" w:fill="E1DFDD"/>
    </w:rPr>
  </w:style>
  <w:style w:type="paragraph" w:customStyle="1" w:styleId="Default">
    <w:name w:val="Default"/>
    <w:rsid w:val="00257E0E"/>
    <w:pPr>
      <w:autoSpaceDE w:val="0"/>
      <w:autoSpaceDN w:val="0"/>
      <w:adjustRightInd w:val="0"/>
      <w:spacing w:after="0" w:line="240" w:lineRule="auto"/>
    </w:pPr>
    <w:rPr>
      <w:rFonts w:ascii="Arial" w:eastAsia="Calibri" w:hAnsi="Arial" w:cs="Arial"/>
      <w:color w:val="000000"/>
      <w:sz w:val="24"/>
      <w:szCs w:val="24"/>
      <w:lang w:eastAsia="es-MX"/>
    </w:rPr>
  </w:style>
  <w:style w:type="table" w:styleId="Tablabsica1">
    <w:name w:val="Table Simple 1"/>
    <w:basedOn w:val="Tablanormal"/>
    <w:rsid w:val="004164D7"/>
    <w:pPr>
      <w:spacing w:after="0" w:line="240" w:lineRule="auto"/>
    </w:pPr>
    <w:rPr>
      <w:rFonts w:ascii="Times New Roman" w:eastAsia="Times New Roman" w:hAnsi="Times New Roman" w:cs="Times New Roman"/>
      <w:sz w:val="20"/>
      <w:szCs w:val="20"/>
      <w:lang w:eastAsia="es-MX"/>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lsica2">
    <w:name w:val="Table Classic 2"/>
    <w:basedOn w:val="Tablanormal"/>
    <w:rsid w:val="004164D7"/>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Sangra2detindependiente2">
    <w:name w:val="Sangría 2 de t. independiente2"/>
    <w:basedOn w:val="Normal"/>
    <w:rsid w:val="004164D7"/>
    <w:pPr>
      <w:spacing w:after="0" w:line="240" w:lineRule="auto"/>
      <w:ind w:left="1418"/>
      <w:jc w:val="both"/>
    </w:pPr>
    <w:rPr>
      <w:rFonts w:ascii="Times New Roman" w:eastAsia="Times New Roman" w:hAnsi="Times New Roman" w:cs="Times New Roman"/>
      <w:szCs w:val="20"/>
      <w:lang w:val="es-ES_tradnl" w:eastAsia="es-ES"/>
    </w:rPr>
  </w:style>
  <w:style w:type="paragraph" w:customStyle="1" w:styleId="Texto">
    <w:name w:val="Texto"/>
    <w:basedOn w:val="Normal"/>
    <w:rsid w:val="004164D7"/>
    <w:pPr>
      <w:spacing w:after="101" w:line="216" w:lineRule="exact"/>
      <w:ind w:firstLine="288"/>
      <w:jc w:val="both"/>
    </w:pPr>
    <w:rPr>
      <w:rFonts w:ascii="Arial" w:eastAsia="Times New Roman" w:hAnsi="Arial" w:cs="Arial"/>
      <w:sz w:val="18"/>
      <w:szCs w:val="20"/>
      <w:lang w:val="es-ES" w:eastAsia="es-ES"/>
    </w:rPr>
  </w:style>
  <w:style w:type="paragraph" w:styleId="Asuntodelcomentario">
    <w:name w:val="annotation subject"/>
    <w:basedOn w:val="Textocomentario"/>
    <w:next w:val="Textocomentario"/>
    <w:link w:val="AsuntodelcomentarioCar"/>
    <w:semiHidden/>
    <w:unhideWhenUsed/>
    <w:rsid w:val="004164D7"/>
    <w:pPr>
      <w:spacing w:after="200" w:line="276" w:lineRule="auto"/>
    </w:pPr>
    <w:rPr>
      <w:rFonts w:ascii="Calibri" w:eastAsia="Calibri" w:hAnsi="Calibri"/>
      <w:b/>
      <w:bCs/>
      <w:lang w:val="es-MX" w:eastAsia="en-US"/>
    </w:rPr>
  </w:style>
  <w:style w:type="character" w:customStyle="1" w:styleId="AsuntodelcomentarioCar">
    <w:name w:val="Asunto del comentario Car"/>
    <w:basedOn w:val="TextocomentarioCar"/>
    <w:link w:val="Asuntodelcomentario"/>
    <w:semiHidden/>
    <w:rsid w:val="004164D7"/>
    <w:rPr>
      <w:rFonts w:ascii="Calibri" w:eastAsia="Calibri" w:hAnsi="Calibri"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footer4.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9.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C9C40-1A99-42B7-900A-6DC33554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20153</Words>
  <Characters>110844</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14</cp:revision>
  <dcterms:created xsi:type="dcterms:W3CDTF">2023-08-13T17:40:00Z</dcterms:created>
  <dcterms:modified xsi:type="dcterms:W3CDTF">2023-09-13T16:05:00Z</dcterms:modified>
</cp:coreProperties>
</file>